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AF8" w:rsidRPr="00AB4F94" w:rsidRDefault="00320AF8">
      <w:pPr>
        <w:tabs>
          <w:tab w:val="left" w:pos="10032"/>
          <w:tab w:val="left" w:pos="10089"/>
        </w:tabs>
        <w:rPr>
          <w:rFonts w:ascii="Trebuchet MS" w:hAnsi="Trebuchet MS"/>
          <w:bCs/>
          <w:sz w:val="22"/>
          <w:szCs w:val="22"/>
          <w:lang w:val="ro-RO"/>
        </w:rPr>
      </w:pPr>
    </w:p>
    <w:p w:rsidR="00320AF8" w:rsidRPr="00AB4F94" w:rsidRDefault="003A398C">
      <w:pPr>
        <w:tabs>
          <w:tab w:val="left" w:pos="10032"/>
          <w:tab w:val="left" w:pos="10089"/>
        </w:tabs>
        <w:rPr>
          <w:rFonts w:ascii="Trebuchet MS" w:hAnsi="Trebuchet MS"/>
          <w:b/>
          <w:sz w:val="22"/>
          <w:szCs w:val="22"/>
          <w:lang w:val="ro-RO"/>
        </w:rPr>
      </w:pPr>
      <w:r>
        <w:rPr>
          <w:rFonts w:ascii="Trebuchet MS" w:hAnsi="Trebuchet MS" w:cs="Arial"/>
          <w:b/>
          <w:bCs/>
          <w:sz w:val="22"/>
          <w:szCs w:val="22"/>
          <w:lang w:val="ro-RO"/>
        </w:rPr>
        <w:t>PO.DGPOR.DMP.1</w:t>
      </w:r>
      <w:r w:rsidR="006E7EE6" w:rsidRPr="006E7EE6">
        <w:rPr>
          <w:rFonts w:ascii="Trebuchet MS" w:hAnsi="Trebuchet MS" w:cs="Arial"/>
          <w:b/>
          <w:bCs/>
          <w:sz w:val="22"/>
          <w:szCs w:val="22"/>
          <w:lang w:val="ro-RO"/>
        </w:rPr>
        <w:t xml:space="preserve"> </w:t>
      </w:r>
      <w:r w:rsidR="00724E58">
        <w:rPr>
          <w:rFonts w:ascii="Trebuchet MS" w:hAnsi="Trebuchet MS" w:cs="Arial"/>
          <w:b/>
          <w:bCs/>
          <w:sz w:val="22"/>
          <w:szCs w:val="22"/>
          <w:lang w:val="ro-RO"/>
        </w:rPr>
        <w:t xml:space="preserve">- </w:t>
      </w:r>
      <w:r w:rsidR="00320AF8" w:rsidRPr="00AB4F94">
        <w:rPr>
          <w:rFonts w:ascii="Trebuchet MS" w:hAnsi="Trebuchet MS"/>
          <w:b/>
          <w:sz w:val="22"/>
          <w:szCs w:val="22"/>
          <w:lang w:val="ro-RO"/>
        </w:rPr>
        <w:t xml:space="preserve">Anexa </w:t>
      </w:r>
      <w:r w:rsidR="006761BA">
        <w:rPr>
          <w:rFonts w:ascii="Trebuchet MS" w:hAnsi="Trebuchet MS"/>
          <w:b/>
          <w:sz w:val="22"/>
          <w:szCs w:val="22"/>
          <w:lang w:val="ro-RO"/>
        </w:rPr>
        <w:t>13</w:t>
      </w:r>
      <w:r w:rsidR="00320AF8" w:rsidRPr="00AB4F94">
        <w:rPr>
          <w:rFonts w:ascii="Trebuchet MS" w:hAnsi="Trebuchet MS"/>
          <w:b/>
          <w:sz w:val="22"/>
          <w:szCs w:val="22"/>
          <w:lang w:val="ro-RO"/>
        </w:rPr>
        <w:t xml:space="preserve"> - Raport privind durabilitatea investiţiei</w:t>
      </w:r>
    </w:p>
    <w:p w:rsidR="00320AF8" w:rsidRPr="00AB4F94" w:rsidRDefault="00320AF8">
      <w:pPr>
        <w:tabs>
          <w:tab w:val="left" w:pos="10032"/>
          <w:tab w:val="left" w:pos="10089"/>
        </w:tabs>
        <w:rPr>
          <w:rFonts w:ascii="Trebuchet MS" w:hAnsi="Trebuchet MS" w:cs="Arial"/>
          <w:b/>
          <w:sz w:val="22"/>
          <w:szCs w:val="22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0"/>
        <w:gridCol w:w="6686"/>
      </w:tblGrid>
      <w:tr w:rsidR="00320AF8" w:rsidRPr="00AB4F94">
        <w:tc>
          <w:tcPr>
            <w:tcW w:w="1509" w:type="pct"/>
          </w:tcPr>
          <w:p w:rsidR="00320AF8" w:rsidRPr="00AB4F94" w:rsidRDefault="00540EA7">
            <w:pPr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Prioritate</w:t>
            </w:r>
            <w:r w:rsidR="00320AF8" w:rsidRPr="00AB4F94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de intervenţie</w:t>
            </w:r>
          </w:p>
        </w:tc>
        <w:tc>
          <w:tcPr>
            <w:tcW w:w="3491" w:type="pct"/>
          </w:tcPr>
          <w:p w:rsidR="00320AF8" w:rsidRPr="00AB4F94" w:rsidRDefault="00320AF8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</w:tbl>
    <w:p w:rsidR="00320AF8" w:rsidRPr="00AB4F94" w:rsidRDefault="00320AF8">
      <w:pPr>
        <w:rPr>
          <w:rFonts w:ascii="Trebuchet MS" w:hAnsi="Trebuchet MS"/>
          <w:sz w:val="22"/>
          <w:szCs w:val="22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5"/>
        <w:gridCol w:w="4941"/>
      </w:tblGrid>
      <w:tr w:rsidR="00320AF8" w:rsidRPr="00AB4F94">
        <w:tc>
          <w:tcPr>
            <w:tcW w:w="2420" w:type="pct"/>
          </w:tcPr>
          <w:p w:rsidR="00320AF8" w:rsidRPr="00AB4F94" w:rsidRDefault="002A7CED">
            <w:pPr>
              <w:spacing w:before="120" w:after="12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/>
                <w:sz w:val="22"/>
                <w:szCs w:val="22"/>
                <w:lang w:val="ro-RO"/>
              </w:rPr>
              <w:t>1. Raport nr. ……….</w:t>
            </w:r>
            <w:r w:rsidR="00320AF8" w:rsidRPr="00AB4F94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privind durabilitatea investiţiei </w:t>
            </w:r>
          </w:p>
        </w:tc>
        <w:tc>
          <w:tcPr>
            <w:tcW w:w="258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320AF8" w:rsidRPr="00AB4F94">
        <w:tc>
          <w:tcPr>
            <w:tcW w:w="242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/>
                <w:sz w:val="22"/>
                <w:szCs w:val="22"/>
                <w:lang w:val="ro-RO"/>
              </w:rPr>
              <w:t>2. Perioada de referinţă</w:t>
            </w:r>
          </w:p>
        </w:tc>
        <w:tc>
          <w:tcPr>
            <w:tcW w:w="258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320AF8" w:rsidRPr="00AB4F94">
        <w:tc>
          <w:tcPr>
            <w:tcW w:w="242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/>
                <w:sz w:val="22"/>
                <w:szCs w:val="22"/>
                <w:lang w:val="ro-RO"/>
              </w:rPr>
              <w:t>3.</w:t>
            </w: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  <w:r w:rsidRPr="00AB4F94">
              <w:rPr>
                <w:rFonts w:ascii="Trebuchet MS" w:hAnsi="Trebuchet MS"/>
                <w:b/>
                <w:sz w:val="22"/>
                <w:szCs w:val="22"/>
                <w:lang w:val="ro-RO"/>
              </w:rPr>
              <w:t>Informaţii despre beneficiar</w:t>
            </w:r>
          </w:p>
        </w:tc>
        <w:tc>
          <w:tcPr>
            <w:tcW w:w="258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320AF8" w:rsidRPr="00AB4F94">
        <w:tc>
          <w:tcPr>
            <w:tcW w:w="242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 xml:space="preserve">Denumire </w:t>
            </w:r>
          </w:p>
        </w:tc>
        <w:tc>
          <w:tcPr>
            <w:tcW w:w="258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320AF8" w:rsidRPr="00AB4F94">
        <w:tc>
          <w:tcPr>
            <w:tcW w:w="242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Adresă</w:t>
            </w:r>
            <w:r w:rsidR="00540EA7">
              <w:rPr>
                <w:rFonts w:ascii="Trebuchet MS" w:hAnsi="Trebuchet MS"/>
                <w:sz w:val="22"/>
                <w:szCs w:val="22"/>
                <w:lang w:val="ro-RO"/>
              </w:rPr>
              <w:t>, telefon, fax</w:t>
            </w:r>
          </w:p>
        </w:tc>
        <w:tc>
          <w:tcPr>
            <w:tcW w:w="258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320AF8" w:rsidRPr="00AB4F94">
        <w:tc>
          <w:tcPr>
            <w:tcW w:w="242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Reprezentant legal/ persoana de contact</w:t>
            </w:r>
          </w:p>
        </w:tc>
        <w:tc>
          <w:tcPr>
            <w:tcW w:w="258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320AF8" w:rsidRPr="00AB4F94">
        <w:tc>
          <w:tcPr>
            <w:tcW w:w="242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/>
                <w:sz w:val="22"/>
                <w:szCs w:val="22"/>
                <w:lang w:val="ro-RO"/>
              </w:rPr>
              <w:t>4.</w:t>
            </w: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  <w:r w:rsidRPr="00AB4F94">
              <w:rPr>
                <w:rFonts w:ascii="Trebuchet MS" w:hAnsi="Trebuchet MS"/>
                <w:b/>
                <w:sz w:val="22"/>
                <w:szCs w:val="22"/>
                <w:lang w:val="ro-RO"/>
              </w:rPr>
              <w:t>Detalii despre proiect</w:t>
            </w:r>
          </w:p>
        </w:tc>
        <w:tc>
          <w:tcPr>
            <w:tcW w:w="258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320AF8" w:rsidRPr="00AB4F94">
        <w:tc>
          <w:tcPr>
            <w:tcW w:w="2420" w:type="pct"/>
          </w:tcPr>
          <w:p w:rsidR="00320AF8" w:rsidRPr="00AB4F94" w:rsidRDefault="00540EA7">
            <w:pPr>
              <w:spacing w:before="120" w:after="120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Cod</w:t>
            </w:r>
            <w:r w:rsidR="00320AF8" w:rsidRPr="00AB4F94">
              <w:rPr>
                <w:rFonts w:ascii="Trebuchet MS" w:hAnsi="Trebuchet MS"/>
                <w:sz w:val="22"/>
                <w:szCs w:val="22"/>
                <w:lang w:val="ro-RO"/>
              </w:rPr>
              <w:t xml:space="preserve"> SMIS</w:t>
            </w:r>
          </w:p>
        </w:tc>
        <w:tc>
          <w:tcPr>
            <w:tcW w:w="258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320AF8" w:rsidRPr="00AB4F94">
        <w:tc>
          <w:tcPr>
            <w:tcW w:w="242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Denumirea proiectului</w:t>
            </w:r>
          </w:p>
        </w:tc>
        <w:tc>
          <w:tcPr>
            <w:tcW w:w="2580" w:type="pct"/>
          </w:tcPr>
          <w:p w:rsidR="00320AF8" w:rsidRPr="00AB4F94" w:rsidRDefault="00320AF8">
            <w:pPr>
              <w:spacing w:before="120" w:after="12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320AF8" w:rsidRPr="00AB4F94">
        <w:tc>
          <w:tcPr>
            <w:tcW w:w="2420" w:type="pct"/>
          </w:tcPr>
          <w:p w:rsidR="00320AF8" w:rsidRPr="00AB4F94" w:rsidRDefault="00320AF8">
            <w:pPr>
              <w:spacing w:before="120" w:after="120"/>
              <w:outlineLvl w:val="0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Numărul contractului de finanţare</w:t>
            </w:r>
          </w:p>
        </w:tc>
        <w:tc>
          <w:tcPr>
            <w:tcW w:w="2580" w:type="pct"/>
          </w:tcPr>
          <w:p w:rsidR="00320AF8" w:rsidRPr="00AB4F94" w:rsidRDefault="00320AF8" w:rsidP="00724E58">
            <w:pPr>
              <w:spacing w:before="120" w:after="120"/>
              <w:ind w:firstLine="720"/>
              <w:outlineLvl w:val="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320AF8" w:rsidRPr="00AB4F94">
        <w:tc>
          <w:tcPr>
            <w:tcW w:w="2420" w:type="pct"/>
          </w:tcPr>
          <w:p w:rsidR="00320AF8" w:rsidRPr="00AB4F94" w:rsidRDefault="00320AF8">
            <w:pPr>
              <w:spacing w:before="120" w:after="120"/>
              <w:outlineLvl w:val="0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Localizarea geografică a proiectului: (regiune, judeţ, localitate, adresa)</w:t>
            </w:r>
          </w:p>
        </w:tc>
        <w:tc>
          <w:tcPr>
            <w:tcW w:w="2580" w:type="pct"/>
          </w:tcPr>
          <w:p w:rsidR="00320AF8" w:rsidRPr="00AB4F94" w:rsidRDefault="00320AF8">
            <w:pPr>
              <w:spacing w:before="120" w:after="120"/>
              <w:outlineLvl w:val="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</w:tbl>
    <w:p w:rsidR="00320AF8" w:rsidRPr="00AB4F94" w:rsidRDefault="00320AF8">
      <w:pPr>
        <w:rPr>
          <w:rFonts w:ascii="Trebuchet MS" w:hAnsi="Trebuchet MS"/>
          <w:sz w:val="22"/>
          <w:szCs w:val="22"/>
          <w:lang w:val="ro-RO"/>
        </w:rPr>
      </w:pPr>
    </w:p>
    <w:p w:rsidR="00320AF8" w:rsidRPr="00AB4F94" w:rsidRDefault="00320AF8">
      <w:pPr>
        <w:rPr>
          <w:rFonts w:ascii="Trebuchet MS" w:hAnsi="Trebuchet MS"/>
          <w:sz w:val="22"/>
          <w:szCs w:val="22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320AF8" w:rsidRPr="00AB4F94">
        <w:tc>
          <w:tcPr>
            <w:tcW w:w="5000" w:type="pct"/>
          </w:tcPr>
          <w:p w:rsidR="00320AF8" w:rsidRPr="00AB4F94" w:rsidRDefault="00320AF8">
            <w:pPr>
              <w:spacing w:before="120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 xml:space="preserve">Proiectul menţionat mai sus </w:t>
            </w:r>
            <w:r w:rsidRPr="00AB4F94">
              <w:rPr>
                <w:rFonts w:ascii="Trebuchet MS" w:hAnsi="Trebuchet MS"/>
                <w:b/>
                <w:sz w:val="22"/>
                <w:szCs w:val="22"/>
                <w:lang w:val="ro-RO"/>
              </w:rPr>
              <w:t>a suferit/ nu a suferit</w:t>
            </w: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 xml:space="preserve"> o modificare substanţială, conform art. </w:t>
            </w:r>
            <w:r w:rsidR="002A7CED" w:rsidRPr="00AB4F94">
              <w:rPr>
                <w:rFonts w:ascii="Trebuchet MS" w:hAnsi="Trebuchet MS"/>
                <w:sz w:val="22"/>
                <w:szCs w:val="22"/>
                <w:lang w:val="ro-RO"/>
              </w:rPr>
              <w:t>71</w:t>
            </w: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 xml:space="preserve"> din Regulament </w:t>
            </w:r>
            <w:r w:rsidR="00B81E5E" w:rsidRPr="00AB4F94">
              <w:rPr>
                <w:rFonts w:ascii="Trebuchet MS" w:hAnsi="Trebuchet MS"/>
                <w:sz w:val="22"/>
                <w:szCs w:val="22"/>
                <w:lang w:val="ro-RO"/>
              </w:rPr>
              <w:t>(UE) nr. 1303/2013</w:t>
            </w:r>
            <w:r w:rsidR="00B859A6" w:rsidRPr="00AB4F94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  <w:r w:rsidR="00FD0556" w:rsidRPr="00AB4F94">
              <w:rPr>
                <w:rFonts w:ascii="Trebuchet MS" w:hAnsi="Trebuchet MS"/>
                <w:sz w:val="22"/>
                <w:szCs w:val="22"/>
                <w:lang w:val="ro-RO"/>
              </w:rPr>
              <w:t>privind d</w:t>
            </w: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urabilitatea operaiunilor</w:t>
            </w:r>
            <w:r w:rsidR="00FD0556" w:rsidRPr="00AB4F94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  <w:r w:rsidR="00B859A6" w:rsidRPr="00AB4F94">
              <w:rPr>
                <w:rFonts w:ascii="Trebuchet MS" w:hAnsi="Trebuchet MS"/>
                <w:sz w:val="22"/>
                <w:szCs w:val="22"/>
                <w:lang w:val="ro-RO"/>
              </w:rPr>
              <w:t>astfel</w:t>
            </w: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:</w:t>
            </w:r>
          </w:p>
          <w:p w:rsidR="00B859A6" w:rsidRPr="00AB4F94" w:rsidRDefault="00B859A6" w:rsidP="00AB4F94">
            <w:pPr>
              <w:numPr>
                <w:ilvl w:val="0"/>
                <w:numId w:val="2"/>
              </w:numPr>
              <w:spacing w:before="120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În cazul </w:t>
            </w:r>
            <w:r w:rsidRPr="00AB4F9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unei operațiuni constând în investiții în infrastructură sau producție</w:t>
            </w: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:</w:t>
            </w:r>
          </w:p>
          <w:p w:rsidR="00B81E5E" w:rsidRPr="00AB4F94" w:rsidRDefault="002C0BE7" w:rsidP="00AB4F94">
            <w:pPr>
              <w:spacing w:before="120"/>
              <w:ind w:left="735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Cs/>
                <w:i/>
                <w:sz w:val="22"/>
                <w:szCs w:val="22"/>
                <w:lang w:val="ro-RO"/>
              </w:rPr>
              <w:t xml:space="preserve">Prin </w:t>
            </w:r>
            <w:r w:rsidR="00B859A6" w:rsidRPr="00AB4F94">
              <w:rPr>
                <w:rFonts w:ascii="Trebuchet MS" w:hAnsi="Trebuchet MS"/>
                <w:bCs/>
                <w:i/>
                <w:sz w:val="22"/>
                <w:szCs w:val="22"/>
                <w:lang w:val="ro-RO"/>
              </w:rPr>
              <w:t xml:space="preserve">încetarea sau </w:t>
            </w:r>
            <w:r w:rsidR="00B859A6" w:rsidRPr="00AB4F94">
              <w:rPr>
                <w:rFonts w:ascii="Trebuchet MS" w:hAnsi="Trebuchet MS"/>
                <w:b/>
                <w:bCs/>
                <w:i/>
                <w:sz w:val="22"/>
                <w:szCs w:val="22"/>
                <w:lang w:val="ro-RO"/>
              </w:rPr>
              <w:t>delocatizarea unei activități productive în afara zonei vizate de program</w:t>
            </w:r>
            <w:r w:rsidR="00B859A6" w:rsidRPr="00AB4F94">
              <w:rPr>
                <w:rFonts w:ascii="Trebuchet MS" w:hAnsi="Trebuchet MS"/>
                <w:bCs/>
                <w:i/>
                <w:sz w:val="22"/>
                <w:szCs w:val="22"/>
                <w:lang w:val="ro-RO"/>
              </w:rPr>
              <w:t>, o modificare a proprietății asupra unui element de infrastructură care dă un avantaj nejustificat unei întreprinderi sau un organism public sau o modificare substanțială care afectează natura, obiectivele sau condițiile de realizare care ar determina subminarea obiectivelor inițiale ale acesteia</w:t>
            </w:r>
          </w:p>
          <w:p w:rsidR="00B81E5E" w:rsidRPr="00AB4F94" w:rsidRDefault="00B81E5E" w:rsidP="00B81E5E">
            <w:pPr>
              <w:overflowPunct w:val="0"/>
              <w:spacing w:before="120"/>
              <w:textAlignment w:val="baseline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i/>
                <w:sz w:val="22"/>
                <w:szCs w:val="22"/>
                <w:lang w:val="ro-RO"/>
              </w:rPr>
              <w:t>Detalii privind modificarea (daca este cazul)</w:t>
            </w:r>
          </w:p>
          <w:p w:rsidR="00B81E5E" w:rsidRPr="00AB4F94" w:rsidRDefault="00B81E5E" w:rsidP="00AB4F94">
            <w:pPr>
              <w:spacing w:before="120"/>
              <w:ind w:left="360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  <w:p w:rsidR="00D1488A" w:rsidRPr="00AB4F94" w:rsidRDefault="00B859A6" w:rsidP="00AB4F94">
            <w:pPr>
              <w:numPr>
                <w:ilvl w:val="0"/>
                <w:numId w:val="2"/>
              </w:numPr>
              <w:spacing w:before="120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Cs/>
                <w:sz w:val="22"/>
                <w:szCs w:val="22"/>
                <w:lang w:val="ro-RO"/>
              </w:rPr>
              <w:t>In cazul unei operațiuni constând în investiții în infrastructură sau producție</w:t>
            </w:r>
            <w:r w:rsidRPr="00AB4F94" w:rsidDel="00B859A6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  <w:r w:rsidR="00D1488A" w:rsidRPr="00AB4F94">
              <w:rPr>
                <w:rFonts w:ascii="Trebuchet MS" w:hAnsi="Trebuchet MS"/>
                <w:sz w:val="22"/>
                <w:szCs w:val="22"/>
                <w:lang w:val="ro-RO"/>
              </w:rPr>
              <w:t>î</w:t>
            </w:r>
            <w:r w:rsidR="00D1488A" w:rsidRPr="00AB4F94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n cazul în care beneficiarul este un IMM, activitatea desfășurată este </w:t>
            </w:r>
            <w:r w:rsidR="00D1488A" w:rsidRPr="00AB4F9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delocalizată în afara Unuinii Europene</w:t>
            </w:r>
            <w:r w:rsidR="00D1488A" w:rsidRPr="00AB4F94" w:rsidDel="00B859A6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</w:p>
          <w:p w:rsidR="00D1488A" w:rsidRPr="00AB4F94" w:rsidRDefault="00D1488A" w:rsidP="00D1488A">
            <w:pPr>
              <w:overflowPunct w:val="0"/>
              <w:spacing w:before="120"/>
              <w:textAlignment w:val="baseline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i/>
                <w:sz w:val="22"/>
                <w:szCs w:val="22"/>
                <w:lang w:val="ro-RO"/>
              </w:rPr>
              <w:t>Detalii privind modificarea (daca este cazul)</w:t>
            </w:r>
          </w:p>
          <w:p w:rsidR="00B859A6" w:rsidRPr="00AB4F94" w:rsidRDefault="00B859A6" w:rsidP="00AB4F94">
            <w:pPr>
              <w:spacing w:before="120"/>
              <w:ind w:left="735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  <w:p w:rsidR="006203B5" w:rsidRPr="00AB4F94" w:rsidRDefault="00D1488A" w:rsidP="00AB4F94">
            <w:pPr>
              <w:numPr>
                <w:ilvl w:val="0"/>
                <w:numId w:val="2"/>
              </w:numPr>
              <w:spacing w:before="120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Cs/>
                <w:sz w:val="22"/>
                <w:szCs w:val="22"/>
                <w:lang w:val="ro-RO"/>
              </w:rPr>
              <w:lastRenderedPageBreak/>
              <w:t xml:space="preserve">În cazul operațiunilor care </w:t>
            </w:r>
            <w:r w:rsidRPr="00AB4F9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nu</w:t>
            </w:r>
            <w:r w:rsidRPr="00AB4F94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constau în investiții în infrastructură sau producție</w:t>
            </w:r>
            <w:r w:rsidR="002C0BE7" w:rsidRPr="00AB4F94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</w:t>
            </w:r>
            <w:r w:rsidR="002C0BE7" w:rsidRPr="00AB4F9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nu</w:t>
            </w:r>
            <w:r w:rsidR="002C0BE7" w:rsidRPr="00AB4F94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</w:t>
            </w:r>
            <w:r w:rsidR="00C96A07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</w:t>
            </w:r>
            <w:r w:rsidR="002C0BE7" w:rsidRPr="00AB4F94">
              <w:rPr>
                <w:rFonts w:ascii="Trebuchet MS" w:hAnsi="Trebuchet MS"/>
                <w:bCs/>
                <w:sz w:val="22"/>
                <w:szCs w:val="22"/>
                <w:lang w:val="ro-RO"/>
              </w:rPr>
              <w:t>s-a realizat obligația de menținerea investiției în temeiul normelor aplicabile privind ajutorul de stat sau a avut loc o încetare sau delocatizare a activității de producție în temeiul prevăzut de respectivele norme</w:t>
            </w:r>
          </w:p>
          <w:p w:rsidR="006203B5" w:rsidRPr="00AB4F94" w:rsidRDefault="006203B5" w:rsidP="006203B5">
            <w:pPr>
              <w:overflowPunct w:val="0"/>
              <w:spacing w:before="120"/>
              <w:textAlignment w:val="baseline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i/>
                <w:sz w:val="22"/>
                <w:szCs w:val="22"/>
                <w:lang w:val="ro-RO"/>
              </w:rPr>
              <w:t>Detalii privind modificarea (daca este cazul)</w:t>
            </w:r>
          </w:p>
          <w:p w:rsidR="006203B5" w:rsidRPr="00AB4F94" w:rsidRDefault="006203B5" w:rsidP="00AB4F94">
            <w:pPr>
              <w:spacing w:before="120"/>
              <w:ind w:left="735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  <w:p w:rsidR="00320AF8" w:rsidRPr="00AB4F94" w:rsidRDefault="00320AF8">
            <w:pPr>
              <w:rPr>
                <w:rFonts w:ascii="Trebuchet MS" w:hAnsi="Trebuchet MS" w:cs="Arial"/>
                <w:bCs/>
                <w:iCs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 w:cs="Arial"/>
                <w:bCs/>
                <w:iCs/>
                <w:sz w:val="22"/>
                <w:szCs w:val="22"/>
                <w:lang w:val="ro-RO"/>
              </w:rPr>
              <w:t>Clădirile reabilitate/modernizate, echipamentele/bunurile achiziţionate în cadrul proiectului cu finanţare POR au făcut/fac obiectul unei ipoteci bancare?</w:t>
            </w:r>
          </w:p>
          <w:p w:rsidR="00320AF8" w:rsidRPr="00AB4F94" w:rsidRDefault="00320AF8">
            <w:pPr>
              <w:rPr>
                <w:rFonts w:ascii="Trebuchet MS" w:hAnsi="Trebuchet MS" w:cs="Arial"/>
                <w:bCs/>
                <w:iCs/>
                <w:sz w:val="22"/>
                <w:szCs w:val="22"/>
                <w:lang w:val="ro-RO"/>
              </w:rPr>
            </w:pPr>
          </w:p>
          <w:p w:rsidR="00320AF8" w:rsidRPr="00AB4F94" w:rsidRDefault="00320AF8">
            <w:pPr>
              <w:rPr>
                <w:rFonts w:ascii="Trebuchet MS" w:hAnsi="Trebuchet MS" w:cs="Arial"/>
                <w:bCs/>
                <w:iCs/>
                <w:sz w:val="22"/>
                <w:szCs w:val="22"/>
                <w:lang w:val="fr-BE"/>
              </w:rPr>
            </w:pPr>
            <w:r w:rsidRPr="00AB4F94">
              <w:rPr>
                <w:rFonts w:ascii="Trebuchet MS" w:hAnsi="Trebuchet MS" w:cs="Arial"/>
                <w:bCs/>
                <w:iCs/>
                <w:sz w:val="22"/>
                <w:szCs w:val="22"/>
                <w:lang w:val="fr-BE"/>
              </w:rPr>
              <w:t>* În caz afirmativ se va menţiona nr contractului, perioada de valabilitate, obiectul contractului, etc.</w:t>
            </w:r>
          </w:p>
          <w:p w:rsidR="00320AF8" w:rsidRPr="00AB4F94" w:rsidRDefault="00320AF8">
            <w:pPr>
              <w:spacing w:before="120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</w:p>
        </w:tc>
      </w:tr>
    </w:tbl>
    <w:p w:rsidR="00320AF8" w:rsidRPr="00AB4F94" w:rsidRDefault="00320AF8">
      <w:pPr>
        <w:spacing w:before="120"/>
        <w:rPr>
          <w:rFonts w:ascii="Trebuchet MS" w:hAnsi="Trebuchet MS"/>
          <w:sz w:val="22"/>
          <w:szCs w:val="22"/>
          <w:lang w:val="ro-RO"/>
        </w:rPr>
      </w:pPr>
    </w:p>
    <w:p w:rsidR="00DB16B7" w:rsidRPr="00AB4F94" w:rsidRDefault="00320AF8">
      <w:pPr>
        <w:pStyle w:val="Heading2"/>
        <w:numPr>
          <w:ilvl w:val="1"/>
          <w:numId w:val="2"/>
        </w:numPr>
      </w:pPr>
      <w:r w:rsidRPr="00AB4F94">
        <w:t>STADIU POST-IMPLEMENTARE AL PROIECTULUI</w:t>
      </w:r>
    </w:p>
    <w:p w:rsidR="00320AF8" w:rsidRPr="00AB4F94" w:rsidRDefault="00DB16B7" w:rsidP="00AB4F94">
      <w:pPr>
        <w:pStyle w:val="Heading2"/>
      </w:pPr>
      <w:r w:rsidRPr="00AB4F94">
        <w:rPr>
          <w:b w:val="0"/>
        </w:rPr>
        <w:t xml:space="preserve">Se ataşează documente doveditoare cu privire la gradul de </w:t>
      </w:r>
      <w:r w:rsidR="00324876">
        <w:rPr>
          <w:b w:val="0"/>
        </w:rPr>
        <w:t>mentinere</w:t>
      </w:r>
      <w:r w:rsidR="00324876" w:rsidRPr="00AB4F94">
        <w:rPr>
          <w:b w:val="0"/>
        </w:rPr>
        <w:t xml:space="preserve"> </w:t>
      </w:r>
      <w:r w:rsidRPr="00AB4F94">
        <w:rPr>
          <w:b w:val="0"/>
        </w:rPr>
        <w:t>a indicatorilor</w:t>
      </w:r>
      <w:r w:rsidR="00320AF8" w:rsidRPr="00AB4F94">
        <w:t xml:space="preserve"> </w:t>
      </w:r>
      <w:r w:rsidR="00886B9C">
        <w:t>de realizare/de proiect</w:t>
      </w:r>
    </w:p>
    <w:p w:rsidR="00320AF8" w:rsidRPr="00AB4F94" w:rsidRDefault="00320AF8">
      <w:pPr>
        <w:rPr>
          <w:rFonts w:ascii="Trebuchet MS" w:hAnsi="Trebuchet MS"/>
          <w:sz w:val="22"/>
          <w:szCs w:val="22"/>
          <w:lang w:val="ro-RO"/>
        </w:rPr>
      </w:pPr>
    </w:p>
    <w:p w:rsidR="00320AF8" w:rsidRPr="00AB4F94" w:rsidRDefault="00320AF8">
      <w:pPr>
        <w:pStyle w:val="Heading2"/>
      </w:pPr>
      <w:r w:rsidRPr="00AB4F94">
        <w:t>I.1.</w:t>
      </w:r>
      <w:r w:rsidR="00836399" w:rsidRPr="00AB4F94">
        <w:t>a.</w:t>
      </w:r>
      <w:r w:rsidRPr="00AB4F94">
        <w:t xml:space="preserve"> REALIZARE INDICATORI </w:t>
      </w:r>
      <w:r w:rsidR="00836399" w:rsidRPr="00AB4F94">
        <w:t>DE PROGRAM</w:t>
      </w:r>
      <w:r w:rsidR="00886B9C">
        <w:t xml:space="preserve"> (DE REALIZARE)</w:t>
      </w:r>
      <w:r w:rsidR="00836399" w:rsidRPr="00AB4F94">
        <w:t xml:space="preserve"> </w:t>
      </w:r>
      <w:r w:rsidRPr="00AB4F94">
        <w:t xml:space="preserve">POSTIMPLEMENTARE </w:t>
      </w:r>
    </w:p>
    <w:p w:rsidR="00320AF8" w:rsidRPr="00AB4F94" w:rsidRDefault="00320AF8">
      <w:pPr>
        <w:ind w:left="1080"/>
        <w:outlineLvl w:val="0"/>
        <w:rPr>
          <w:rFonts w:ascii="Trebuchet MS" w:hAnsi="Trebuchet MS"/>
          <w:b/>
          <w:color w:val="000000"/>
          <w:sz w:val="22"/>
          <w:szCs w:val="22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5"/>
        <w:gridCol w:w="967"/>
        <w:gridCol w:w="2262"/>
        <w:gridCol w:w="1505"/>
        <w:gridCol w:w="1505"/>
        <w:gridCol w:w="1502"/>
      </w:tblGrid>
      <w:tr w:rsidR="00324876" w:rsidRPr="00AB4F94" w:rsidTr="006761BA">
        <w:tc>
          <w:tcPr>
            <w:tcW w:w="958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DENUMIRE INDICATOR</w:t>
            </w:r>
          </w:p>
        </w:tc>
        <w:tc>
          <w:tcPr>
            <w:tcW w:w="505" w:type="pct"/>
          </w:tcPr>
          <w:p w:rsidR="00324876" w:rsidRPr="00AB4F94" w:rsidRDefault="00324876" w:rsidP="006761BA">
            <w:pPr>
              <w:jc w:val="center"/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ID</w:t>
            </w:r>
          </w:p>
        </w:tc>
        <w:tc>
          <w:tcPr>
            <w:tcW w:w="1181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Realizat la finalul implementării proiectului</w:t>
            </w:r>
          </w:p>
        </w:tc>
        <w:tc>
          <w:tcPr>
            <w:tcW w:w="786" w:type="pct"/>
          </w:tcPr>
          <w:p w:rsidR="00324876" w:rsidRPr="00AB4F94" w:rsidRDefault="00324876" w:rsidP="00540EA7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Mentinut în perioada anterioară</w:t>
            </w:r>
          </w:p>
        </w:tc>
        <w:tc>
          <w:tcPr>
            <w:tcW w:w="786" w:type="pct"/>
          </w:tcPr>
          <w:p w:rsidR="00324876" w:rsidRPr="00AB4F94" w:rsidRDefault="00324876" w:rsidP="00540EA7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Mentinut</w:t>
            </w:r>
            <w:r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 xml:space="preserve"> în </w:t>
            </w:r>
            <w: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prezent</w:t>
            </w:r>
          </w:p>
        </w:tc>
        <w:tc>
          <w:tcPr>
            <w:tcW w:w="784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COMENTARII</w:t>
            </w:r>
          </w:p>
        </w:tc>
      </w:tr>
      <w:tr w:rsidR="00324876" w:rsidRPr="00AB4F94" w:rsidTr="006761BA">
        <w:tc>
          <w:tcPr>
            <w:tcW w:w="958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Indicator 1</w:t>
            </w:r>
          </w:p>
        </w:tc>
        <w:tc>
          <w:tcPr>
            <w:tcW w:w="505" w:type="pct"/>
          </w:tcPr>
          <w:p w:rsidR="00324876" w:rsidRPr="00AB4F94" w:rsidRDefault="00324876" w:rsidP="006761BA">
            <w:pPr>
              <w:jc w:val="center"/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181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84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</w:tr>
      <w:tr w:rsidR="00324876" w:rsidRPr="00AB4F94" w:rsidTr="006761BA">
        <w:tc>
          <w:tcPr>
            <w:tcW w:w="958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Indicator 2</w:t>
            </w:r>
          </w:p>
        </w:tc>
        <w:tc>
          <w:tcPr>
            <w:tcW w:w="505" w:type="pct"/>
          </w:tcPr>
          <w:p w:rsidR="00324876" w:rsidRPr="00AB4F94" w:rsidRDefault="00324876" w:rsidP="006761BA">
            <w:pPr>
              <w:jc w:val="center"/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181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84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</w:tr>
      <w:tr w:rsidR="00324876" w:rsidRPr="00AB4F94" w:rsidTr="006761BA">
        <w:tc>
          <w:tcPr>
            <w:tcW w:w="958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05" w:type="pct"/>
          </w:tcPr>
          <w:p w:rsidR="00324876" w:rsidRPr="00AB4F94" w:rsidRDefault="00324876" w:rsidP="006761BA">
            <w:pPr>
              <w:jc w:val="center"/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181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84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</w:tr>
      <w:tr w:rsidR="00324876" w:rsidRPr="00AB4F94" w:rsidTr="006761BA">
        <w:tc>
          <w:tcPr>
            <w:tcW w:w="958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Indicator n</w:t>
            </w:r>
          </w:p>
        </w:tc>
        <w:tc>
          <w:tcPr>
            <w:tcW w:w="505" w:type="pct"/>
          </w:tcPr>
          <w:p w:rsidR="00324876" w:rsidRPr="00AB4F94" w:rsidRDefault="00324876" w:rsidP="006761BA">
            <w:pPr>
              <w:jc w:val="center"/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181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784" w:type="pct"/>
          </w:tcPr>
          <w:p w:rsidR="00324876" w:rsidRPr="00AB4F94" w:rsidRDefault="00324876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</w:tr>
    </w:tbl>
    <w:p w:rsidR="00320AF8" w:rsidRPr="00AB4F94" w:rsidRDefault="00320AF8">
      <w:pPr>
        <w:rPr>
          <w:rFonts w:ascii="Trebuchet MS" w:hAnsi="Trebuchet MS" w:cs="Arial"/>
          <w:sz w:val="22"/>
          <w:szCs w:val="22"/>
          <w:lang w:val="ro-RO"/>
        </w:rPr>
      </w:pPr>
    </w:p>
    <w:p w:rsidR="00836399" w:rsidRPr="00AB4F94" w:rsidRDefault="00836399" w:rsidP="00836399">
      <w:pPr>
        <w:pStyle w:val="Heading2"/>
      </w:pPr>
      <w:r w:rsidRPr="00AB4F94">
        <w:t xml:space="preserve">I.1.b. REALIZARE INDICATORI DE PROIECT POSTIMPLEMENTARE </w:t>
      </w:r>
    </w:p>
    <w:p w:rsidR="00836399" w:rsidRPr="00AB4F94" w:rsidRDefault="00836399">
      <w:pPr>
        <w:rPr>
          <w:rFonts w:ascii="Trebuchet MS" w:hAnsi="Trebuchet MS" w:cs="Arial"/>
          <w:b/>
          <w:bCs/>
          <w:sz w:val="22"/>
          <w:szCs w:val="22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1"/>
        <w:gridCol w:w="1607"/>
        <w:gridCol w:w="1894"/>
        <w:gridCol w:w="1894"/>
        <w:gridCol w:w="1890"/>
      </w:tblGrid>
      <w:tr w:rsidR="00C96A07" w:rsidRPr="00AB4F94" w:rsidTr="006761BA">
        <w:tc>
          <w:tcPr>
            <w:tcW w:w="1196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DENUMIRE INDICATOR</w:t>
            </w:r>
          </w:p>
        </w:tc>
        <w:tc>
          <w:tcPr>
            <w:tcW w:w="839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Realizat la finalul implementării proiectului</w:t>
            </w:r>
          </w:p>
        </w:tc>
        <w:tc>
          <w:tcPr>
            <w:tcW w:w="989" w:type="pct"/>
          </w:tcPr>
          <w:p w:rsidR="00C96A07" w:rsidRPr="00AB4F94" w:rsidRDefault="00324876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Mentinut</w:t>
            </w:r>
            <w:r w:rsidR="00C96A07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 xml:space="preserve"> în perioada anterioară</w:t>
            </w:r>
          </w:p>
        </w:tc>
        <w:tc>
          <w:tcPr>
            <w:tcW w:w="989" w:type="pct"/>
          </w:tcPr>
          <w:p w:rsidR="00C96A07" w:rsidRPr="00AB4F94" w:rsidRDefault="00324876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Mentinut</w:t>
            </w:r>
            <w:r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 xml:space="preserve"> </w:t>
            </w:r>
            <w:r w:rsidR="00C96A07"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 xml:space="preserve">în </w:t>
            </w:r>
            <w:r w:rsidR="00C96A07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prezent</w:t>
            </w:r>
          </w:p>
        </w:tc>
        <w:tc>
          <w:tcPr>
            <w:tcW w:w="988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COMENTARII</w:t>
            </w:r>
          </w:p>
        </w:tc>
      </w:tr>
      <w:tr w:rsidR="00C96A07" w:rsidRPr="00AB4F94" w:rsidTr="006761BA">
        <w:tc>
          <w:tcPr>
            <w:tcW w:w="1196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Indicator 1</w:t>
            </w:r>
          </w:p>
        </w:tc>
        <w:tc>
          <w:tcPr>
            <w:tcW w:w="839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989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989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988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</w:tr>
      <w:tr w:rsidR="00C96A07" w:rsidRPr="00AB4F94" w:rsidTr="006761BA">
        <w:tc>
          <w:tcPr>
            <w:tcW w:w="1196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  <w:t>Indicator 2</w:t>
            </w:r>
          </w:p>
        </w:tc>
        <w:tc>
          <w:tcPr>
            <w:tcW w:w="839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989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989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988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</w:tr>
      <w:tr w:rsidR="00C96A07" w:rsidRPr="00AB4F94" w:rsidTr="006761BA">
        <w:tc>
          <w:tcPr>
            <w:tcW w:w="1196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839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989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989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988" w:type="pct"/>
          </w:tcPr>
          <w:p w:rsidR="00C96A07" w:rsidRPr="00AB4F94" w:rsidRDefault="00C96A07" w:rsidP="00206520">
            <w:pPr>
              <w:rPr>
                <w:rFonts w:ascii="Trebuchet MS" w:hAnsi="Trebuchet MS"/>
                <w:color w:val="000000"/>
                <w:sz w:val="22"/>
                <w:szCs w:val="22"/>
                <w:lang w:val="ro-RO"/>
              </w:rPr>
            </w:pPr>
          </w:p>
        </w:tc>
      </w:tr>
    </w:tbl>
    <w:p w:rsidR="00836399" w:rsidRPr="00AB4F94" w:rsidRDefault="00836399">
      <w:pPr>
        <w:rPr>
          <w:rFonts w:ascii="Trebuchet MS" w:hAnsi="Trebuchet MS" w:cs="Arial"/>
          <w:b/>
          <w:bCs/>
          <w:sz w:val="22"/>
          <w:szCs w:val="22"/>
          <w:lang w:val="ro-RO"/>
        </w:rPr>
      </w:pPr>
    </w:p>
    <w:p w:rsidR="00836399" w:rsidRPr="00AB4F94" w:rsidRDefault="00836399">
      <w:pPr>
        <w:rPr>
          <w:rFonts w:ascii="Trebuchet MS" w:hAnsi="Trebuchet MS" w:cs="Arial"/>
          <w:b/>
          <w:bCs/>
          <w:sz w:val="22"/>
          <w:szCs w:val="22"/>
          <w:lang w:val="ro-RO"/>
        </w:rPr>
      </w:pPr>
    </w:p>
    <w:p w:rsidR="00320AF8" w:rsidRPr="00AB4F94" w:rsidRDefault="00320AF8">
      <w:pPr>
        <w:rPr>
          <w:rFonts w:ascii="Trebuchet MS" w:hAnsi="Trebuchet MS" w:cs="Arial"/>
          <w:b/>
          <w:bCs/>
          <w:sz w:val="22"/>
          <w:szCs w:val="22"/>
          <w:lang w:val="ro-RO"/>
        </w:rPr>
      </w:pPr>
      <w:r w:rsidRPr="00AB4F94">
        <w:rPr>
          <w:rFonts w:ascii="Trebuchet MS" w:hAnsi="Trebuchet MS" w:cs="Arial"/>
          <w:b/>
          <w:bCs/>
          <w:sz w:val="22"/>
          <w:szCs w:val="22"/>
          <w:lang w:val="ro-RO"/>
        </w:rPr>
        <w:t>I.2. STADIU SUBPROIECTE</w:t>
      </w:r>
    </w:p>
    <w:p w:rsidR="00320AF8" w:rsidRPr="00AB4F94" w:rsidRDefault="00320AF8">
      <w:pPr>
        <w:rPr>
          <w:rFonts w:ascii="Trebuchet MS" w:hAnsi="Trebuchet MS" w:cs="Arial"/>
          <w:b/>
          <w:bCs/>
          <w:sz w:val="22"/>
          <w:szCs w:val="22"/>
          <w:lang w:val="ro-R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3360"/>
        <w:gridCol w:w="1791"/>
        <w:gridCol w:w="1791"/>
        <w:gridCol w:w="1988"/>
      </w:tblGrid>
      <w:tr w:rsidR="00320AF8" w:rsidRPr="00AB4F94" w:rsidTr="00540EA7">
        <w:trPr>
          <w:cantSplit/>
          <w:trHeight w:val="1258"/>
          <w:jc w:val="center"/>
        </w:trPr>
        <w:tc>
          <w:tcPr>
            <w:tcW w:w="337" w:type="pct"/>
            <w:tcBorders>
              <w:bottom w:val="single" w:sz="4" w:space="0" w:color="auto"/>
            </w:tcBorders>
          </w:tcPr>
          <w:p w:rsidR="00320AF8" w:rsidRPr="00AB4F94" w:rsidRDefault="00320AF8" w:rsidP="00540EA7">
            <w:pPr>
              <w:jc w:val="center"/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  <w:tc>
          <w:tcPr>
            <w:tcW w:w="1754" w:type="pct"/>
            <w:tcBorders>
              <w:bottom w:val="single" w:sz="4" w:space="0" w:color="auto"/>
            </w:tcBorders>
          </w:tcPr>
          <w:p w:rsidR="00320AF8" w:rsidRPr="00AB4F94" w:rsidRDefault="00540EA7" w:rsidP="00540EA7">
            <w:pPr>
              <w:jc w:val="center"/>
              <w:rPr>
                <w:rFonts w:ascii="Trebuchet MS" w:hAnsi="Trebuchet MS" w:cs="Arial"/>
                <w:b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>Contracte de achiziţie</w:t>
            </w:r>
          </w:p>
        </w:tc>
        <w:tc>
          <w:tcPr>
            <w:tcW w:w="935" w:type="pct"/>
            <w:tcBorders>
              <w:bottom w:val="single" w:sz="4" w:space="0" w:color="auto"/>
            </w:tcBorders>
          </w:tcPr>
          <w:p w:rsidR="00320AF8" w:rsidRPr="00AB4F94" w:rsidRDefault="00540EA7" w:rsidP="00540EA7">
            <w:pPr>
              <w:jc w:val="center"/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>Contract de achiziţie</w:t>
            </w:r>
            <w:r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 xml:space="preserve"> </w:t>
            </w:r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>finalizat cu lucrări/</w:t>
            </w:r>
            <w:r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 xml:space="preserve"> </w:t>
            </w:r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>bunuri în afara perioadei de garanţie</w:t>
            </w:r>
          </w:p>
        </w:tc>
        <w:tc>
          <w:tcPr>
            <w:tcW w:w="935" w:type="pct"/>
            <w:tcBorders>
              <w:bottom w:val="single" w:sz="4" w:space="0" w:color="auto"/>
            </w:tcBorders>
          </w:tcPr>
          <w:p w:rsidR="00320AF8" w:rsidRPr="00AB4F94" w:rsidRDefault="00540EA7" w:rsidP="00540EA7">
            <w:pPr>
              <w:jc w:val="center"/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>Contract de achiziţie</w:t>
            </w:r>
            <w:r w:rsidRPr="00AB4F94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</w:t>
            </w:r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</w:rPr>
              <w:t>finalizat cu lucrări/bunuri în perioada de garanţie</w:t>
            </w:r>
          </w:p>
        </w:tc>
        <w:tc>
          <w:tcPr>
            <w:tcW w:w="1038" w:type="pct"/>
            <w:tcBorders>
              <w:bottom w:val="single" w:sz="4" w:space="0" w:color="auto"/>
            </w:tcBorders>
          </w:tcPr>
          <w:p w:rsidR="00320AF8" w:rsidRPr="00AB4F94" w:rsidRDefault="00320AF8" w:rsidP="00540EA7">
            <w:pPr>
              <w:jc w:val="center"/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AB4F94">
              <w:rPr>
                <w:rFonts w:ascii="Trebuchet MS" w:hAnsi="Trebuchet MS" w:cs="Arial"/>
                <w:b/>
                <w:bCs/>
                <w:sz w:val="22"/>
                <w:szCs w:val="22"/>
              </w:rPr>
              <w:t>Echipamente</w:t>
            </w:r>
            <w:r w:rsidR="00540EA7">
              <w:rPr>
                <w:rFonts w:ascii="Trebuchet MS" w:hAnsi="Trebuchet MS" w:cs="Arial"/>
                <w:b/>
                <w:bCs/>
                <w:sz w:val="22"/>
                <w:szCs w:val="22"/>
              </w:rPr>
              <w:t>/ Imobile</w:t>
            </w:r>
            <w:r w:rsidRPr="00AB4F94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în stare de funcţionare</w:t>
            </w:r>
          </w:p>
        </w:tc>
      </w:tr>
      <w:tr w:rsidR="00320AF8" w:rsidRPr="00540EA7" w:rsidTr="00540EA7">
        <w:trPr>
          <w:trHeight w:val="432"/>
          <w:jc w:val="center"/>
        </w:trPr>
        <w:tc>
          <w:tcPr>
            <w:tcW w:w="337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540EA7">
              <w:rPr>
                <w:rFonts w:ascii="Trebuchet MS" w:hAnsi="Trebuchet MS" w:cs="Arial"/>
                <w:sz w:val="22"/>
                <w:szCs w:val="22"/>
              </w:rPr>
              <w:t>1</w:t>
            </w:r>
          </w:p>
        </w:tc>
        <w:tc>
          <w:tcPr>
            <w:tcW w:w="1754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935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935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038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320AF8" w:rsidRPr="00540EA7" w:rsidTr="00540EA7">
        <w:trPr>
          <w:trHeight w:val="432"/>
          <w:jc w:val="center"/>
        </w:trPr>
        <w:tc>
          <w:tcPr>
            <w:tcW w:w="337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540EA7">
              <w:rPr>
                <w:rFonts w:ascii="Trebuchet MS" w:hAnsi="Trebuchet MS" w:cs="Arial"/>
                <w:sz w:val="22"/>
                <w:szCs w:val="22"/>
              </w:rPr>
              <w:t>2</w:t>
            </w:r>
          </w:p>
        </w:tc>
        <w:tc>
          <w:tcPr>
            <w:tcW w:w="1754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935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935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038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320AF8" w:rsidRPr="00540EA7" w:rsidTr="00540EA7">
        <w:trPr>
          <w:trHeight w:val="432"/>
          <w:jc w:val="center"/>
        </w:trPr>
        <w:tc>
          <w:tcPr>
            <w:tcW w:w="337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540EA7">
              <w:rPr>
                <w:rFonts w:ascii="Trebuchet MS" w:hAnsi="Trebuchet MS" w:cs="Arial"/>
                <w:sz w:val="22"/>
                <w:szCs w:val="22"/>
              </w:rPr>
              <w:t>3</w:t>
            </w:r>
          </w:p>
        </w:tc>
        <w:tc>
          <w:tcPr>
            <w:tcW w:w="1754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935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935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038" w:type="pct"/>
          </w:tcPr>
          <w:p w:rsidR="00320AF8" w:rsidRPr="00540EA7" w:rsidRDefault="00320AF8" w:rsidP="00540EA7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</w:tbl>
    <w:p w:rsidR="001B4CED" w:rsidRDefault="001B4CED" w:rsidP="001B4CED"/>
    <w:tbl>
      <w:tblPr>
        <w:tblW w:w="956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64"/>
        <w:gridCol w:w="567"/>
        <w:gridCol w:w="565"/>
        <w:gridCol w:w="2367"/>
      </w:tblGrid>
      <w:tr w:rsidR="001B4CED" w:rsidRPr="001B4CED" w:rsidTr="009061D8">
        <w:trPr>
          <w:trHeight w:val="278"/>
        </w:trPr>
        <w:tc>
          <w:tcPr>
            <w:tcW w:w="6064" w:type="dxa"/>
            <w:shd w:val="clear" w:color="auto" w:fill="D9D9D9"/>
          </w:tcPr>
          <w:p w:rsidR="001B4CED" w:rsidRDefault="001B4CED" w:rsidP="001B4CE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9061D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Lucr</w:t>
            </w:r>
            <w: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ă</w:t>
            </w:r>
            <w:r w:rsidRPr="009061D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ri</w:t>
            </w:r>
          </w:p>
          <w:p w:rsidR="001B4CED" w:rsidRPr="009061D8" w:rsidRDefault="001B4CED" w:rsidP="001B4CE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shd w:val="clear" w:color="auto" w:fill="D9D9D9"/>
          </w:tcPr>
          <w:p w:rsidR="001B4CED" w:rsidRPr="009061D8" w:rsidRDefault="001B4CED" w:rsidP="00DC643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9061D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Da</w:t>
            </w:r>
          </w:p>
        </w:tc>
        <w:tc>
          <w:tcPr>
            <w:tcW w:w="565" w:type="dxa"/>
            <w:shd w:val="clear" w:color="auto" w:fill="D9D9D9"/>
          </w:tcPr>
          <w:p w:rsidR="001B4CED" w:rsidRPr="009061D8" w:rsidRDefault="001B4CED" w:rsidP="00DC643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9061D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Nu</w:t>
            </w:r>
          </w:p>
        </w:tc>
        <w:tc>
          <w:tcPr>
            <w:tcW w:w="2362" w:type="dxa"/>
            <w:shd w:val="clear" w:color="auto" w:fill="D9D9D9"/>
          </w:tcPr>
          <w:p w:rsidR="001B4CED" w:rsidRPr="009061D8" w:rsidRDefault="001B4CED" w:rsidP="00DC643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9061D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Comentarii</w:t>
            </w:r>
          </w:p>
        </w:tc>
      </w:tr>
      <w:tr w:rsidR="001B4CED" w:rsidRPr="001B4CED" w:rsidTr="009061D8">
        <w:trPr>
          <w:trHeight w:val="278"/>
        </w:trPr>
        <w:tc>
          <w:tcPr>
            <w:tcW w:w="6064" w:type="dxa"/>
          </w:tcPr>
          <w:p w:rsidR="001B4CED" w:rsidRPr="009061D8" w:rsidRDefault="001B4CED" w:rsidP="00DC643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9061D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Proiectul a prevazut executia de lucrari?</w:t>
            </w:r>
          </w:p>
        </w:tc>
        <w:tc>
          <w:tcPr>
            <w:tcW w:w="567" w:type="dxa"/>
          </w:tcPr>
          <w:p w:rsidR="001B4CED" w:rsidRPr="009061D8" w:rsidRDefault="001B4CED" w:rsidP="00DC643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565" w:type="dxa"/>
          </w:tcPr>
          <w:p w:rsidR="001B4CED" w:rsidRPr="009061D8" w:rsidRDefault="001B4CED" w:rsidP="00DC643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2362" w:type="dxa"/>
          </w:tcPr>
          <w:p w:rsidR="001B4CED" w:rsidRPr="009061D8" w:rsidRDefault="001B4CED" w:rsidP="00DC643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</w:tr>
      <w:tr w:rsidR="001B4CED" w:rsidRPr="001B4CED" w:rsidTr="009061D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8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B4CED" w:rsidRPr="009061D8" w:rsidRDefault="001B4CED" w:rsidP="00DC6436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9061D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 xml:space="preserve">Au apărut defecţiuni în perioada de garanţie?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B4CED" w:rsidRPr="009061D8" w:rsidRDefault="001B4CED" w:rsidP="00DC6436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B4CED" w:rsidRPr="009061D8" w:rsidRDefault="001B4CED" w:rsidP="00DC6436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B4CED" w:rsidRPr="009061D8" w:rsidRDefault="001B4CED" w:rsidP="00DC6436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</w:tr>
      <w:tr w:rsidR="001B4CED" w:rsidRPr="001B4CED" w:rsidTr="009061D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8"/>
        </w:trPr>
        <w:tc>
          <w:tcPr>
            <w:tcW w:w="6064" w:type="dxa"/>
          </w:tcPr>
          <w:p w:rsidR="001B4CED" w:rsidRPr="009061D8" w:rsidRDefault="001B4CED" w:rsidP="00DC6436">
            <w:pPr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9061D8">
              <w:rPr>
                <w:rFonts w:ascii="Trebuchet MS" w:hAnsi="Trebuchet MS"/>
                <w:b/>
                <w:sz w:val="22"/>
                <w:szCs w:val="22"/>
                <w:lang w:val="ro-RO"/>
              </w:rPr>
              <w:t>Dacă DA, au fost acestea remediate conform prevederilor contractuale?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B4CED" w:rsidRPr="009061D8" w:rsidRDefault="001B4CED" w:rsidP="00DC6436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B4CED" w:rsidRPr="009061D8" w:rsidRDefault="001B4CED" w:rsidP="00DC6436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B4CED" w:rsidRPr="009061D8" w:rsidRDefault="001B4CED" w:rsidP="00DC6436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</w:tr>
      <w:tr w:rsidR="001B4CED" w:rsidRPr="00900CEA" w:rsidTr="009061D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8"/>
        </w:trPr>
        <w:tc>
          <w:tcPr>
            <w:tcW w:w="9563" w:type="dxa"/>
            <w:gridSpan w:val="4"/>
            <w:tcBorders>
              <w:right w:val="single" w:sz="4" w:space="0" w:color="000000"/>
            </w:tcBorders>
          </w:tcPr>
          <w:p w:rsidR="001B4CED" w:rsidRPr="001B4CED" w:rsidRDefault="001B4CED" w:rsidP="00DC6436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  <w:r w:rsidRPr="009061D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Se vor menţiona categoriile de intervenţie, notificarea deficienţelor şi procesul versbal de stingere a acestora</w:t>
            </w:r>
          </w:p>
          <w:p w:rsidR="001B4CED" w:rsidRDefault="001B4CED" w:rsidP="00DC6436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  <w:p w:rsidR="001B4CED" w:rsidRPr="00DB5D6B" w:rsidRDefault="001B4CED" w:rsidP="00DC6436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</w:tr>
    </w:tbl>
    <w:p w:rsidR="00320AF8" w:rsidRPr="00AB4F94" w:rsidRDefault="00320AF8">
      <w:pPr>
        <w:rPr>
          <w:rFonts w:ascii="Trebuchet MS" w:hAnsi="Trebuchet MS" w:cs="Arial"/>
          <w:sz w:val="22"/>
          <w:szCs w:val="22"/>
          <w:lang w:val="ro-RO"/>
        </w:rPr>
      </w:pPr>
    </w:p>
    <w:p w:rsidR="00320AF8" w:rsidRPr="00AB4F94" w:rsidRDefault="00320AF8">
      <w:pPr>
        <w:pStyle w:val="Heading1"/>
        <w:rPr>
          <w:bCs/>
          <w:lang w:val="ro-RO"/>
        </w:rPr>
      </w:pPr>
      <w:r w:rsidRPr="00AB4F94">
        <w:rPr>
          <w:bCs/>
          <w:lang w:val="ro-RO"/>
        </w:rPr>
        <w:t>I.3 STADIU VALABILITATE GARANŢII DE BUNĂ EXECUŢIE</w:t>
      </w:r>
    </w:p>
    <w:p w:rsidR="00320AF8" w:rsidRPr="00AB4F94" w:rsidRDefault="00320AF8">
      <w:pPr>
        <w:rPr>
          <w:rFonts w:ascii="Trebuchet MS" w:hAnsi="Trebuchet MS"/>
          <w:sz w:val="22"/>
          <w:szCs w:val="22"/>
          <w:lang w:val="ro-RO"/>
        </w:rPr>
      </w:pPr>
    </w:p>
    <w:tbl>
      <w:tblPr>
        <w:tblW w:w="51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2657"/>
        <w:gridCol w:w="2490"/>
        <w:gridCol w:w="1529"/>
        <w:gridCol w:w="2596"/>
      </w:tblGrid>
      <w:tr w:rsidR="00320AF8" w:rsidRPr="00AB4F94">
        <w:tc>
          <w:tcPr>
            <w:tcW w:w="275" w:type="pct"/>
          </w:tcPr>
          <w:p w:rsidR="00320AF8" w:rsidRPr="00AB4F94" w:rsidRDefault="00320AF8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Nr. crt</w:t>
            </w:r>
          </w:p>
        </w:tc>
        <w:tc>
          <w:tcPr>
            <w:tcW w:w="1354" w:type="pct"/>
          </w:tcPr>
          <w:p w:rsidR="00320AF8" w:rsidRPr="00AB4F94" w:rsidRDefault="00540EA7">
            <w:pPr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>Contracte de achiziţie</w:t>
            </w:r>
            <w:r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 xml:space="preserve"> </w:t>
            </w:r>
            <w:r w:rsidR="00320AF8"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>(se vor preciza tipul, nr. şi data contractului)</w:t>
            </w:r>
          </w:p>
          <w:p w:rsidR="00320AF8" w:rsidRPr="00AB4F94" w:rsidRDefault="00320AF8" w:rsidP="00A55ADC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 w:cs="Arial"/>
                <w:b/>
                <w:bCs/>
                <w:sz w:val="22"/>
                <w:szCs w:val="22"/>
                <w:lang w:val="fr-BE"/>
              </w:rPr>
              <w:t>(lucrări, furnizare bunuri)</w:t>
            </w:r>
          </w:p>
        </w:tc>
        <w:tc>
          <w:tcPr>
            <w:tcW w:w="1269" w:type="pct"/>
          </w:tcPr>
          <w:p w:rsidR="00320AF8" w:rsidRPr="00AB4F94" w:rsidRDefault="00320AF8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Nr. Garanţie, Data Emiterii,  Emitent, Valoare</w:t>
            </w:r>
          </w:p>
        </w:tc>
        <w:tc>
          <w:tcPr>
            <w:tcW w:w="779" w:type="pct"/>
          </w:tcPr>
          <w:p w:rsidR="00320AF8" w:rsidRPr="00AB4F94" w:rsidRDefault="00320AF8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Data de expirare a Garanţiei de Bună Execuţie</w:t>
            </w:r>
          </w:p>
        </w:tc>
        <w:tc>
          <w:tcPr>
            <w:tcW w:w="1323" w:type="pct"/>
          </w:tcPr>
          <w:p w:rsidR="00320AF8" w:rsidRPr="00AB4F94" w:rsidRDefault="00320AF8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Observaţii</w:t>
            </w:r>
          </w:p>
          <w:p w:rsidR="00320AF8" w:rsidRPr="00AB4F94" w:rsidRDefault="00320AF8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(Modificări aduse valorii, valabilităţii garanţiilor, executarea acestora, etc)</w:t>
            </w:r>
          </w:p>
        </w:tc>
      </w:tr>
      <w:tr w:rsidR="00320AF8" w:rsidRPr="00AB4F94">
        <w:tc>
          <w:tcPr>
            <w:tcW w:w="275" w:type="pct"/>
          </w:tcPr>
          <w:p w:rsidR="00320AF8" w:rsidRPr="00AB4F94" w:rsidRDefault="00320AF8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354" w:type="pct"/>
          </w:tcPr>
          <w:p w:rsidR="00320AF8" w:rsidRPr="00AB4F94" w:rsidRDefault="00320AF8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269" w:type="pct"/>
          </w:tcPr>
          <w:p w:rsidR="00320AF8" w:rsidRPr="00AB4F94" w:rsidRDefault="00320AF8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779" w:type="pct"/>
          </w:tcPr>
          <w:p w:rsidR="00320AF8" w:rsidRPr="00AB4F94" w:rsidRDefault="00320AF8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323" w:type="pct"/>
          </w:tcPr>
          <w:p w:rsidR="00320AF8" w:rsidRPr="00AB4F94" w:rsidRDefault="00320AF8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320AF8" w:rsidRPr="00AB4F94">
        <w:tc>
          <w:tcPr>
            <w:tcW w:w="275" w:type="pct"/>
          </w:tcPr>
          <w:p w:rsidR="00320AF8" w:rsidRPr="00AB4F94" w:rsidRDefault="00320AF8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354" w:type="pct"/>
          </w:tcPr>
          <w:p w:rsidR="00320AF8" w:rsidRPr="00AB4F94" w:rsidRDefault="00320AF8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269" w:type="pct"/>
          </w:tcPr>
          <w:p w:rsidR="00320AF8" w:rsidRPr="00AB4F94" w:rsidRDefault="00320AF8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779" w:type="pct"/>
          </w:tcPr>
          <w:p w:rsidR="00320AF8" w:rsidRPr="00AB4F94" w:rsidRDefault="00320AF8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323" w:type="pct"/>
          </w:tcPr>
          <w:p w:rsidR="00320AF8" w:rsidRPr="00AB4F94" w:rsidRDefault="00320AF8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</w:tbl>
    <w:p w:rsidR="00320AF8" w:rsidRPr="00AB4F94" w:rsidRDefault="00320AF8">
      <w:pPr>
        <w:rPr>
          <w:rFonts w:ascii="Trebuchet MS" w:hAnsi="Trebuchet MS" w:cs="Arial"/>
          <w:sz w:val="22"/>
          <w:szCs w:val="22"/>
          <w:lang w:val="ro-RO"/>
        </w:rPr>
      </w:pPr>
    </w:p>
    <w:p w:rsidR="00320AF8" w:rsidRPr="00AB4F94" w:rsidRDefault="00320AF8">
      <w:pPr>
        <w:rPr>
          <w:rFonts w:ascii="Trebuchet MS" w:hAnsi="Trebuchet MS" w:cs="Arial"/>
          <w:sz w:val="22"/>
          <w:szCs w:val="22"/>
          <w:lang w:val="ro-RO"/>
        </w:rPr>
      </w:pPr>
    </w:p>
    <w:p w:rsidR="00320AF8" w:rsidRPr="00AB4F94" w:rsidRDefault="00320AF8">
      <w:pPr>
        <w:pStyle w:val="Heading4"/>
        <w:rPr>
          <w:rFonts w:ascii="Trebuchet MS" w:hAnsi="Trebuchet MS"/>
          <w:sz w:val="22"/>
          <w:szCs w:val="22"/>
        </w:rPr>
      </w:pPr>
      <w:r w:rsidRPr="00AB4F94">
        <w:rPr>
          <w:rFonts w:ascii="Trebuchet MS" w:hAnsi="Trebuchet MS"/>
          <w:sz w:val="22"/>
          <w:szCs w:val="22"/>
        </w:rPr>
        <w:t>EVALUAREA  IMPACTULUI PROIECTULUI</w:t>
      </w:r>
    </w:p>
    <w:p w:rsidR="00320AF8" w:rsidRPr="00AB4F94" w:rsidRDefault="00320AF8">
      <w:pPr>
        <w:rPr>
          <w:rFonts w:ascii="Trebuchet MS" w:hAnsi="Trebuchet MS" w:cs="Arial"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6"/>
      </w:tblGrid>
      <w:tr w:rsidR="00320AF8" w:rsidRPr="00AB4F94">
        <w:tc>
          <w:tcPr>
            <w:tcW w:w="9576" w:type="dxa"/>
          </w:tcPr>
          <w:p w:rsidR="00320AF8" w:rsidRPr="00AB4F94" w:rsidRDefault="00320AF8">
            <w:pPr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i/>
                <w:sz w:val="22"/>
                <w:szCs w:val="22"/>
                <w:lang w:val="ro-RO"/>
              </w:rPr>
              <w:t>Din punct de vedere social</w:t>
            </w:r>
            <w:r w:rsidR="00A55ADC">
              <w:rPr>
                <w:rFonts w:ascii="Trebuchet MS" w:hAnsi="Trebuchet MS"/>
                <w:i/>
                <w:sz w:val="22"/>
                <w:szCs w:val="22"/>
                <w:lang w:val="ro-RO"/>
              </w:rPr>
              <w:t xml:space="preserve"> (pentru comunitatea locală</w:t>
            </w:r>
            <w:r w:rsidRPr="00AB4F94">
              <w:rPr>
                <w:rFonts w:ascii="Trebuchet MS" w:hAnsi="Trebuchet MS"/>
                <w:i/>
                <w:sz w:val="22"/>
                <w:szCs w:val="22"/>
                <w:lang w:val="ro-RO"/>
              </w:rPr>
              <w:t>):</w:t>
            </w:r>
          </w:p>
          <w:p w:rsidR="00320AF8" w:rsidRPr="00AB4F94" w:rsidRDefault="00320AF8">
            <w:pPr>
              <w:rPr>
                <w:rFonts w:ascii="Trebuchet MS" w:hAnsi="Trebuchet MS" w:cs="Arial"/>
                <w:sz w:val="22"/>
                <w:szCs w:val="22"/>
                <w:lang w:val="ro-RO"/>
              </w:rPr>
            </w:pPr>
          </w:p>
        </w:tc>
      </w:tr>
      <w:tr w:rsidR="00320AF8" w:rsidRPr="00AB4F94">
        <w:tc>
          <w:tcPr>
            <w:tcW w:w="9576" w:type="dxa"/>
          </w:tcPr>
          <w:p w:rsidR="00320AF8" w:rsidRPr="00AB4F94" w:rsidRDefault="00320AF8">
            <w:pPr>
              <w:pStyle w:val="BodyText"/>
              <w:rPr>
                <w:rFonts w:ascii="Trebuchet MS" w:hAnsi="Trebuchet MS"/>
                <w:i/>
                <w:sz w:val="22"/>
                <w:szCs w:val="22"/>
              </w:rPr>
            </w:pPr>
            <w:r w:rsidRPr="00AB4F94">
              <w:rPr>
                <w:rFonts w:ascii="Trebuchet MS" w:hAnsi="Trebuchet MS"/>
                <w:i/>
                <w:sz w:val="22"/>
                <w:szCs w:val="22"/>
              </w:rPr>
              <w:t>Din punct de vedere economic:</w:t>
            </w:r>
          </w:p>
          <w:p w:rsidR="00320AF8" w:rsidRPr="00AB4F94" w:rsidRDefault="00320AF8">
            <w:pPr>
              <w:pStyle w:val="BodyText"/>
              <w:rPr>
                <w:rFonts w:ascii="Trebuchet MS" w:hAnsi="Trebuchet MS"/>
                <w:i/>
                <w:sz w:val="22"/>
                <w:szCs w:val="22"/>
              </w:rPr>
            </w:pPr>
          </w:p>
        </w:tc>
      </w:tr>
      <w:tr w:rsidR="00320AF8" w:rsidRPr="00AB4F94">
        <w:tc>
          <w:tcPr>
            <w:tcW w:w="9576" w:type="dxa"/>
          </w:tcPr>
          <w:p w:rsidR="00320AF8" w:rsidRPr="00AB4F94" w:rsidRDefault="00320AF8">
            <w:pPr>
              <w:pStyle w:val="BodyText"/>
              <w:rPr>
                <w:rFonts w:ascii="Trebuchet MS" w:hAnsi="Trebuchet MS"/>
                <w:i/>
                <w:sz w:val="22"/>
                <w:szCs w:val="22"/>
              </w:rPr>
            </w:pPr>
            <w:r w:rsidRPr="00AB4F94">
              <w:rPr>
                <w:rFonts w:ascii="Trebuchet MS" w:hAnsi="Trebuchet MS"/>
                <w:i/>
                <w:sz w:val="22"/>
                <w:szCs w:val="22"/>
              </w:rPr>
              <w:t>Din punct de vedere al mediului înconjurător:</w:t>
            </w:r>
          </w:p>
          <w:p w:rsidR="00320AF8" w:rsidRPr="00AB4F94" w:rsidRDefault="00320AF8">
            <w:pPr>
              <w:pStyle w:val="BodyText"/>
              <w:rPr>
                <w:rFonts w:ascii="Trebuchet MS" w:hAnsi="Trebuchet MS"/>
                <w:i/>
                <w:sz w:val="22"/>
                <w:szCs w:val="22"/>
              </w:rPr>
            </w:pPr>
          </w:p>
        </w:tc>
      </w:tr>
    </w:tbl>
    <w:p w:rsidR="00320AF8" w:rsidRPr="00AB4F94" w:rsidRDefault="00320AF8">
      <w:pPr>
        <w:rPr>
          <w:rFonts w:ascii="Trebuchet MS" w:hAnsi="Trebuchet MS" w:cs="Arial"/>
          <w:sz w:val="22"/>
          <w:szCs w:val="22"/>
          <w:lang w:val="ro-RO"/>
        </w:rPr>
      </w:pPr>
    </w:p>
    <w:p w:rsidR="00320AF8" w:rsidRPr="00AB4F94" w:rsidRDefault="00320AF8">
      <w:pPr>
        <w:numPr>
          <w:ilvl w:val="1"/>
          <w:numId w:val="2"/>
        </w:numPr>
        <w:rPr>
          <w:rFonts w:ascii="Trebuchet MS" w:hAnsi="Trebuchet MS"/>
          <w:b/>
          <w:sz w:val="22"/>
          <w:szCs w:val="22"/>
          <w:lang w:val="ro-RO"/>
        </w:rPr>
      </w:pPr>
      <w:r w:rsidRPr="00AB4F94">
        <w:rPr>
          <w:rFonts w:ascii="Trebuchet MS" w:hAnsi="Trebuchet MS"/>
          <w:b/>
          <w:sz w:val="22"/>
          <w:szCs w:val="22"/>
          <w:lang w:val="ro-RO"/>
        </w:rPr>
        <w:t>SUSTENABILITATEA PROIECTULUI</w:t>
      </w:r>
      <w:r w:rsidRPr="00AB4F94">
        <w:rPr>
          <w:rStyle w:val="FootnoteReference"/>
          <w:rFonts w:ascii="Trebuchet MS" w:hAnsi="Trebuchet MS"/>
          <w:b/>
          <w:sz w:val="22"/>
          <w:szCs w:val="22"/>
          <w:lang w:val="ro-RO"/>
        </w:rPr>
        <w:footnoteReference w:id="1"/>
      </w:r>
    </w:p>
    <w:p w:rsidR="00320AF8" w:rsidRPr="00AB4F94" w:rsidRDefault="00320AF8">
      <w:pPr>
        <w:ind w:left="1080"/>
        <w:rPr>
          <w:rFonts w:ascii="Trebuchet MS" w:hAnsi="Trebuchet MS"/>
          <w:b/>
          <w:sz w:val="22"/>
          <w:szCs w:val="22"/>
          <w:lang w:val="ro-RO"/>
        </w:rPr>
      </w:pPr>
    </w:p>
    <w:p w:rsidR="00320AF8" w:rsidRPr="00AB4F94" w:rsidRDefault="00320AF8">
      <w:pPr>
        <w:rPr>
          <w:rFonts w:ascii="Trebuchet MS" w:hAnsi="Trebuchet MS"/>
          <w:b/>
          <w:sz w:val="22"/>
          <w:szCs w:val="22"/>
          <w:lang w:val="ro-RO"/>
        </w:rPr>
      </w:pPr>
      <w:r w:rsidRPr="00AB4F94">
        <w:rPr>
          <w:rFonts w:ascii="Trebuchet MS" w:hAnsi="Trebuchet MS"/>
          <w:b/>
          <w:sz w:val="22"/>
          <w:szCs w:val="22"/>
          <w:lang w:val="ro-RO"/>
        </w:rPr>
        <w:t>III.1 MĂSURI ÎNTREPRINSE*</w:t>
      </w:r>
    </w:p>
    <w:p w:rsidR="00320AF8" w:rsidRPr="00AB4F94" w:rsidRDefault="00320AF8">
      <w:pPr>
        <w:rPr>
          <w:rFonts w:ascii="Trebuchet MS" w:hAnsi="Trebuchet MS"/>
          <w:b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6"/>
      </w:tblGrid>
      <w:tr w:rsidR="00320AF8" w:rsidRPr="00AB4F94">
        <w:tc>
          <w:tcPr>
            <w:tcW w:w="9576" w:type="dxa"/>
          </w:tcPr>
          <w:p w:rsidR="00320AF8" w:rsidRPr="00AB4F94" w:rsidRDefault="00320AF8">
            <w:pPr>
              <w:pStyle w:val="Heading3"/>
              <w:rPr>
                <w:sz w:val="22"/>
                <w:szCs w:val="22"/>
              </w:rPr>
            </w:pPr>
            <w:r w:rsidRPr="00AB4F94">
              <w:rPr>
                <w:sz w:val="22"/>
                <w:szCs w:val="22"/>
              </w:rPr>
              <w:t>Sustenabilitate financiară</w:t>
            </w:r>
          </w:p>
          <w:p w:rsidR="00AB4F94" w:rsidRPr="00AB4F94" w:rsidRDefault="00AB4F94" w:rsidP="00AB4F94">
            <w:pPr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i/>
                <w:sz w:val="22"/>
                <w:szCs w:val="22"/>
                <w:lang w:val="ro-RO"/>
              </w:rPr>
              <w:t>Se vor menţiona</w:t>
            </w:r>
            <w:r>
              <w:rPr>
                <w:rFonts w:ascii="Trebuchet MS" w:hAnsi="Trebuchet MS"/>
                <w:i/>
                <w:sz w:val="22"/>
                <w:szCs w:val="22"/>
                <w:lang w:val="ro-RO"/>
              </w:rPr>
              <w:t xml:space="preserve"> alocările financiare dest</w:t>
            </w:r>
            <w:r w:rsidR="00A55ADC">
              <w:rPr>
                <w:rFonts w:ascii="Trebuchet MS" w:hAnsi="Trebuchet MS"/>
                <w:i/>
                <w:sz w:val="22"/>
                <w:szCs w:val="22"/>
                <w:lang w:val="ro-RO"/>
              </w:rPr>
              <w:t>inate funcţionării investiţiei.</w:t>
            </w:r>
          </w:p>
          <w:p w:rsidR="002C0BE7" w:rsidRPr="00AB4F94" w:rsidRDefault="002C0BE7" w:rsidP="00AB4F94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320AF8" w:rsidRPr="00AB4F94">
        <w:tc>
          <w:tcPr>
            <w:tcW w:w="9576" w:type="dxa"/>
          </w:tcPr>
          <w:p w:rsidR="00320AF8" w:rsidRPr="00AB4F94" w:rsidRDefault="00320AF8">
            <w:pPr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Cs/>
                <w:sz w:val="22"/>
                <w:szCs w:val="22"/>
                <w:lang w:val="ro-RO"/>
              </w:rPr>
              <w:t>Sustenabilitate tehnică</w:t>
            </w:r>
          </w:p>
          <w:p w:rsidR="002C0BE7" w:rsidRPr="00AB4F94" w:rsidRDefault="00AB4F94">
            <w:pPr>
              <w:rPr>
                <w:rFonts w:ascii="Trebuchet MS" w:hAnsi="Trebuchet MS"/>
                <w:bCs/>
                <w:i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Cs/>
                <w:i/>
                <w:sz w:val="22"/>
                <w:szCs w:val="22"/>
                <w:lang w:val="ro-RO"/>
              </w:rPr>
              <w:t>Se vor menţiona acţiunile beneficiarului cu privire la menţinerea în stare de operare a investiţiei realizate cu finanţare POR</w:t>
            </w:r>
          </w:p>
        </w:tc>
      </w:tr>
      <w:tr w:rsidR="00320AF8" w:rsidRPr="00AB4F94">
        <w:tc>
          <w:tcPr>
            <w:tcW w:w="9576" w:type="dxa"/>
          </w:tcPr>
          <w:p w:rsidR="00320AF8" w:rsidRPr="00AB4F94" w:rsidRDefault="00AB4F94">
            <w:pPr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Diseminare şi multiplicare rezultate</w:t>
            </w:r>
          </w:p>
          <w:p w:rsidR="00AB4F94" w:rsidRPr="00AB4F94" w:rsidRDefault="00AB4F94">
            <w:pPr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i/>
                <w:sz w:val="22"/>
                <w:szCs w:val="22"/>
                <w:lang w:val="ro-RO"/>
              </w:rPr>
              <w:t>Se vor menţiona toate activităţile întreprinse pentru diseminarea rezultatelor (presă, evenimente, seminarii, conferinţe, parteneriate etc)</w:t>
            </w:r>
            <w:r>
              <w:rPr>
                <w:rFonts w:ascii="Trebuchet MS" w:hAnsi="Trebuchet MS"/>
                <w:i/>
                <w:sz w:val="22"/>
                <w:szCs w:val="22"/>
                <w:lang w:val="ro-RO"/>
              </w:rPr>
              <w:t xml:space="preserve"> şi respectiv multiplicarea rezultatelor obţinute prin investiţia cu finanţare POR</w:t>
            </w:r>
          </w:p>
        </w:tc>
      </w:tr>
    </w:tbl>
    <w:p w:rsidR="00320AF8" w:rsidRPr="00AB4F94" w:rsidRDefault="00320AF8">
      <w:pPr>
        <w:rPr>
          <w:rFonts w:ascii="Trebuchet MS" w:hAnsi="Trebuchet MS"/>
          <w:bCs/>
          <w:sz w:val="22"/>
          <w:szCs w:val="22"/>
          <w:lang w:val="ro-RO"/>
        </w:rPr>
      </w:pPr>
      <w:r w:rsidRPr="00AB4F94">
        <w:rPr>
          <w:rFonts w:ascii="Trebuchet MS" w:hAnsi="Trebuchet MS"/>
          <w:bCs/>
          <w:sz w:val="22"/>
          <w:szCs w:val="22"/>
          <w:lang w:val="ro-RO"/>
        </w:rPr>
        <w:t xml:space="preserve">* Conform celor asumate în Anexa </w:t>
      </w:r>
      <w:r w:rsidR="00221666">
        <w:rPr>
          <w:rFonts w:ascii="Trebuchet MS" w:hAnsi="Trebuchet MS"/>
          <w:bCs/>
          <w:sz w:val="22"/>
          <w:szCs w:val="22"/>
          <w:lang w:val="ro-RO"/>
        </w:rPr>
        <w:t>2</w:t>
      </w:r>
      <w:r w:rsidRPr="00AB4F94">
        <w:rPr>
          <w:rFonts w:ascii="Trebuchet MS" w:hAnsi="Trebuchet MS"/>
          <w:bCs/>
          <w:sz w:val="22"/>
          <w:szCs w:val="22"/>
          <w:lang w:val="ro-RO"/>
        </w:rPr>
        <w:t xml:space="preserve">- </w:t>
      </w:r>
      <w:r w:rsidRPr="00AB4F94">
        <w:rPr>
          <w:rFonts w:ascii="Trebuchet MS" w:hAnsi="Trebuchet MS"/>
          <w:bCs/>
          <w:i/>
          <w:iCs/>
          <w:sz w:val="22"/>
          <w:szCs w:val="22"/>
          <w:lang w:val="ro-RO"/>
        </w:rPr>
        <w:t>Cererea de finanţare</w:t>
      </w:r>
      <w:r w:rsidRPr="00AB4F94">
        <w:rPr>
          <w:rFonts w:ascii="Trebuchet MS" w:hAnsi="Trebuchet MS"/>
          <w:bCs/>
          <w:sz w:val="22"/>
          <w:szCs w:val="22"/>
          <w:lang w:val="ro-RO"/>
        </w:rPr>
        <w:t xml:space="preserve"> a Contractului de Finanţare</w:t>
      </w:r>
    </w:p>
    <w:p w:rsidR="00320AF8" w:rsidRPr="00AB4F94" w:rsidRDefault="00320AF8">
      <w:pPr>
        <w:rPr>
          <w:rFonts w:ascii="Trebuchet MS" w:hAnsi="Trebuchet MS"/>
          <w:b/>
          <w:sz w:val="22"/>
          <w:szCs w:val="22"/>
          <w:lang w:val="ro-RO"/>
        </w:rPr>
      </w:pPr>
    </w:p>
    <w:p w:rsidR="00320AF8" w:rsidRPr="00AB4F94" w:rsidRDefault="00320AF8">
      <w:pPr>
        <w:rPr>
          <w:rFonts w:ascii="Trebuchet MS" w:hAnsi="Trebuchet MS"/>
          <w:sz w:val="22"/>
          <w:szCs w:val="22"/>
          <w:lang w:val="ro-RO"/>
        </w:rPr>
      </w:pPr>
    </w:p>
    <w:p w:rsidR="00320AF8" w:rsidRPr="00AB4F94" w:rsidRDefault="00320AF8">
      <w:pPr>
        <w:rPr>
          <w:rFonts w:ascii="Trebuchet MS" w:hAnsi="Trebuchet MS"/>
          <w:b/>
          <w:sz w:val="22"/>
          <w:szCs w:val="22"/>
          <w:lang w:val="ro-RO"/>
        </w:rPr>
      </w:pPr>
      <w:r w:rsidRPr="00AB4F94">
        <w:rPr>
          <w:rFonts w:ascii="Trebuchet MS" w:hAnsi="Trebuchet MS"/>
          <w:b/>
          <w:sz w:val="22"/>
          <w:szCs w:val="22"/>
          <w:lang w:val="ro-RO"/>
        </w:rPr>
        <w:t xml:space="preserve">III.2 PROBLEME CARE </w:t>
      </w:r>
      <w:r w:rsidR="00AB4F94">
        <w:rPr>
          <w:rFonts w:ascii="Trebuchet MS" w:hAnsi="Trebuchet MS"/>
          <w:b/>
          <w:sz w:val="22"/>
          <w:szCs w:val="22"/>
          <w:lang w:val="ro-RO"/>
        </w:rPr>
        <w:t>AFECTEAZĂ</w:t>
      </w:r>
      <w:r w:rsidRPr="00AB4F94">
        <w:rPr>
          <w:rFonts w:ascii="Trebuchet MS" w:hAnsi="Trebuchet MS"/>
          <w:b/>
          <w:sz w:val="22"/>
          <w:szCs w:val="22"/>
          <w:lang w:val="ro-RO"/>
        </w:rPr>
        <w:t xml:space="preserve"> SUSTENABILITATEA PROIECTULUI</w:t>
      </w:r>
    </w:p>
    <w:p w:rsidR="00320AF8" w:rsidRDefault="00320AF8">
      <w:pPr>
        <w:rPr>
          <w:rFonts w:ascii="Trebuchet MS" w:hAnsi="Trebuchet MS"/>
          <w:sz w:val="22"/>
          <w:szCs w:val="22"/>
          <w:lang w:val="ro-RO"/>
        </w:rPr>
      </w:pPr>
      <w:r w:rsidRPr="00AB4F94">
        <w:rPr>
          <w:rFonts w:ascii="Trebuchet MS" w:hAnsi="Trebuchet MS"/>
          <w:sz w:val="22"/>
          <w:szCs w:val="22"/>
          <w:lang w:val="ro-RO"/>
        </w:rPr>
        <w:t>.............................................................................................................................</w:t>
      </w:r>
      <w:r w:rsidR="002C0BE7" w:rsidRPr="00AB4F94">
        <w:rPr>
          <w:rFonts w:ascii="Trebuchet MS" w:hAnsi="Trebuchet MS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86B9C" w:rsidRDefault="00886B9C">
      <w:pPr>
        <w:rPr>
          <w:rFonts w:ascii="Trebuchet MS" w:hAnsi="Trebuchet MS"/>
          <w:sz w:val="22"/>
          <w:szCs w:val="22"/>
          <w:lang w:val="ro-RO"/>
        </w:rPr>
      </w:pPr>
    </w:p>
    <w:p w:rsidR="00886B9C" w:rsidRDefault="00886B9C" w:rsidP="006761BA">
      <w:pPr>
        <w:pStyle w:val="Heading4"/>
        <w:numPr>
          <w:ilvl w:val="0"/>
          <w:numId w:val="0"/>
        </w:num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IV.PROIECTE GENERATOARE DE VENIT</w:t>
      </w:r>
    </w:p>
    <w:p w:rsidR="00886B9C" w:rsidRDefault="00886B9C">
      <w:p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  <w:lang w:val="ro-RO"/>
        </w:rPr>
        <w:t>Proiectul este generator de venit</w:t>
      </w:r>
      <w:r>
        <w:rPr>
          <w:rFonts w:ascii="Trebuchet MS" w:hAnsi="Trebuchet MS"/>
          <w:sz w:val="22"/>
          <w:szCs w:val="22"/>
        </w:rPr>
        <w:t>: Da/NU</w:t>
      </w:r>
    </w:p>
    <w:p w:rsidR="00886B9C" w:rsidRDefault="00886B9C">
      <w:pPr>
        <w:rPr>
          <w:ins w:id="0" w:author="Viorel Boca" w:date="2019-10-01T08:24:00Z"/>
          <w:rFonts w:ascii="Trebuchet MS" w:hAnsi="Trebuchet MS"/>
          <w:sz w:val="22"/>
          <w:szCs w:val="22"/>
          <w:lang w:val="ro-RO"/>
        </w:rPr>
      </w:pPr>
      <w:r>
        <w:rPr>
          <w:rFonts w:ascii="Trebuchet MS" w:hAnsi="Trebuchet MS"/>
          <w:sz w:val="22"/>
          <w:szCs w:val="22"/>
        </w:rPr>
        <w:t xml:space="preserve">Se constata ca proiectul desfasoara alte activitati care pot genera venituri suplimentare? Daca DA estimati veniturile anuale suplimentare generate </w:t>
      </w:r>
      <w:r>
        <w:rPr>
          <w:rFonts w:ascii="Trebuchet MS" w:hAnsi="Trebuchet MS"/>
          <w:sz w:val="22"/>
          <w:szCs w:val="22"/>
          <w:lang w:val="ro-RO"/>
        </w:rPr>
        <w:t>în ultimul an fiscal.</w:t>
      </w:r>
    </w:p>
    <w:p w:rsidR="00406390" w:rsidDel="00406390" w:rsidRDefault="00406390">
      <w:pPr>
        <w:rPr>
          <w:del w:id="1" w:author="Viorel Boca" w:date="2019-10-01T08:24:00Z"/>
          <w:rFonts w:ascii="Trebuchet MS" w:hAnsi="Trebuchet MS"/>
          <w:sz w:val="22"/>
          <w:szCs w:val="22"/>
          <w:lang w:val="ro-RO"/>
        </w:rPr>
      </w:pPr>
    </w:p>
    <w:p w:rsidR="00886B9C" w:rsidRDefault="00886B9C">
      <w:pPr>
        <w:rPr>
          <w:rFonts w:ascii="Trebuchet MS" w:hAnsi="Trebuchet MS"/>
          <w:sz w:val="22"/>
          <w:szCs w:val="22"/>
          <w:lang w:val="ro-RO"/>
        </w:rPr>
      </w:pPr>
    </w:p>
    <w:p w:rsidR="00886B9C" w:rsidRDefault="00886B9C" w:rsidP="006761BA">
      <w:pPr>
        <w:pStyle w:val="Heading4"/>
        <w:numPr>
          <w:ilvl w:val="0"/>
          <w:numId w:val="0"/>
        </w:num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V PRINCIPII ORIZONTALE</w:t>
      </w:r>
    </w:p>
    <w:p w:rsidR="00886B9C" w:rsidRDefault="00886B9C">
      <w:pPr>
        <w:rPr>
          <w:rFonts w:ascii="Trebuchet MS" w:hAnsi="Trebuchet MS"/>
          <w:sz w:val="22"/>
          <w:szCs w:val="22"/>
          <w:lang w:val="ro-RO"/>
        </w:rPr>
      </w:pPr>
      <w:r w:rsidRPr="006761BA">
        <w:rPr>
          <w:rFonts w:ascii="Trebuchet MS" w:hAnsi="Trebuchet MS"/>
          <w:sz w:val="22"/>
          <w:szCs w:val="22"/>
          <w:lang w:val="ro-RO"/>
        </w:rPr>
        <w:t>Proiectul respecta principiile orizontale din cererea de finantare? DA/NU</w:t>
      </w:r>
    </w:p>
    <w:p w:rsidR="00886B9C" w:rsidRPr="006761BA" w:rsidRDefault="00886B9C">
      <w:pPr>
        <w:rPr>
          <w:rFonts w:ascii="Trebuchet MS" w:hAnsi="Trebuchet MS"/>
          <w:sz w:val="22"/>
          <w:szCs w:val="22"/>
          <w:lang w:val="ro-RO"/>
        </w:rPr>
      </w:pPr>
      <w:r>
        <w:rPr>
          <w:rFonts w:ascii="Trebuchet MS" w:hAnsi="Trebuchet MS"/>
          <w:sz w:val="22"/>
          <w:szCs w:val="22"/>
          <w:lang w:val="ro-RO"/>
        </w:rPr>
        <w:t>(Daca NU explicitati care au fost cauzele)</w:t>
      </w:r>
    </w:p>
    <w:p w:rsidR="00406390" w:rsidRDefault="00406390">
      <w:pPr>
        <w:rPr>
          <w:ins w:id="2" w:author="Viorel Boca" w:date="2019-10-01T08:24:00Z"/>
          <w:rFonts w:ascii="Trebuchet MS" w:hAnsi="Trebuchet MS"/>
          <w:sz w:val="22"/>
          <w:szCs w:val="22"/>
          <w:lang w:val="ro-RO"/>
        </w:rPr>
      </w:pPr>
    </w:p>
    <w:p w:rsidR="00406390" w:rsidRDefault="00406390">
      <w:pPr>
        <w:rPr>
          <w:ins w:id="3" w:author="Viorel Boca" w:date="2019-10-01T08:25:00Z"/>
          <w:rFonts w:ascii="Trebuchet MS" w:hAnsi="Trebuchet MS"/>
          <w:b/>
          <w:color w:val="000000" w:themeColor="text1"/>
          <w:sz w:val="22"/>
          <w:szCs w:val="22"/>
          <w:lang w:val="ro-RO"/>
        </w:rPr>
      </w:pPr>
      <w:ins w:id="4" w:author="Viorel Boca" w:date="2019-10-01T08:24:00Z">
        <w:r w:rsidRPr="0044532D">
          <w:rPr>
            <w:rFonts w:ascii="Trebuchet MS" w:hAnsi="Trebuchet MS"/>
            <w:b/>
            <w:color w:val="000000" w:themeColor="text1"/>
            <w:sz w:val="22"/>
            <w:szCs w:val="22"/>
            <w:lang w:val="ro-RO"/>
            <w:rPrChange w:id="5" w:author="Viorel Boca" w:date="2019-10-01T08:25:00Z">
              <w:rPr>
                <w:rFonts w:ascii="Trebuchet MS" w:hAnsi="Trebuchet MS"/>
                <w:sz w:val="22"/>
                <w:szCs w:val="22"/>
                <w:lang w:val="ro-RO"/>
              </w:rPr>
            </w:rPrChange>
          </w:rPr>
          <w:t>ASPECTE DE MONITORIZARE SPECIFICE:</w:t>
        </w:r>
      </w:ins>
    </w:p>
    <w:p w:rsidR="001427DD" w:rsidRPr="0044532D" w:rsidRDefault="001427DD">
      <w:pPr>
        <w:rPr>
          <w:ins w:id="6" w:author="Viorel Boca" w:date="2019-10-01T08:24:00Z"/>
          <w:rFonts w:ascii="Trebuchet MS" w:hAnsi="Trebuchet MS"/>
          <w:b/>
          <w:color w:val="000000" w:themeColor="text1"/>
          <w:sz w:val="22"/>
          <w:szCs w:val="22"/>
          <w:lang w:val="ro-RO"/>
          <w:rPrChange w:id="7" w:author="Viorel Boca" w:date="2019-10-01T08:25:00Z">
            <w:rPr>
              <w:ins w:id="8" w:author="Viorel Boca" w:date="2019-10-01T08:24:00Z"/>
              <w:rFonts w:ascii="Trebuchet MS" w:hAnsi="Trebuchet MS"/>
              <w:sz w:val="22"/>
              <w:szCs w:val="22"/>
              <w:lang w:val="ro-RO"/>
            </w:rPr>
          </w:rPrChange>
        </w:rPr>
      </w:pPr>
      <w:bookmarkStart w:id="9" w:name="_GoBack"/>
      <w:bookmarkEnd w:id="9"/>
    </w:p>
    <w:p w:rsidR="00406390" w:rsidRPr="00AB4F94" w:rsidRDefault="00406390">
      <w:pPr>
        <w:rPr>
          <w:rFonts w:ascii="Trebuchet MS" w:hAnsi="Trebuchet MS"/>
          <w:sz w:val="22"/>
          <w:szCs w:val="22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788"/>
      </w:tblGrid>
      <w:tr w:rsidR="00320AF8" w:rsidRPr="00AB4F94">
        <w:tc>
          <w:tcPr>
            <w:tcW w:w="2500" w:type="pct"/>
          </w:tcPr>
          <w:p w:rsidR="00320AF8" w:rsidRPr="00AB4F94" w:rsidRDefault="00320AF8">
            <w:pPr>
              <w:spacing w:before="12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/>
                <w:sz w:val="22"/>
                <w:szCs w:val="22"/>
                <w:lang w:val="ro-RO"/>
              </w:rPr>
              <w:t>Data:</w:t>
            </w:r>
          </w:p>
        </w:tc>
        <w:tc>
          <w:tcPr>
            <w:tcW w:w="2500" w:type="pct"/>
          </w:tcPr>
          <w:p w:rsidR="00320AF8" w:rsidRPr="00AB4F94" w:rsidRDefault="00320AF8">
            <w:pPr>
              <w:spacing w:before="120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b/>
                <w:sz w:val="22"/>
                <w:szCs w:val="22"/>
                <w:lang w:val="ro-RO"/>
              </w:rPr>
              <w:t>Beneficiar:</w:t>
            </w:r>
          </w:p>
        </w:tc>
      </w:tr>
    </w:tbl>
    <w:p w:rsidR="00320AF8" w:rsidRPr="00AB4F94" w:rsidRDefault="00320AF8">
      <w:pPr>
        <w:numPr>
          <w:ilvl w:val="0"/>
          <w:numId w:val="1"/>
        </w:numPr>
        <w:rPr>
          <w:rFonts w:ascii="Trebuchet MS" w:hAnsi="Trebuchet MS" w:cs="Arial"/>
          <w:bCs/>
          <w:sz w:val="22"/>
          <w:szCs w:val="22"/>
          <w:lang w:val="ro-RO"/>
        </w:rPr>
      </w:pPr>
    </w:p>
    <w:tbl>
      <w:tblPr>
        <w:tblpPr w:leftFromText="180" w:rightFromText="180" w:vertAnchor="text" w:horzAnchor="margin" w:tblpY="281"/>
        <w:tblW w:w="5000" w:type="pct"/>
        <w:tblLook w:val="01E0" w:firstRow="1" w:lastRow="1" w:firstColumn="1" w:lastColumn="1" w:noHBand="0" w:noVBand="0"/>
      </w:tblPr>
      <w:tblGrid>
        <w:gridCol w:w="6385"/>
        <w:gridCol w:w="3191"/>
      </w:tblGrid>
      <w:tr w:rsidR="00FD0556" w:rsidRPr="00AB4F94" w:rsidTr="00FD0556">
        <w:trPr>
          <w:cantSplit/>
          <w:trHeight w:val="2310"/>
        </w:trPr>
        <w:tc>
          <w:tcPr>
            <w:tcW w:w="3334" w:type="pct"/>
            <w:tcBorders>
              <w:bottom w:val="nil"/>
            </w:tcBorders>
          </w:tcPr>
          <w:p w:rsidR="00FD0556" w:rsidRPr="00AB4F94" w:rsidRDefault="00FD0556" w:rsidP="00FD0556">
            <w:pPr>
              <w:spacing w:line="360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  <w:tc>
          <w:tcPr>
            <w:tcW w:w="1666" w:type="pct"/>
            <w:tcBorders>
              <w:bottom w:val="nil"/>
            </w:tcBorders>
          </w:tcPr>
          <w:p w:rsidR="00FD0556" w:rsidRPr="00AB4F94" w:rsidRDefault="00FD0556" w:rsidP="00FD0556">
            <w:pPr>
              <w:spacing w:line="360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Întocmit</w:t>
            </w:r>
          </w:p>
          <w:p w:rsidR="00FD0556" w:rsidRPr="00AB4F94" w:rsidRDefault="00FD0556" w:rsidP="00FD0556">
            <w:pPr>
              <w:spacing w:line="360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Nume/prenume</w:t>
            </w:r>
          </w:p>
          <w:p w:rsidR="00FD0556" w:rsidRPr="00AB4F94" w:rsidRDefault="00FD0556" w:rsidP="00FD0556">
            <w:pPr>
              <w:spacing w:line="360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Funcţia</w:t>
            </w:r>
          </w:p>
          <w:p w:rsidR="00FD0556" w:rsidRPr="00AB4F94" w:rsidRDefault="00FD0556" w:rsidP="00FD0556">
            <w:pPr>
              <w:spacing w:line="360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Data</w:t>
            </w:r>
          </w:p>
          <w:p w:rsidR="00FD0556" w:rsidRPr="00AB4F94" w:rsidRDefault="00FD0556" w:rsidP="00FD0556">
            <w:pPr>
              <w:spacing w:line="360" w:lineRule="auto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AB4F94">
              <w:rPr>
                <w:rFonts w:ascii="Trebuchet MS" w:hAnsi="Trebuchet MS"/>
                <w:sz w:val="22"/>
                <w:szCs w:val="22"/>
                <w:lang w:val="ro-RO"/>
              </w:rPr>
              <w:t>Beneficiar</w:t>
            </w:r>
          </w:p>
        </w:tc>
      </w:tr>
    </w:tbl>
    <w:p w:rsidR="00320AF8" w:rsidRPr="00AB4F94" w:rsidRDefault="00320AF8">
      <w:pPr>
        <w:spacing w:line="360" w:lineRule="auto"/>
        <w:rPr>
          <w:rFonts w:ascii="Trebuchet MS" w:hAnsi="Trebuchet MS"/>
          <w:sz w:val="22"/>
          <w:szCs w:val="22"/>
          <w:lang w:val="ro-RO"/>
        </w:rPr>
      </w:pPr>
    </w:p>
    <w:p w:rsidR="00320AF8" w:rsidRPr="00AB4F94" w:rsidRDefault="00320AF8">
      <w:pPr>
        <w:spacing w:line="360" w:lineRule="auto"/>
        <w:rPr>
          <w:rFonts w:ascii="Trebuchet MS" w:hAnsi="Trebuchet MS"/>
          <w:sz w:val="22"/>
          <w:szCs w:val="22"/>
          <w:lang w:val="ro-RO"/>
        </w:rPr>
      </w:pPr>
    </w:p>
    <w:p w:rsidR="00320AF8" w:rsidRPr="00AB4F94" w:rsidRDefault="00320AF8">
      <w:pPr>
        <w:spacing w:line="360" w:lineRule="auto"/>
        <w:rPr>
          <w:rFonts w:ascii="Trebuchet MS" w:hAnsi="Trebuchet MS"/>
          <w:sz w:val="22"/>
          <w:szCs w:val="22"/>
          <w:lang w:val="ro-RO"/>
        </w:rPr>
      </w:pPr>
    </w:p>
    <w:sectPr w:rsidR="00320AF8" w:rsidRPr="00AB4F94">
      <w:headerReference w:type="default" r:id="rId8"/>
      <w:footerReference w:type="even" r:id="rId9"/>
      <w:footerReference w:type="default" r:id="rId10"/>
      <w:pgSz w:w="12240" w:h="15840"/>
      <w:pgMar w:top="1440" w:right="1080" w:bottom="89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AFC" w:rsidRDefault="00913AFC">
      <w:r>
        <w:separator/>
      </w:r>
    </w:p>
  </w:endnote>
  <w:endnote w:type="continuationSeparator" w:id="0">
    <w:p w:rsidR="00913AFC" w:rsidRDefault="0091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AF8" w:rsidRDefault="00320A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20AF8" w:rsidRDefault="00320AF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AF8" w:rsidRDefault="00320AF8">
    <w:pPr>
      <w:pStyle w:val="Footer"/>
      <w:ind w:right="360"/>
      <w:jc w:val="both"/>
      <w:rPr>
        <w:rFonts w:ascii="Arial" w:hAnsi="Arial" w:cs="Arial"/>
        <w:sz w:val="18"/>
      </w:rPr>
    </w:pPr>
  </w:p>
  <w:p w:rsidR="00320AF8" w:rsidRDefault="00320AF8">
    <w:pPr>
      <w:pStyle w:val="Footer"/>
      <w:framePr w:wrap="around" w:vAnchor="text" w:hAnchor="page" w:x="10981" w:y="16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427DD">
      <w:rPr>
        <w:rStyle w:val="PageNumber"/>
        <w:noProof/>
      </w:rPr>
      <w:t>4</w:t>
    </w:r>
    <w:r>
      <w:rPr>
        <w:rStyle w:val="PageNumber"/>
      </w:rPr>
      <w:fldChar w:fldCharType="end"/>
    </w:r>
  </w:p>
  <w:p w:rsidR="00320AF8" w:rsidRDefault="00320AF8">
    <w:pPr>
      <w:pStyle w:val="Footer"/>
      <w:ind w:right="360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Anexa </w:t>
    </w:r>
    <w:r w:rsidR="007530EF">
      <w:rPr>
        <w:rFonts w:ascii="Arial" w:hAnsi="Arial" w:cs="Arial"/>
        <w:sz w:val="18"/>
      </w:rPr>
      <w:t>9</w:t>
    </w:r>
    <w:r>
      <w:rPr>
        <w:rFonts w:ascii="Arial" w:hAnsi="Arial" w:cs="Arial"/>
        <w:sz w:val="18"/>
      </w:rPr>
      <w:t xml:space="preserve"> – Raport privind durabilitatea investitiei</w:t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AFC" w:rsidRDefault="00913AFC">
      <w:r>
        <w:separator/>
      </w:r>
    </w:p>
  </w:footnote>
  <w:footnote w:type="continuationSeparator" w:id="0">
    <w:p w:rsidR="00913AFC" w:rsidRDefault="00913AFC">
      <w:r>
        <w:continuationSeparator/>
      </w:r>
    </w:p>
  </w:footnote>
  <w:footnote w:id="1">
    <w:p w:rsidR="00320AF8" w:rsidRDefault="00320AF8" w:rsidP="006761BA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Continuarea proiectului, valorificarea şi abordarea integrată a rezultatelor şi după încetarea finalizării nerambursabile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88" w:type="dxa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996"/>
      <w:gridCol w:w="4772"/>
      <w:gridCol w:w="900"/>
      <w:gridCol w:w="1620"/>
    </w:tblGrid>
    <w:tr w:rsidR="00320AF8">
      <w:trPr>
        <w:cantSplit/>
      </w:trPr>
      <w:tc>
        <w:tcPr>
          <w:tcW w:w="1908" w:type="dxa"/>
          <w:vMerge w:val="restart"/>
          <w:vAlign w:val="center"/>
        </w:tcPr>
        <w:p w:rsidR="00320AF8" w:rsidRDefault="00D259EA">
          <w:pPr>
            <w:pStyle w:val="Header"/>
            <w:jc w:val="center"/>
            <w:rPr>
              <w:rFonts w:ascii="Arial" w:hAnsi="Arial" w:cs="Arial"/>
              <w:b/>
              <w:bCs/>
              <w:sz w:val="36"/>
            </w:rPr>
          </w:pPr>
          <w:r>
            <w:rPr>
              <w:rFonts w:ascii="Arial" w:hAnsi="Arial" w:cs="Arial"/>
              <w:b/>
              <w:bCs/>
              <w:sz w:val="36"/>
            </w:rPr>
            <w:t>MDRAP</w:t>
          </w:r>
          <w:r w:rsidR="006E7EE6">
            <w:rPr>
              <w:rFonts w:ascii="Arial" w:hAnsi="Arial" w:cs="Arial"/>
              <w:b/>
              <w:bCs/>
              <w:sz w:val="36"/>
            </w:rPr>
            <w:t>FE</w:t>
          </w:r>
        </w:p>
      </w:tc>
      <w:tc>
        <w:tcPr>
          <w:tcW w:w="4860" w:type="dxa"/>
          <w:vMerge w:val="restart"/>
          <w:vAlign w:val="center"/>
        </w:tcPr>
        <w:p w:rsidR="00320AF8" w:rsidRDefault="00320AF8">
          <w:pPr>
            <w:pStyle w:val="Header"/>
            <w:rPr>
              <w:rFonts w:ascii="Arial" w:hAnsi="Arial" w:cs="Arial"/>
              <w:b/>
              <w:bCs/>
              <w:sz w:val="16"/>
              <w:lang w:val="it-IT"/>
            </w:rPr>
          </w:pPr>
          <w:r>
            <w:rPr>
              <w:rFonts w:ascii="Arial" w:hAnsi="Arial" w:cs="Arial"/>
              <w:sz w:val="16"/>
              <w:lang w:val="it-IT"/>
            </w:rPr>
            <w:t>Procedura de monitorizare</w:t>
          </w:r>
        </w:p>
        <w:p w:rsidR="00320AF8" w:rsidRDefault="00320AF8">
          <w:pPr>
            <w:pStyle w:val="Header"/>
            <w:rPr>
              <w:rFonts w:ascii="Arial" w:hAnsi="Arial" w:cs="Arial"/>
              <w:b/>
              <w:bCs/>
              <w:sz w:val="16"/>
              <w:lang w:val="it-IT"/>
            </w:rPr>
          </w:pPr>
        </w:p>
        <w:p w:rsidR="00320AF8" w:rsidRDefault="00D259EA">
          <w:pPr>
            <w:pStyle w:val="Header"/>
            <w:rPr>
              <w:rFonts w:ascii="Arial" w:hAnsi="Arial" w:cs="Arial"/>
              <w:sz w:val="16"/>
              <w:lang w:val="it-IT"/>
            </w:rPr>
          </w:pPr>
          <w:r>
            <w:rPr>
              <w:rFonts w:ascii="Arial" w:hAnsi="Arial" w:cs="Arial"/>
              <w:sz w:val="16"/>
              <w:lang w:val="it-IT"/>
            </w:rPr>
            <w:t>Emitent: AM POR / DM</w:t>
          </w:r>
          <w:r w:rsidR="006E7EE6">
            <w:rPr>
              <w:rFonts w:ascii="Arial" w:hAnsi="Arial" w:cs="Arial"/>
              <w:sz w:val="16"/>
              <w:lang w:val="it-IT"/>
            </w:rPr>
            <w:t>P</w:t>
          </w:r>
        </w:p>
      </w:tc>
      <w:tc>
        <w:tcPr>
          <w:tcW w:w="900" w:type="dxa"/>
        </w:tcPr>
        <w:p w:rsidR="00320AF8" w:rsidRDefault="00320AF8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Cod </w:t>
          </w:r>
        </w:p>
      </w:tc>
      <w:tc>
        <w:tcPr>
          <w:tcW w:w="1620" w:type="dxa"/>
        </w:tcPr>
        <w:p w:rsidR="00320AF8" w:rsidRDefault="003A398C">
          <w:pPr>
            <w:pStyle w:val="Header"/>
            <w:rPr>
              <w:rFonts w:ascii="Arial" w:hAnsi="Arial" w:cs="Arial"/>
              <w:sz w:val="16"/>
              <w:lang w:val="it-IT"/>
            </w:rPr>
          </w:pPr>
          <w:r>
            <w:rPr>
              <w:rFonts w:ascii="Arial" w:hAnsi="Arial" w:cs="Arial"/>
              <w:sz w:val="16"/>
              <w:lang w:val="it-IT"/>
            </w:rPr>
            <w:t>PO.DGPOR.DMP.1</w:t>
          </w:r>
        </w:p>
      </w:tc>
    </w:tr>
    <w:tr w:rsidR="00320AF8">
      <w:trPr>
        <w:cantSplit/>
      </w:trPr>
      <w:tc>
        <w:tcPr>
          <w:tcW w:w="1908" w:type="dxa"/>
          <w:vMerge/>
        </w:tcPr>
        <w:p w:rsidR="00320AF8" w:rsidRDefault="00320AF8">
          <w:pPr>
            <w:pStyle w:val="Header"/>
            <w:rPr>
              <w:rFonts w:ascii="Arial" w:hAnsi="Arial" w:cs="Arial"/>
              <w:lang w:val="it-IT"/>
            </w:rPr>
          </w:pPr>
        </w:p>
      </w:tc>
      <w:tc>
        <w:tcPr>
          <w:tcW w:w="4860" w:type="dxa"/>
          <w:vMerge/>
        </w:tcPr>
        <w:p w:rsidR="00320AF8" w:rsidRDefault="00320AF8">
          <w:pPr>
            <w:pStyle w:val="Header"/>
            <w:jc w:val="center"/>
            <w:rPr>
              <w:rFonts w:ascii="Arial" w:hAnsi="Arial" w:cs="Arial"/>
              <w:b/>
              <w:bCs/>
              <w:sz w:val="18"/>
              <w:lang w:val="it-IT"/>
            </w:rPr>
          </w:pPr>
        </w:p>
      </w:tc>
      <w:tc>
        <w:tcPr>
          <w:tcW w:w="900" w:type="dxa"/>
        </w:tcPr>
        <w:p w:rsidR="00320AF8" w:rsidRDefault="00320AF8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Ediţia</w:t>
          </w:r>
        </w:p>
      </w:tc>
      <w:tc>
        <w:tcPr>
          <w:tcW w:w="1620" w:type="dxa"/>
        </w:tcPr>
        <w:p w:rsidR="00320AF8" w:rsidRDefault="00CB6B27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I</w:t>
          </w:r>
        </w:p>
      </w:tc>
    </w:tr>
    <w:tr w:rsidR="00320AF8">
      <w:trPr>
        <w:cantSplit/>
      </w:trPr>
      <w:tc>
        <w:tcPr>
          <w:tcW w:w="1908" w:type="dxa"/>
          <w:vMerge/>
        </w:tcPr>
        <w:p w:rsidR="00320AF8" w:rsidRDefault="00320AF8">
          <w:pPr>
            <w:pStyle w:val="Header"/>
            <w:rPr>
              <w:rFonts w:ascii="Arial" w:hAnsi="Arial" w:cs="Arial"/>
            </w:rPr>
          </w:pPr>
        </w:p>
      </w:tc>
      <w:tc>
        <w:tcPr>
          <w:tcW w:w="4860" w:type="dxa"/>
          <w:vMerge/>
        </w:tcPr>
        <w:p w:rsidR="00320AF8" w:rsidRDefault="00320AF8">
          <w:pPr>
            <w:pStyle w:val="Header"/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900" w:type="dxa"/>
        </w:tcPr>
        <w:p w:rsidR="00320AF8" w:rsidRDefault="00320AF8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Revizuire</w:t>
          </w:r>
        </w:p>
      </w:tc>
      <w:tc>
        <w:tcPr>
          <w:tcW w:w="1620" w:type="dxa"/>
        </w:tcPr>
        <w:p w:rsidR="00320AF8" w:rsidRDefault="006E7EE6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1</w:t>
          </w:r>
        </w:p>
      </w:tc>
    </w:tr>
    <w:tr w:rsidR="00320AF8">
      <w:trPr>
        <w:cantSplit/>
      </w:trPr>
      <w:tc>
        <w:tcPr>
          <w:tcW w:w="1908" w:type="dxa"/>
          <w:vMerge/>
        </w:tcPr>
        <w:p w:rsidR="00320AF8" w:rsidRDefault="00320AF8">
          <w:pPr>
            <w:pStyle w:val="Header"/>
            <w:rPr>
              <w:rFonts w:ascii="Arial" w:hAnsi="Arial" w:cs="Arial"/>
            </w:rPr>
          </w:pPr>
        </w:p>
      </w:tc>
      <w:tc>
        <w:tcPr>
          <w:tcW w:w="4860" w:type="dxa"/>
          <w:vMerge/>
        </w:tcPr>
        <w:p w:rsidR="00320AF8" w:rsidRDefault="00320AF8">
          <w:pPr>
            <w:pStyle w:val="Header"/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900" w:type="dxa"/>
        </w:tcPr>
        <w:p w:rsidR="00320AF8" w:rsidRDefault="00320AF8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Data</w:t>
          </w:r>
        </w:p>
      </w:tc>
      <w:tc>
        <w:tcPr>
          <w:tcW w:w="1620" w:type="dxa"/>
        </w:tcPr>
        <w:p w:rsidR="00320AF8" w:rsidRDefault="006E7EE6" w:rsidP="00D259EA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2017</w:t>
          </w:r>
        </w:p>
      </w:tc>
    </w:tr>
  </w:tbl>
  <w:p w:rsidR="00320AF8" w:rsidRDefault="00320A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7682C"/>
    <w:multiLevelType w:val="hybridMultilevel"/>
    <w:tmpl w:val="D66C928E"/>
    <w:lvl w:ilvl="0" w:tplc="3CF259E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784868"/>
    <w:multiLevelType w:val="hybridMultilevel"/>
    <w:tmpl w:val="747AE482"/>
    <w:lvl w:ilvl="0" w:tplc="8E468E12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7F0037E">
      <w:start w:val="1"/>
      <w:numFmt w:val="upperRoman"/>
      <w:pStyle w:val="Heading4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oleta Nastase">
    <w15:presenceInfo w15:providerId="AD" w15:userId="S-1-5-21-1757981266-725345543-754608634-5295"/>
  </w15:person>
  <w15:person w15:author="nastase nicoleta">
    <w15:presenceInfo w15:providerId="Windows Live" w15:userId="7e46d0316e5451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revisionView w:markup="0"/>
  <w:trackRevisions/>
  <w:defaultTabStop w:val="720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6B2"/>
    <w:rsid w:val="00062C1E"/>
    <w:rsid w:val="00063BCD"/>
    <w:rsid w:val="001427DD"/>
    <w:rsid w:val="0017406A"/>
    <w:rsid w:val="00196285"/>
    <w:rsid w:val="001B4CED"/>
    <w:rsid w:val="00221666"/>
    <w:rsid w:val="002912CA"/>
    <w:rsid w:val="002A7CED"/>
    <w:rsid w:val="002C0BE7"/>
    <w:rsid w:val="003036B2"/>
    <w:rsid w:val="00320AF8"/>
    <w:rsid w:val="00324876"/>
    <w:rsid w:val="0035492C"/>
    <w:rsid w:val="003A03FB"/>
    <w:rsid w:val="003A398C"/>
    <w:rsid w:val="003C075F"/>
    <w:rsid w:val="00406390"/>
    <w:rsid w:val="0044532D"/>
    <w:rsid w:val="004D2E40"/>
    <w:rsid w:val="004F2B7E"/>
    <w:rsid w:val="00540EA7"/>
    <w:rsid w:val="00543A6E"/>
    <w:rsid w:val="00545081"/>
    <w:rsid w:val="00580F2E"/>
    <w:rsid w:val="00593CE3"/>
    <w:rsid w:val="005E35EE"/>
    <w:rsid w:val="006203B5"/>
    <w:rsid w:val="006761BA"/>
    <w:rsid w:val="006E7EE6"/>
    <w:rsid w:val="00724E58"/>
    <w:rsid w:val="007530EF"/>
    <w:rsid w:val="00773BDE"/>
    <w:rsid w:val="007B001B"/>
    <w:rsid w:val="007D46C1"/>
    <w:rsid w:val="00821750"/>
    <w:rsid w:val="00836399"/>
    <w:rsid w:val="00886B9C"/>
    <w:rsid w:val="008E4FB4"/>
    <w:rsid w:val="009061D8"/>
    <w:rsid w:val="00913AFC"/>
    <w:rsid w:val="009759FF"/>
    <w:rsid w:val="0098788D"/>
    <w:rsid w:val="00A1553B"/>
    <w:rsid w:val="00A55ADC"/>
    <w:rsid w:val="00AB4F94"/>
    <w:rsid w:val="00B81E5E"/>
    <w:rsid w:val="00B859A6"/>
    <w:rsid w:val="00B876D4"/>
    <w:rsid w:val="00BF0040"/>
    <w:rsid w:val="00C64AB2"/>
    <w:rsid w:val="00C96A07"/>
    <w:rsid w:val="00CB6B27"/>
    <w:rsid w:val="00CD06B1"/>
    <w:rsid w:val="00D1488A"/>
    <w:rsid w:val="00D259EA"/>
    <w:rsid w:val="00D279D4"/>
    <w:rsid w:val="00D50A0C"/>
    <w:rsid w:val="00D94E34"/>
    <w:rsid w:val="00DB16B7"/>
    <w:rsid w:val="00DB7E0C"/>
    <w:rsid w:val="00DD4FF5"/>
    <w:rsid w:val="00DF2A64"/>
    <w:rsid w:val="00E65104"/>
    <w:rsid w:val="00F62C33"/>
    <w:rsid w:val="00FD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rebuchet MS" w:hAnsi="Trebuchet MS" w:cs="Arial"/>
      <w:b/>
      <w:sz w:val="22"/>
      <w:szCs w:val="22"/>
      <w:lang w:val="es-E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rebuchet MS" w:hAnsi="Trebuchet MS"/>
      <w:b/>
      <w:color w:val="000000"/>
      <w:sz w:val="22"/>
      <w:szCs w:val="22"/>
      <w:lang w:val="ro-RO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rebuchet MS" w:hAnsi="Trebuchet MS"/>
      <w:bCs/>
      <w:lang w:val="ro-RO"/>
    </w:rPr>
  </w:style>
  <w:style w:type="paragraph" w:styleId="Heading4">
    <w:name w:val="heading 4"/>
    <w:basedOn w:val="Normal"/>
    <w:next w:val="Normal"/>
    <w:qFormat/>
    <w:pPr>
      <w:keepNext/>
      <w:numPr>
        <w:ilvl w:val="1"/>
        <w:numId w:val="2"/>
      </w:numPr>
      <w:outlineLvl w:val="3"/>
    </w:pPr>
    <w:rPr>
      <w:b/>
      <w:u w:val="single"/>
      <w:lang w:val="ro-RO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text">
    <w:name w:val="maintext"/>
    <w:basedOn w:val="Normal"/>
    <w:pPr>
      <w:spacing w:before="120" w:after="120"/>
      <w:jc w:val="both"/>
    </w:pPr>
    <w:rPr>
      <w:rFonts w:ascii="Arial" w:hAnsi="Arial" w:cs="Arial"/>
      <w:sz w:val="22"/>
      <w:szCs w:val="28"/>
      <w:lang w:val="ro-RO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sz w:val="20"/>
      <w:szCs w:val="20"/>
    </w:rPr>
  </w:style>
  <w:style w:type="paragraph" w:styleId="BodyText">
    <w:name w:val="Body Text"/>
    <w:aliases w:val="block style,Body,Standard paragraph,b"/>
    <w:basedOn w:val="Normal"/>
    <w:semiHidden/>
    <w:rPr>
      <w:color w:val="000000"/>
      <w:sz w:val="28"/>
      <w:szCs w:val="20"/>
      <w:lang w:val="ro-RO"/>
    </w:rPr>
  </w:style>
  <w:style w:type="paragraph" w:styleId="Footer">
    <w:name w:val="footer"/>
    <w:basedOn w:val="Normal"/>
    <w:semiHidden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semiHidden/>
  </w:style>
  <w:style w:type="character" w:customStyle="1" w:styleId="rvts6">
    <w:name w:val="rvts6"/>
    <w:basedOn w:val="DefaultParagraphFont"/>
    <w:rsid w:val="00B8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rebuchet MS" w:hAnsi="Trebuchet MS" w:cs="Arial"/>
      <w:b/>
      <w:sz w:val="22"/>
      <w:szCs w:val="22"/>
      <w:lang w:val="es-E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rebuchet MS" w:hAnsi="Trebuchet MS"/>
      <w:b/>
      <w:color w:val="000000"/>
      <w:sz w:val="22"/>
      <w:szCs w:val="22"/>
      <w:lang w:val="ro-RO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rebuchet MS" w:hAnsi="Trebuchet MS"/>
      <w:bCs/>
      <w:lang w:val="ro-RO"/>
    </w:rPr>
  </w:style>
  <w:style w:type="paragraph" w:styleId="Heading4">
    <w:name w:val="heading 4"/>
    <w:basedOn w:val="Normal"/>
    <w:next w:val="Normal"/>
    <w:qFormat/>
    <w:pPr>
      <w:keepNext/>
      <w:numPr>
        <w:ilvl w:val="1"/>
        <w:numId w:val="2"/>
      </w:numPr>
      <w:outlineLvl w:val="3"/>
    </w:pPr>
    <w:rPr>
      <w:b/>
      <w:u w:val="single"/>
      <w:lang w:val="ro-RO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text">
    <w:name w:val="maintext"/>
    <w:basedOn w:val="Normal"/>
    <w:pPr>
      <w:spacing w:before="120" w:after="120"/>
      <w:jc w:val="both"/>
    </w:pPr>
    <w:rPr>
      <w:rFonts w:ascii="Arial" w:hAnsi="Arial" w:cs="Arial"/>
      <w:sz w:val="22"/>
      <w:szCs w:val="28"/>
      <w:lang w:val="ro-RO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sz w:val="20"/>
      <w:szCs w:val="20"/>
    </w:rPr>
  </w:style>
  <w:style w:type="paragraph" w:styleId="BodyText">
    <w:name w:val="Body Text"/>
    <w:aliases w:val="block style,Body,Standard paragraph,b"/>
    <w:basedOn w:val="Normal"/>
    <w:semiHidden/>
    <w:rPr>
      <w:color w:val="000000"/>
      <w:sz w:val="28"/>
      <w:szCs w:val="20"/>
      <w:lang w:val="ro-RO"/>
    </w:rPr>
  </w:style>
  <w:style w:type="paragraph" w:styleId="Footer">
    <w:name w:val="footer"/>
    <w:basedOn w:val="Normal"/>
    <w:semiHidden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semiHidden/>
  </w:style>
  <w:style w:type="character" w:customStyle="1" w:styleId="rvts6">
    <w:name w:val="rvts6"/>
    <w:basedOn w:val="DefaultParagraphFont"/>
    <w:rsid w:val="00B8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803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PO/ XVI/OI/ RP Anexa 6 - Notă privind Raportul de Progres al proiectului</vt:lpstr>
    </vt:vector>
  </TitlesOfParts>
  <Company>MIE</Company>
  <LinksUpToDate>false</LinksUpToDate>
  <CharactersWithSpaces>5457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PO/ XVI/OI/ RP Anexa 6 - Notă privind Raportul de Progres al proiectului</dc:title>
  <dc:creator>kedvesz</dc:creator>
  <cp:lastModifiedBy>Viorel Boca</cp:lastModifiedBy>
  <cp:revision>6</cp:revision>
  <cp:lastPrinted>2017-03-17T08:36:00Z</cp:lastPrinted>
  <dcterms:created xsi:type="dcterms:W3CDTF">2017-11-28T07:30:00Z</dcterms:created>
  <dcterms:modified xsi:type="dcterms:W3CDTF">2019-10-01T05:25:00Z</dcterms:modified>
</cp:coreProperties>
</file>