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3630AB" w14:textId="7770F098" w:rsidR="008A2CE8" w:rsidRPr="00955A3F" w:rsidRDefault="008A2CE8" w:rsidP="00207BAA">
      <w:pPr>
        <w:pStyle w:val="Title"/>
        <w:spacing w:before="0" w:after="0"/>
        <w:contextualSpacing/>
        <w:rPr>
          <w:rFonts w:ascii="Times New Roman" w:hAnsi="Times New Roman"/>
          <w:sz w:val="24"/>
        </w:rPr>
      </w:pPr>
      <w:r w:rsidRPr="00955A3F">
        <w:rPr>
          <w:rFonts w:ascii="Times New Roman" w:hAnsi="Times New Roman"/>
          <w:sz w:val="24"/>
        </w:rPr>
        <w:t>ACORD DE PARTENERIAT</w:t>
      </w:r>
    </w:p>
    <w:p w14:paraId="02F5F5E1" w14:textId="77777777" w:rsidR="008A2CE8" w:rsidRPr="00955A3F" w:rsidRDefault="008A2CE8" w:rsidP="00207BAA">
      <w:pPr>
        <w:spacing w:before="0" w:after="0"/>
        <w:contextualSpacing/>
        <w:jc w:val="center"/>
        <w:rPr>
          <w:rFonts w:ascii="Times New Roman" w:hAnsi="Times New Roman"/>
          <w:b/>
          <w:bCs/>
          <w:sz w:val="24"/>
        </w:rPr>
      </w:pPr>
      <w:r w:rsidRPr="00955A3F">
        <w:rPr>
          <w:rFonts w:ascii="Times New Roman" w:hAnsi="Times New Roman"/>
          <w:sz w:val="24"/>
        </w:rPr>
        <w:t>încheiat între beneficiar și parteneri pentru realizarea proiectului .............................</w:t>
      </w:r>
    </w:p>
    <w:p w14:paraId="30E65F7A" w14:textId="06E130FB" w:rsidR="008A2CE8" w:rsidRPr="00955A3F" w:rsidRDefault="008A2CE8" w:rsidP="008A2CE8">
      <w:pPr>
        <w:spacing w:before="0" w:after="0"/>
        <w:contextualSpacing/>
        <w:jc w:val="center"/>
        <w:rPr>
          <w:rFonts w:ascii="Times New Roman" w:hAnsi="Times New Roman"/>
          <w:b/>
          <w:bCs/>
          <w:i/>
          <w:iCs/>
          <w:sz w:val="24"/>
          <w:lang w:eastAsia="sk-SK"/>
        </w:rPr>
      </w:pPr>
      <w:r w:rsidRPr="00955A3F">
        <w:rPr>
          <w:rFonts w:ascii="Times New Roman" w:hAnsi="Times New Roman"/>
          <w:bCs/>
          <w:iCs/>
          <w:sz w:val="24"/>
          <w:lang w:eastAsia="sk-SK"/>
        </w:rPr>
        <w:t xml:space="preserve">Nr... </w:t>
      </w:r>
      <w:r w:rsidRPr="00955A3F">
        <w:rPr>
          <w:rFonts w:ascii="Times New Roman" w:hAnsi="Times New Roman"/>
          <w:b/>
          <w:bCs/>
          <w:i/>
          <w:iCs/>
          <w:sz w:val="24"/>
          <w:lang w:eastAsia="sk-SK"/>
        </w:rPr>
        <w:t xml:space="preserve">[număr de înregistrare la liderul </w:t>
      </w:r>
      <w:r w:rsidR="00FA7925">
        <w:rPr>
          <w:rFonts w:ascii="Times New Roman" w:hAnsi="Times New Roman"/>
          <w:b/>
          <w:bCs/>
          <w:i/>
          <w:iCs/>
          <w:sz w:val="24"/>
          <w:lang w:eastAsia="sk-SK"/>
        </w:rPr>
        <w:t xml:space="preserve">de </w:t>
      </w:r>
      <w:bookmarkStart w:id="0" w:name="_GoBack"/>
      <w:bookmarkEnd w:id="0"/>
      <w:r w:rsidRPr="00955A3F">
        <w:rPr>
          <w:rFonts w:ascii="Times New Roman" w:hAnsi="Times New Roman"/>
          <w:b/>
          <w:bCs/>
          <w:i/>
          <w:iCs/>
          <w:sz w:val="24"/>
          <w:lang w:eastAsia="sk-SK"/>
        </w:rPr>
        <w:t>parteneriat/data]</w:t>
      </w:r>
    </w:p>
    <w:p w14:paraId="10E9A1A5" w14:textId="77777777" w:rsidR="008A2CE8" w:rsidRPr="00955A3F" w:rsidRDefault="008A2CE8" w:rsidP="008A2CE8">
      <w:pPr>
        <w:spacing w:before="0" w:after="0"/>
        <w:contextualSpacing/>
        <w:jc w:val="center"/>
        <w:rPr>
          <w:rFonts w:ascii="Times New Roman" w:hAnsi="Times New Roman"/>
          <w:sz w:val="24"/>
        </w:rPr>
      </w:pPr>
    </w:p>
    <w:p w14:paraId="6DEAE4A5" w14:textId="77777777" w:rsidR="008A2CE8" w:rsidRPr="00955A3F" w:rsidRDefault="008A2CE8" w:rsidP="008A2CE8">
      <w:pPr>
        <w:spacing w:before="0" w:after="0"/>
        <w:contextualSpacing/>
        <w:jc w:val="center"/>
        <w:rPr>
          <w:rFonts w:ascii="Times New Roman" w:hAnsi="Times New Roman"/>
          <w:sz w:val="24"/>
        </w:rPr>
      </w:pPr>
    </w:p>
    <w:p w14:paraId="67528680" w14:textId="77777777" w:rsidR="008A2CE8" w:rsidRPr="00955A3F" w:rsidRDefault="008A2CE8" w:rsidP="008A2CE8">
      <w:pPr>
        <w:spacing w:line="276" w:lineRule="auto"/>
        <w:jc w:val="both"/>
        <w:rPr>
          <w:rFonts w:ascii="Times New Roman" w:hAnsi="Times New Roman"/>
          <w:b/>
          <w:i/>
          <w:sz w:val="24"/>
        </w:rPr>
      </w:pPr>
      <w:r w:rsidRPr="00955A3F">
        <w:rPr>
          <w:rFonts w:ascii="Times New Roman" w:hAnsi="Times New Roman"/>
          <w:b/>
          <w:sz w:val="24"/>
        </w:rPr>
        <w:t>(</w:t>
      </w:r>
      <w:r w:rsidRPr="00955A3F">
        <w:rPr>
          <w:rFonts w:ascii="Times New Roman" w:hAnsi="Times New Roman"/>
          <w:b/>
          <w:i/>
          <w:sz w:val="24"/>
        </w:rPr>
        <w:t xml:space="preserve">Acest document reprezintă un model orientativ în scopul reglementarii de principiu a aspectelor legale, financiare si de orice alta natură care pot interveni în implementarea în parteneriat a proiectului. </w:t>
      </w:r>
    </w:p>
    <w:p w14:paraId="63FEC061" w14:textId="77777777" w:rsidR="008A2CE8" w:rsidRPr="00955A3F" w:rsidRDefault="008A2CE8" w:rsidP="008A2CE8">
      <w:pPr>
        <w:spacing w:line="276" w:lineRule="auto"/>
        <w:jc w:val="both"/>
        <w:rPr>
          <w:rFonts w:ascii="Times New Roman" w:hAnsi="Times New Roman"/>
          <w:b/>
          <w:i/>
          <w:sz w:val="24"/>
        </w:rPr>
      </w:pPr>
      <w:r w:rsidRPr="00955A3F">
        <w:rPr>
          <w:rFonts w:ascii="Times New Roman" w:hAnsi="Times New Roman"/>
          <w:b/>
          <w:i/>
          <w:sz w:val="24"/>
        </w:rPr>
        <w:t xml:space="preserve">Acordul de parteneriat este supus legislației din România și se încheie până cel târziu la depunerea </w:t>
      </w:r>
      <w:proofErr w:type="spellStart"/>
      <w:r w:rsidRPr="00955A3F">
        <w:rPr>
          <w:rFonts w:ascii="Times New Roman" w:hAnsi="Times New Roman"/>
          <w:b/>
          <w:i/>
          <w:sz w:val="24"/>
        </w:rPr>
        <w:t>documentatiei</w:t>
      </w:r>
      <w:proofErr w:type="spellEnd"/>
      <w:r w:rsidRPr="00955A3F">
        <w:rPr>
          <w:rFonts w:ascii="Times New Roman" w:hAnsi="Times New Roman"/>
          <w:b/>
          <w:i/>
          <w:sz w:val="24"/>
        </w:rPr>
        <w:t xml:space="preserve"> de </w:t>
      </w:r>
      <w:proofErr w:type="spellStart"/>
      <w:r w:rsidRPr="00955A3F">
        <w:rPr>
          <w:rFonts w:ascii="Times New Roman" w:hAnsi="Times New Roman"/>
          <w:b/>
          <w:i/>
          <w:sz w:val="24"/>
        </w:rPr>
        <w:t>finantare</w:t>
      </w:r>
      <w:proofErr w:type="spellEnd"/>
      <w:r w:rsidRPr="00955A3F">
        <w:rPr>
          <w:rFonts w:ascii="Times New Roman" w:hAnsi="Times New Roman"/>
          <w:b/>
          <w:i/>
          <w:sz w:val="24"/>
        </w:rPr>
        <w:t xml:space="preserve"> și este parte integrantă din aceasta.</w:t>
      </w:r>
    </w:p>
    <w:p w14:paraId="3F2727F3" w14:textId="77777777" w:rsidR="008A2CE8" w:rsidRPr="00955A3F" w:rsidRDefault="008A2CE8" w:rsidP="008A2CE8">
      <w:pPr>
        <w:spacing w:line="276" w:lineRule="auto"/>
        <w:jc w:val="both"/>
        <w:rPr>
          <w:rFonts w:ascii="Times New Roman" w:hAnsi="Times New Roman"/>
          <w:b/>
          <w:sz w:val="24"/>
        </w:rPr>
      </w:pPr>
      <w:r w:rsidRPr="00955A3F">
        <w:rPr>
          <w:rFonts w:ascii="Times New Roman" w:hAnsi="Times New Roman"/>
          <w:b/>
          <w:i/>
          <w:sz w:val="24"/>
        </w:rPr>
        <w:t>Beneficiarul, în calitate de lider de parteneriat, este singurul responsabil cu asigurarea implementării proiectului și a respectării tuturor prevederilor contractului de acordare a sprijinului financiar, sens în care acesta trebuie să aibă în vedere includerea în acordul de parteneriat, după caz, a oricăror prevederi pe care acesta le consideră necesare și care nu contravin, în niciun fel, prevederilor contractului de acordare a sprijinului financiar, legislației comunitare și naționale incidente.</w:t>
      </w:r>
      <w:r w:rsidRPr="00955A3F">
        <w:rPr>
          <w:rFonts w:ascii="Times New Roman" w:hAnsi="Times New Roman"/>
          <w:b/>
          <w:sz w:val="24"/>
        </w:rPr>
        <w:t>)</w:t>
      </w:r>
    </w:p>
    <w:p w14:paraId="5C345F88" w14:textId="77777777" w:rsidR="008A2CE8" w:rsidRPr="00955A3F" w:rsidRDefault="008A2CE8" w:rsidP="008A2CE8">
      <w:pPr>
        <w:spacing w:before="0" w:after="0" w:line="276" w:lineRule="auto"/>
        <w:contextualSpacing/>
        <w:jc w:val="center"/>
        <w:rPr>
          <w:rFonts w:ascii="Times New Roman" w:hAnsi="Times New Roman"/>
          <w:sz w:val="24"/>
        </w:rPr>
      </w:pPr>
      <w:r w:rsidRPr="00955A3F" w:rsidDel="00D443BA">
        <w:rPr>
          <w:rFonts w:ascii="Times New Roman" w:hAnsi="Times New Roman"/>
          <w:b/>
          <w:i/>
          <w:sz w:val="24"/>
        </w:rPr>
        <w:t xml:space="preserve"> </w:t>
      </w:r>
    </w:p>
    <w:p w14:paraId="6041BE78" w14:textId="77777777" w:rsidR="008A2CE8" w:rsidRPr="00955A3F" w:rsidRDefault="008A2CE8" w:rsidP="00B71931">
      <w:pPr>
        <w:pStyle w:val="Heading5"/>
        <w:numPr>
          <w:ilvl w:val="0"/>
          <w:numId w:val="13"/>
        </w:numPr>
        <w:spacing w:before="120" w:after="120"/>
        <w:jc w:val="left"/>
        <w:rPr>
          <w:rFonts w:ascii="Times New Roman" w:hAnsi="Times New Roman"/>
          <w:sz w:val="24"/>
        </w:rPr>
      </w:pPr>
      <w:r w:rsidRPr="00955A3F">
        <w:rPr>
          <w:rFonts w:ascii="Times New Roman" w:hAnsi="Times New Roman"/>
          <w:sz w:val="24"/>
        </w:rPr>
        <w:t>Părţile</w:t>
      </w:r>
    </w:p>
    <w:p w14:paraId="5534E82B" w14:textId="77777777" w:rsidR="008A2CE8" w:rsidRPr="00955A3F" w:rsidRDefault="008A2CE8" w:rsidP="00B71931">
      <w:pPr>
        <w:numPr>
          <w:ilvl w:val="0"/>
          <w:numId w:val="14"/>
        </w:numPr>
        <w:jc w:val="both"/>
        <w:rPr>
          <w:rFonts w:ascii="Times New Roman" w:hAnsi="Times New Roman"/>
          <w:sz w:val="24"/>
        </w:rPr>
      </w:pPr>
      <w:r w:rsidRPr="00955A3F">
        <w:rPr>
          <w:rFonts w:ascii="Times New Roman" w:hAnsi="Times New Roman"/>
          <w:i/>
          <w:iCs/>
          <w:sz w:val="24"/>
          <w:lang w:eastAsia="sk-SK"/>
        </w:rPr>
        <w:t>denumirea completă a organizaţiei</w:t>
      </w:r>
      <w:r w:rsidRPr="00955A3F">
        <w:rPr>
          <w:rFonts w:ascii="Times New Roman" w:hAnsi="Times New Roman"/>
          <w:sz w:val="24"/>
        </w:rPr>
        <w:t xml:space="preserve">, cu sediul în </w:t>
      </w:r>
      <w:r w:rsidRPr="00955A3F">
        <w:rPr>
          <w:rFonts w:ascii="Times New Roman" w:hAnsi="Times New Roman"/>
          <w:i/>
          <w:iCs/>
          <w:sz w:val="24"/>
        </w:rPr>
        <w:t>adresa sediului</w:t>
      </w:r>
      <w:r w:rsidRPr="00955A3F">
        <w:rPr>
          <w:rFonts w:ascii="Times New Roman" w:hAnsi="Times New Roman"/>
          <w:sz w:val="24"/>
        </w:rPr>
        <w:t xml:space="preserve">, codul fiscal …, având calitatea de </w:t>
      </w:r>
      <w:r w:rsidRPr="00955A3F">
        <w:rPr>
          <w:rFonts w:ascii="Times New Roman" w:hAnsi="Times New Roman"/>
          <w:b/>
          <w:bCs/>
          <w:sz w:val="24"/>
        </w:rPr>
        <w:t>Lider de proiect</w:t>
      </w:r>
      <w:r w:rsidRPr="00955A3F">
        <w:rPr>
          <w:rFonts w:ascii="Times New Roman" w:hAnsi="Times New Roman"/>
          <w:sz w:val="24"/>
        </w:rPr>
        <w:t xml:space="preserve"> </w:t>
      </w:r>
      <w:r w:rsidRPr="00955A3F">
        <w:rPr>
          <w:rFonts w:ascii="Times New Roman" w:hAnsi="Times New Roman"/>
          <w:b/>
          <w:bCs/>
          <w:sz w:val="24"/>
        </w:rPr>
        <w:t>(Partener 1)</w:t>
      </w:r>
      <w:r w:rsidRPr="00955A3F">
        <w:rPr>
          <w:rFonts w:ascii="Times New Roman" w:hAnsi="Times New Roman"/>
          <w:sz w:val="24"/>
        </w:rPr>
        <w:t xml:space="preserve"> </w:t>
      </w:r>
      <w:r w:rsidRPr="00955A3F">
        <w:rPr>
          <w:rFonts w:ascii="Times New Roman" w:hAnsi="Times New Roman"/>
          <w:i/>
          <w:sz w:val="24"/>
        </w:rPr>
        <w:t xml:space="preserve">&lt;se vor insera datele de </w:t>
      </w:r>
      <w:proofErr w:type="spellStart"/>
      <w:r w:rsidRPr="00955A3F">
        <w:rPr>
          <w:rFonts w:ascii="Times New Roman" w:hAnsi="Times New Roman"/>
          <w:i/>
          <w:sz w:val="24"/>
        </w:rPr>
        <w:t>indentificare</w:t>
      </w:r>
      <w:proofErr w:type="spellEnd"/>
      <w:r w:rsidRPr="00955A3F">
        <w:rPr>
          <w:rFonts w:ascii="Times New Roman" w:hAnsi="Times New Roman"/>
          <w:i/>
          <w:sz w:val="24"/>
        </w:rPr>
        <w:t xml:space="preserve"> ale solicitantului/liderului de parteneriat&gt;+ conturi solicitant</w:t>
      </w:r>
      <w:r w:rsidRPr="00955A3F">
        <w:rPr>
          <w:rFonts w:ascii="Times New Roman" w:hAnsi="Times New Roman"/>
          <w:sz w:val="24"/>
        </w:rPr>
        <w:t xml:space="preserve"> (în funcție de tipul instituției – central, local, privat, conform prevederilor......)</w:t>
      </w:r>
    </w:p>
    <w:p w14:paraId="69BBAD02" w14:textId="77777777" w:rsidR="008A2CE8" w:rsidRPr="00955A3F" w:rsidRDefault="008A2CE8" w:rsidP="008A2CE8">
      <w:pPr>
        <w:jc w:val="both"/>
        <w:rPr>
          <w:rFonts w:ascii="Times New Roman" w:hAnsi="Times New Roman"/>
          <w:sz w:val="24"/>
        </w:rPr>
      </w:pPr>
      <w:r w:rsidRPr="00955A3F">
        <w:rPr>
          <w:rFonts w:ascii="Times New Roman" w:hAnsi="Times New Roman"/>
          <w:sz w:val="24"/>
        </w:rPr>
        <w:t>Cont pentru cerere de plată, - cod IBAN:</w:t>
      </w:r>
      <w:r w:rsidRPr="00955A3F">
        <w:rPr>
          <w:rFonts w:ascii="Times New Roman" w:hAnsi="Times New Roman"/>
          <w:sz w:val="24"/>
        </w:rPr>
        <w:tab/>
        <w:t xml:space="preserve"> ……………………</w:t>
      </w:r>
      <w:r w:rsidRPr="00955A3F">
        <w:rPr>
          <w:rFonts w:ascii="Times New Roman" w:hAnsi="Times New Roman"/>
          <w:sz w:val="24"/>
        </w:rPr>
        <w:tab/>
        <w:t>,- Denumire/adresa Trezoreriei: ……………………………</w:t>
      </w:r>
    </w:p>
    <w:p w14:paraId="5FE91B70" w14:textId="77777777" w:rsidR="008A2CE8" w:rsidRPr="00955A3F" w:rsidRDefault="008A2CE8" w:rsidP="008A2CE8">
      <w:pPr>
        <w:jc w:val="both"/>
        <w:rPr>
          <w:rFonts w:ascii="Times New Roman" w:hAnsi="Times New Roman"/>
          <w:sz w:val="24"/>
        </w:rPr>
      </w:pPr>
      <w:r w:rsidRPr="00955A3F">
        <w:rPr>
          <w:rFonts w:ascii="Times New Roman" w:hAnsi="Times New Roman"/>
          <w:sz w:val="24"/>
        </w:rPr>
        <w:t>Cont pentru cerere de rambursare , cod IBAN:</w:t>
      </w:r>
      <w:r w:rsidRPr="00955A3F">
        <w:rPr>
          <w:rFonts w:ascii="Times New Roman" w:hAnsi="Times New Roman"/>
          <w:sz w:val="24"/>
        </w:rPr>
        <w:tab/>
        <w:t xml:space="preserve"> ……………………</w:t>
      </w:r>
      <w:r w:rsidRPr="00955A3F">
        <w:rPr>
          <w:rFonts w:ascii="Times New Roman" w:hAnsi="Times New Roman"/>
          <w:sz w:val="24"/>
        </w:rPr>
        <w:tab/>
      </w:r>
      <w:r w:rsidRPr="00955A3F">
        <w:rPr>
          <w:rFonts w:ascii="Times New Roman" w:hAnsi="Times New Roman"/>
          <w:sz w:val="24"/>
        </w:rPr>
        <w:tab/>
      </w:r>
      <w:r w:rsidRPr="00955A3F">
        <w:rPr>
          <w:rFonts w:ascii="Times New Roman" w:hAnsi="Times New Roman"/>
          <w:sz w:val="24"/>
        </w:rPr>
        <w:tab/>
      </w:r>
      <w:r w:rsidRPr="00955A3F">
        <w:rPr>
          <w:rFonts w:ascii="Times New Roman" w:hAnsi="Times New Roman"/>
          <w:sz w:val="24"/>
        </w:rPr>
        <w:tab/>
        <w:t xml:space="preserve"> ,  Denumire/adresa Trezoreriei/Băncii Comerciale: ……………………………</w:t>
      </w:r>
    </w:p>
    <w:p w14:paraId="0CCE7F3E" w14:textId="77777777" w:rsidR="008A2CE8" w:rsidRPr="00955A3F" w:rsidRDefault="008A2CE8" w:rsidP="008A2CE8">
      <w:pPr>
        <w:jc w:val="both"/>
        <w:rPr>
          <w:rFonts w:ascii="Times New Roman" w:hAnsi="Times New Roman"/>
          <w:sz w:val="24"/>
        </w:rPr>
      </w:pPr>
    </w:p>
    <w:p w14:paraId="68F4220C" w14:textId="77777777" w:rsidR="008A2CE8" w:rsidRPr="00955A3F" w:rsidRDefault="008A2CE8" w:rsidP="00B71931">
      <w:pPr>
        <w:numPr>
          <w:ilvl w:val="0"/>
          <w:numId w:val="14"/>
        </w:numPr>
        <w:jc w:val="both"/>
        <w:rPr>
          <w:rFonts w:ascii="Times New Roman" w:hAnsi="Times New Roman"/>
          <w:sz w:val="24"/>
        </w:rPr>
      </w:pPr>
      <w:r w:rsidRPr="00955A3F">
        <w:rPr>
          <w:rFonts w:ascii="Times New Roman" w:hAnsi="Times New Roman"/>
          <w:i/>
          <w:iCs/>
          <w:sz w:val="24"/>
          <w:lang w:eastAsia="sk-SK"/>
        </w:rPr>
        <w:t>denumirea completă a organizaţiei</w:t>
      </w:r>
      <w:r w:rsidRPr="00955A3F">
        <w:rPr>
          <w:rFonts w:ascii="Times New Roman" w:hAnsi="Times New Roman"/>
          <w:sz w:val="24"/>
        </w:rPr>
        <w:t xml:space="preserve">, cu sediul în </w:t>
      </w:r>
      <w:r w:rsidRPr="00955A3F">
        <w:rPr>
          <w:rFonts w:ascii="Times New Roman" w:hAnsi="Times New Roman"/>
          <w:i/>
          <w:iCs/>
          <w:sz w:val="24"/>
        </w:rPr>
        <w:t>adresa sediului</w:t>
      </w:r>
      <w:r w:rsidRPr="00955A3F">
        <w:rPr>
          <w:rFonts w:ascii="Times New Roman" w:hAnsi="Times New Roman"/>
          <w:sz w:val="24"/>
        </w:rPr>
        <w:t xml:space="preserve">,  codul fiscal …, având calitatea de </w:t>
      </w:r>
      <w:r w:rsidRPr="00955A3F">
        <w:rPr>
          <w:rFonts w:ascii="Times New Roman" w:hAnsi="Times New Roman"/>
          <w:b/>
          <w:bCs/>
          <w:sz w:val="24"/>
        </w:rPr>
        <w:t>Partener 2</w:t>
      </w:r>
      <w:r w:rsidRPr="00955A3F">
        <w:rPr>
          <w:rFonts w:ascii="Times New Roman" w:hAnsi="Times New Roman"/>
          <w:sz w:val="24"/>
        </w:rPr>
        <w:t xml:space="preserve"> </w:t>
      </w:r>
      <w:r w:rsidRPr="00955A3F">
        <w:rPr>
          <w:rFonts w:ascii="Times New Roman" w:hAnsi="Times New Roman"/>
          <w:i/>
          <w:sz w:val="24"/>
        </w:rPr>
        <w:t xml:space="preserve">&lt;se vor insera datele de </w:t>
      </w:r>
      <w:proofErr w:type="spellStart"/>
      <w:r w:rsidRPr="00955A3F">
        <w:rPr>
          <w:rFonts w:ascii="Times New Roman" w:hAnsi="Times New Roman"/>
          <w:i/>
          <w:sz w:val="24"/>
        </w:rPr>
        <w:t>indentificare</w:t>
      </w:r>
      <w:proofErr w:type="spellEnd"/>
      <w:r w:rsidRPr="00955A3F">
        <w:rPr>
          <w:rFonts w:ascii="Times New Roman" w:hAnsi="Times New Roman"/>
          <w:i/>
          <w:sz w:val="24"/>
        </w:rPr>
        <w:t xml:space="preserve"> ale solicitantului/liderului de parteneriat&gt;+ conturi solicitant</w:t>
      </w:r>
      <w:r w:rsidRPr="00955A3F">
        <w:rPr>
          <w:rFonts w:ascii="Times New Roman" w:hAnsi="Times New Roman"/>
          <w:sz w:val="24"/>
        </w:rPr>
        <w:t xml:space="preserve"> (în funcție de tipul instituției – central, local, privat, conform prevederilor......)</w:t>
      </w:r>
    </w:p>
    <w:p w14:paraId="78CB0CDC" w14:textId="77777777" w:rsidR="008A2CE8" w:rsidRPr="00955A3F" w:rsidRDefault="008A2CE8" w:rsidP="008A2CE8">
      <w:pPr>
        <w:jc w:val="both"/>
        <w:rPr>
          <w:rFonts w:ascii="Times New Roman" w:hAnsi="Times New Roman"/>
          <w:sz w:val="24"/>
        </w:rPr>
      </w:pPr>
      <w:r w:rsidRPr="00955A3F">
        <w:rPr>
          <w:rFonts w:ascii="Times New Roman" w:hAnsi="Times New Roman"/>
          <w:sz w:val="24"/>
        </w:rPr>
        <w:t>Cont pentru cerere de plată, cod IBAN:</w:t>
      </w:r>
      <w:r w:rsidRPr="00955A3F">
        <w:rPr>
          <w:rFonts w:ascii="Times New Roman" w:hAnsi="Times New Roman"/>
          <w:sz w:val="24"/>
        </w:rPr>
        <w:tab/>
        <w:t xml:space="preserve"> ……………………</w:t>
      </w:r>
      <w:r w:rsidRPr="00955A3F">
        <w:rPr>
          <w:rFonts w:ascii="Times New Roman" w:hAnsi="Times New Roman"/>
          <w:sz w:val="24"/>
        </w:rPr>
        <w:tab/>
        <w:t>,- Denumire/adresa Trezoreriei: ……………………………</w:t>
      </w:r>
    </w:p>
    <w:p w14:paraId="20B94058" w14:textId="77777777" w:rsidR="008A2CE8" w:rsidRPr="00955A3F" w:rsidRDefault="008A2CE8" w:rsidP="008A2CE8">
      <w:pPr>
        <w:jc w:val="both"/>
        <w:rPr>
          <w:rFonts w:ascii="Times New Roman" w:hAnsi="Times New Roman"/>
          <w:sz w:val="24"/>
        </w:rPr>
      </w:pPr>
      <w:r w:rsidRPr="00955A3F">
        <w:rPr>
          <w:rFonts w:ascii="Times New Roman" w:hAnsi="Times New Roman"/>
          <w:sz w:val="24"/>
        </w:rPr>
        <w:t>Cont pentru cerere de rambursare, cod IBAN:</w:t>
      </w:r>
      <w:r w:rsidRPr="00955A3F">
        <w:rPr>
          <w:rFonts w:ascii="Times New Roman" w:hAnsi="Times New Roman"/>
          <w:sz w:val="24"/>
        </w:rPr>
        <w:tab/>
        <w:t xml:space="preserve"> ……………………</w:t>
      </w:r>
      <w:r w:rsidRPr="00955A3F">
        <w:rPr>
          <w:rFonts w:ascii="Times New Roman" w:hAnsi="Times New Roman"/>
          <w:sz w:val="24"/>
        </w:rPr>
        <w:tab/>
      </w:r>
      <w:r w:rsidRPr="00955A3F">
        <w:rPr>
          <w:rFonts w:ascii="Times New Roman" w:hAnsi="Times New Roman"/>
          <w:sz w:val="24"/>
        </w:rPr>
        <w:tab/>
      </w:r>
      <w:r w:rsidRPr="00955A3F">
        <w:rPr>
          <w:rFonts w:ascii="Times New Roman" w:hAnsi="Times New Roman"/>
          <w:sz w:val="24"/>
        </w:rPr>
        <w:tab/>
      </w:r>
      <w:r w:rsidRPr="00955A3F">
        <w:rPr>
          <w:rFonts w:ascii="Times New Roman" w:hAnsi="Times New Roman"/>
          <w:sz w:val="24"/>
        </w:rPr>
        <w:tab/>
        <w:t xml:space="preserve"> ,  Denumire/adresa Trezoreriei/Băncii Comerciale: ……………………………</w:t>
      </w:r>
    </w:p>
    <w:p w14:paraId="7DE64383" w14:textId="77777777" w:rsidR="008A2CE8" w:rsidRPr="00955A3F" w:rsidRDefault="008A2CE8" w:rsidP="00B71931">
      <w:pPr>
        <w:pStyle w:val="ListParagraph"/>
        <w:numPr>
          <w:ilvl w:val="0"/>
          <w:numId w:val="14"/>
        </w:numPr>
        <w:rPr>
          <w:i/>
          <w:szCs w:val="24"/>
        </w:rPr>
      </w:pPr>
      <w:r w:rsidRPr="00955A3F">
        <w:rPr>
          <w:i/>
          <w:iCs/>
          <w:szCs w:val="24"/>
          <w:lang w:eastAsia="sk-SK"/>
        </w:rPr>
        <w:t>denumirea completă a organizaţiei</w:t>
      </w:r>
      <w:r w:rsidRPr="00955A3F">
        <w:rPr>
          <w:szCs w:val="24"/>
        </w:rPr>
        <w:t xml:space="preserve">, cu sediul în </w:t>
      </w:r>
      <w:r w:rsidRPr="00955A3F">
        <w:rPr>
          <w:i/>
          <w:iCs/>
          <w:szCs w:val="24"/>
        </w:rPr>
        <w:t>adresa sediului</w:t>
      </w:r>
      <w:r w:rsidRPr="00955A3F">
        <w:rPr>
          <w:szCs w:val="24"/>
        </w:rPr>
        <w:t xml:space="preserve">,  codul fiscal …, având calitatea de </w:t>
      </w:r>
      <w:r w:rsidRPr="00955A3F">
        <w:rPr>
          <w:b/>
          <w:bCs/>
          <w:szCs w:val="24"/>
        </w:rPr>
        <w:t>Partener n,</w:t>
      </w:r>
      <w:r w:rsidRPr="00955A3F">
        <w:rPr>
          <w:szCs w:val="24"/>
        </w:rPr>
        <w:t xml:space="preserve"> </w:t>
      </w:r>
      <w:r w:rsidRPr="00955A3F">
        <w:rPr>
          <w:i/>
          <w:iCs/>
          <w:szCs w:val="24"/>
        </w:rPr>
        <w:t>n</w:t>
      </w:r>
      <w:r w:rsidRPr="00955A3F">
        <w:rPr>
          <w:i/>
          <w:iCs/>
          <w:szCs w:val="24"/>
          <w:lang w:val="fr-FR"/>
        </w:rPr>
        <w:t xml:space="preserve">= </w:t>
      </w:r>
      <w:r w:rsidRPr="00955A3F">
        <w:rPr>
          <w:i/>
          <w:iCs/>
          <w:szCs w:val="24"/>
        </w:rPr>
        <w:t xml:space="preserve">numărul total de membri ai </w:t>
      </w:r>
      <w:proofErr w:type="spellStart"/>
      <w:r w:rsidRPr="00955A3F">
        <w:rPr>
          <w:i/>
          <w:iCs/>
          <w:szCs w:val="24"/>
        </w:rPr>
        <w:t>parteneriatulu</w:t>
      </w:r>
      <w:proofErr w:type="spellEnd"/>
      <w:r w:rsidRPr="00955A3F">
        <w:rPr>
          <w:i/>
          <w:szCs w:val="24"/>
        </w:rPr>
        <w:t xml:space="preserve">&lt;se vor insera </w:t>
      </w:r>
      <w:r w:rsidRPr="00955A3F">
        <w:rPr>
          <w:i/>
          <w:szCs w:val="24"/>
        </w:rPr>
        <w:lastRenderedPageBreak/>
        <w:t xml:space="preserve">datele de </w:t>
      </w:r>
      <w:proofErr w:type="spellStart"/>
      <w:r w:rsidRPr="00955A3F">
        <w:rPr>
          <w:i/>
          <w:szCs w:val="24"/>
        </w:rPr>
        <w:t>indentificare</w:t>
      </w:r>
      <w:proofErr w:type="spellEnd"/>
      <w:r w:rsidRPr="00955A3F">
        <w:rPr>
          <w:i/>
          <w:szCs w:val="24"/>
        </w:rPr>
        <w:t xml:space="preserve"> ale solicitantului/liderului de parteneriat&gt;+ conturi solicitant (în funcție de tipul instituției – central, local, privat, conform prevederilor......)</w:t>
      </w:r>
    </w:p>
    <w:p w14:paraId="05B8E6BD" w14:textId="77777777" w:rsidR="008A2CE8" w:rsidRPr="00955A3F" w:rsidRDefault="008A2CE8" w:rsidP="008A2CE8">
      <w:pPr>
        <w:jc w:val="both"/>
        <w:rPr>
          <w:rFonts w:ascii="Times New Roman" w:hAnsi="Times New Roman"/>
          <w:sz w:val="24"/>
        </w:rPr>
      </w:pPr>
      <w:r w:rsidRPr="00955A3F">
        <w:rPr>
          <w:rFonts w:ascii="Times New Roman" w:hAnsi="Times New Roman"/>
          <w:sz w:val="24"/>
        </w:rPr>
        <w:t>Cont pentru cerere de plată, cod IBAN:</w:t>
      </w:r>
      <w:r w:rsidRPr="00955A3F">
        <w:rPr>
          <w:rFonts w:ascii="Times New Roman" w:hAnsi="Times New Roman"/>
          <w:sz w:val="24"/>
        </w:rPr>
        <w:tab/>
        <w:t xml:space="preserve"> ……………………</w:t>
      </w:r>
      <w:r w:rsidRPr="00955A3F">
        <w:rPr>
          <w:rFonts w:ascii="Times New Roman" w:hAnsi="Times New Roman"/>
          <w:sz w:val="24"/>
        </w:rPr>
        <w:tab/>
        <w:t>,- Denumire/adresa Trezoreriei: ……………………………</w:t>
      </w:r>
    </w:p>
    <w:p w14:paraId="217894BD" w14:textId="77777777" w:rsidR="008A2CE8" w:rsidRPr="00955A3F" w:rsidRDefault="008A2CE8" w:rsidP="008A2CE8">
      <w:pPr>
        <w:jc w:val="both"/>
        <w:rPr>
          <w:rFonts w:ascii="Times New Roman" w:hAnsi="Times New Roman"/>
          <w:sz w:val="24"/>
        </w:rPr>
      </w:pPr>
      <w:r w:rsidRPr="00955A3F">
        <w:rPr>
          <w:rFonts w:ascii="Times New Roman" w:hAnsi="Times New Roman"/>
          <w:sz w:val="24"/>
        </w:rPr>
        <w:t>Cont pentru cerere de rambursare, cod IBAN:</w:t>
      </w:r>
      <w:r w:rsidRPr="00955A3F">
        <w:rPr>
          <w:rFonts w:ascii="Times New Roman" w:hAnsi="Times New Roman"/>
          <w:sz w:val="24"/>
        </w:rPr>
        <w:tab/>
        <w:t xml:space="preserve"> ……………………</w:t>
      </w:r>
      <w:r w:rsidRPr="00955A3F">
        <w:rPr>
          <w:rFonts w:ascii="Times New Roman" w:hAnsi="Times New Roman"/>
          <w:sz w:val="24"/>
        </w:rPr>
        <w:tab/>
      </w:r>
      <w:r w:rsidRPr="00955A3F">
        <w:rPr>
          <w:rFonts w:ascii="Times New Roman" w:hAnsi="Times New Roman"/>
          <w:sz w:val="24"/>
        </w:rPr>
        <w:tab/>
      </w:r>
      <w:r w:rsidRPr="00955A3F">
        <w:rPr>
          <w:rFonts w:ascii="Times New Roman" w:hAnsi="Times New Roman"/>
          <w:sz w:val="24"/>
        </w:rPr>
        <w:tab/>
      </w:r>
      <w:r w:rsidRPr="00955A3F">
        <w:rPr>
          <w:rFonts w:ascii="Times New Roman" w:hAnsi="Times New Roman"/>
          <w:sz w:val="24"/>
        </w:rPr>
        <w:tab/>
        <w:t xml:space="preserve"> ,  Denumire/adresa Trezoreriei/Băncii Comerciale: ……………………………</w:t>
      </w:r>
    </w:p>
    <w:p w14:paraId="29EED35B" w14:textId="77777777" w:rsidR="008A2CE8" w:rsidRPr="00955A3F" w:rsidRDefault="008A2CE8" w:rsidP="008A2CE8">
      <w:pPr>
        <w:pStyle w:val="TOC1"/>
        <w:rPr>
          <w:rFonts w:ascii="Times New Roman" w:hAnsi="Times New Roman"/>
          <w:sz w:val="24"/>
        </w:rPr>
      </w:pPr>
    </w:p>
    <w:p w14:paraId="4A2F027B" w14:textId="77777777" w:rsidR="008A2CE8" w:rsidRPr="00955A3F" w:rsidRDefault="008A2CE8" w:rsidP="008A2CE8">
      <w:pPr>
        <w:rPr>
          <w:rFonts w:ascii="Times New Roman" w:hAnsi="Times New Roman"/>
          <w:sz w:val="24"/>
        </w:rPr>
      </w:pPr>
      <w:r w:rsidRPr="00955A3F">
        <w:rPr>
          <w:rFonts w:ascii="Times New Roman" w:hAnsi="Times New Roman"/>
          <w:sz w:val="24"/>
        </w:rPr>
        <w:t>au convenit următoarele:</w:t>
      </w:r>
    </w:p>
    <w:p w14:paraId="087EF9E9" w14:textId="77777777" w:rsidR="008A2CE8" w:rsidRPr="00955A3F" w:rsidRDefault="008A2CE8" w:rsidP="008A2CE8">
      <w:pPr>
        <w:spacing w:before="0" w:after="0" w:line="276" w:lineRule="auto"/>
        <w:contextualSpacing/>
        <w:rPr>
          <w:rFonts w:ascii="Times New Roman" w:hAnsi="Times New Roman"/>
          <w:sz w:val="24"/>
        </w:rPr>
      </w:pPr>
    </w:p>
    <w:p w14:paraId="0A460F3A" w14:textId="77777777" w:rsidR="008A2CE8" w:rsidRPr="00955A3F" w:rsidRDefault="008A2CE8" w:rsidP="008A2CE8">
      <w:pPr>
        <w:pStyle w:val="Heading5"/>
        <w:spacing w:line="276" w:lineRule="auto"/>
        <w:ind w:left="142"/>
        <w:jc w:val="left"/>
        <w:rPr>
          <w:rFonts w:ascii="Times New Roman" w:hAnsi="Times New Roman"/>
          <w:b w:val="0"/>
          <w:sz w:val="24"/>
        </w:rPr>
      </w:pPr>
      <w:r w:rsidRPr="00955A3F">
        <w:rPr>
          <w:rFonts w:ascii="Times New Roman" w:hAnsi="Times New Roman"/>
          <w:sz w:val="24"/>
        </w:rPr>
        <w:t>Art. 2. Interpretare</w:t>
      </w:r>
    </w:p>
    <w:p w14:paraId="3CC2E4A9" w14:textId="77777777" w:rsidR="008A2CE8" w:rsidRPr="00955A3F" w:rsidRDefault="008A2CE8" w:rsidP="00B71931">
      <w:pPr>
        <w:pStyle w:val="ListParagraph"/>
        <w:numPr>
          <w:ilvl w:val="1"/>
          <w:numId w:val="17"/>
        </w:numPr>
        <w:spacing w:after="0" w:line="276" w:lineRule="auto"/>
        <w:contextualSpacing/>
        <w:rPr>
          <w:szCs w:val="24"/>
        </w:rPr>
      </w:pPr>
      <w:r w:rsidRPr="00955A3F">
        <w:rPr>
          <w:szCs w:val="24"/>
        </w:rPr>
        <w:t>Orice expresie și/sau cuvânt care nu este definit în prezentul Acord, dar este definit în Contractul de acordare a sprijinului financiar/</w:t>
      </w:r>
      <w:proofErr w:type="spellStart"/>
      <w:r w:rsidRPr="00955A3F">
        <w:rPr>
          <w:szCs w:val="24"/>
        </w:rPr>
        <w:t>Documentatia</w:t>
      </w:r>
      <w:proofErr w:type="spellEnd"/>
      <w:r w:rsidRPr="00955A3F">
        <w:rPr>
          <w:szCs w:val="24"/>
        </w:rPr>
        <w:t xml:space="preserve"> de finanțare</w:t>
      </w:r>
      <w:r w:rsidRPr="00955A3F" w:rsidDel="005C4ABC">
        <w:rPr>
          <w:szCs w:val="24"/>
        </w:rPr>
        <w:t xml:space="preserve"> </w:t>
      </w:r>
      <w:r w:rsidRPr="00955A3F">
        <w:rPr>
          <w:szCs w:val="24"/>
        </w:rPr>
        <w:t>va avea înțelesul prevăzut în aceste documente.</w:t>
      </w:r>
    </w:p>
    <w:p w14:paraId="1BCAF0E7" w14:textId="77777777" w:rsidR="008A2CE8" w:rsidRPr="00955A3F" w:rsidRDefault="008A2CE8" w:rsidP="008A2CE8">
      <w:pPr>
        <w:pStyle w:val="ListParagraph"/>
        <w:ind w:left="576"/>
        <w:rPr>
          <w:szCs w:val="24"/>
        </w:rPr>
      </w:pPr>
      <w:r w:rsidRPr="00955A3F">
        <w:rPr>
          <w:szCs w:val="24"/>
        </w:rPr>
        <w:t>În prezentul acord, cu excepția unei prevederi contrare, cuvintele la forma singular vor include forma de plural și viceversa, acolo unde acest lucru este permis de context.</w:t>
      </w:r>
    </w:p>
    <w:p w14:paraId="538888A9" w14:textId="77777777" w:rsidR="008A2CE8" w:rsidRPr="00955A3F" w:rsidRDefault="008A2CE8" w:rsidP="00B71931">
      <w:pPr>
        <w:pStyle w:val="ListParagraph"/>
        <w:numPr>
          <w:ilvl w:val="1"/>
          <w:numId w:val="16"/>
        </w:numPr>
        <w:spacing w:after="0" w:line="276" w:lineRule="auto"/>
        <w:contextualSpacing/>
        <w:rPr>
          <w:szCs w:val="24"/>
        </w:rPr>
      </w:pPr>
      <w:r w:rsidRPr="00955A3F">
        <w:rPr>
          <w:szCs w:val="24"/>
        </w:rPr>
        <w:t>Termenul ”zi” ori ”zile” sau orice referire la zile reprezintă zile calendaristice dacă nu se specifică altfel.</w:t>
      </w:r>
    </w:p>
    <w:p w14:paraId="37EFA4D2" w14:textId="77777777" w:rsidR="008A2CE8" w:rsidRPr="00955A3F" w:rsidRDefault="008A2CE8" w:rsidP="00B71931">
      <w:pPr>
        <w:pStyle w:val="ListParagraph"/>
        <w:numPr>
          <w:ilvl w:val="1"/>
          <w:numId w:val="16"/>
        </w:numPr>
        <w:spacing w:after="0" w:line="276" w:lineRule="auto"/>
        <w:contextualSpacing/>
        <w:rPr>
          <w:szCs w:val="24"/>
        </w:rPr>
      </w:pPr>
      <w:r w:rsidRPr="00955A3F">
        <w:rPr>
          <w:szCs w:val="24"/>
        </w:rPr>
        <w:t xml:space="preserve">În Prezentul Acord, trimiterea la un contract presupune referirea în mod specific la forma curentă a acelui contract aşa cum a fost acesta amendat. </w:t>
      </w:r>
    </w:p>
    <w:p w14:paraId="7F92D591" w14:textId="77777777" w:rsidR="008A2CE8" w:rsidRPr="00955A3F" w:rsidRDefault="008A2CE8" w:rsidP="00B71931">
      <w:pPr>
        <w:pStyle w:val="ListParagraph"/>
        <w:numPr>
          <w:ilvl w:val="1"/>
          <w:numId w:val="16"/>
        </w:numPr>
        <w:spacing w:after="0" w:line="276" w:lineRule="auto"/>
        <w:contextualSpacing/>
        <w:rPr>
          <w:szCs w:val="24"/>
        </w:rPr>
      </w:pPr>
      <w:r w:rsidRPr="00955A3F">
        <w:rPr>
          <w:szCs w:val="24"/>
        </w:rPr>
        <w:t>În Prezentul Acord, titlurile şi cuprinsul sunt inserate numai pentru o mai uşoară referinţă şi nu vor afecta interpretarea Prezentului Acord.</w:t>
      </w:r>
    </w:p>
    <w:p w14:paraId="3F180E3E" w14:textId="77777777" w:rsidR="008A2CE8" w:rsidRPr="00955A3F" w:rsidRDefault="008A2CE8" w:rsidP="008A2CE8">
      <w:pPr>
        <w:spacing w:before="0" w:after="0" w:line="276" w:lineRule="auto"/>
        <w:contextualSpacing/>
        <w:rPr>
          <w:rFonts w:ascii="Times New Roman" w:hAnsi="Times New Roman"/>
          <w:sz w:val="24"/>
        </w:rPr>
      </w:pPr>
    </w:p>
    <w:p w14:paraId="18E73006" w14:textId="77777777" w:rsidR="008A2CE8" w:rsidRPr="00955A3F" w:rsidRDefault="008A2CE8" w:rsidP="00B71931">
      <w:pPr>
        <w:pStyle w:val="Heading5"/>
        <w:numPr>
          <w:ilvl w:val="0"/>
          <w:numId w:val="16"/>
        </w:numPr>
        <w:spacing w:before="120" w:after="120" w:line="276" w:lineRule="auto"/>
        <w:ind w:hanging="574"/>
        <w:jc w:val="left"/>
        <w:rPr>
          <w:rFonts w:ascii="Times New Roman" w:hAnsi="Times New Roman"/>
          <w:sz w:val="24"/>
        </w:rPr>
      </w:pPr>
      <w:r w:rsidRPr="00955A3F">
        <w:rPr>
          <w:rFonts w:ascii="Times New Roman" w:hAnsi="Times New Roman"/>
          <w:sz w:val="24"/>
        </w:rPr>
        <w:t>Obiectul</w:t>
      </w:r>
    </w:p>
    <w:p w14:paraId="782A254D" w14:textId="77777777" w:rsidR="008A2CE8" w:rsidRPr="00955A3F" w:rsidRDefault="008A2CE8" w:rsidP="00B71931">
      <w:pPr>
        <w:numPr>
          <w:ilvl w:val="1"/>
          <w:numId w:val="13"/>
        </w:numPr>
        <w:jc w:val="both"/>
        <w:rPr>
          <w:rFonts w:ascii="Times New Roman" w:hAnsi="Times New Roman"/>
          <w:sz w:val="24"/>
        </w:rPr>
      </w:pPr>
      <w:r w:rsidRPr="00955A3F">
        <w:rPr>
          <w:rFonts w:ascii="Times New Roman" w:hAnsi="Times New Roman"/>
          <w:sz w:val="24"/>
        </w:rPr>
        <w:t xml:space="preserve">Obiectul acestui parteneriat este de a stabili drepturile şi obligaţiile părţilor, contribuţia fiecărei părţi la cofinanţarea cheltuielilor totale precum şi responsabilităţile ce le revin în implementarea activităţilor aferente proiectului: </w:t>
      </w:r>
      <w:r w:rsidRPr="00955A3F">
        <w:rPr>
          <w:rFonts w:ascii="Times New Roman" w:hAnsi="Times New Roman"/>
          <w:i/>
          <w:iCs/>
          <w:sz w:val="24"/>
        </w:rPr>
        <w:t>titlul proiectului</w:t>
      </w:r>
      <w:r w:rsidRPr="00955A3F">
        <w:rPr>
          <w:rFonts w:ascii="Times New Roman" w:hAnsi="Times New Roman"/>
          <w:sz w:val="24"/>
        </w:rPr>
        <w:t xml:space="preserve">, care este depus în cadrul Programului Operațional Asistență Tehnică 2014 – 2020 (POAT 2014 – 2020), apelul aferent proiectului „Sprijin la nivelul regiunii Nord-Vest pentru pregătirea de proiecte finanțate din perioada de programare 2021-2027 pe domeniul specializare inteligentă”, precum și pe durata de valabilitate a contractului de acordare a sprijinului financiar. </w:t>
      </w:r>
    </w:p>
    <w:p w14:paraId="03E5F3FC" w14:textId="77777777" w:rsidR="008A2CE8" w:rsidRPr="00955A3F" w:rsidRDefault="008A2CE8" w:rsidP="00B71931">
      <w:pPr>
        <w:numPr>
          <w:ilvl w:val="1"/>
          <w:numId w:val="13"/>
        </w:numPr>
        <w:jc w:val="both"/>
        <w:rPr>
          <w:rFonts w:ascii="Times New Roman" w:hAnsi="Times New Roman"/>
          <w:strike/>
          <w:sz w:val="24"/>
        </w:rPr>
      </w:pPr>
      <w:r w:rsidRPr="00955A3F">
        <w:rPr>
          <w:rFonts w:ascii="Times New Roman" w:hAnsi="Times New Roman"/>
          <w:sz w:val="24"/>
        </w:rPr>
        <w:t xml:space="preserve">Prezentul acord este parte integranta din </w:t>
      </w:r>
      <w:proofErr w:type="spellStart"/>
      <w:r w:rsidRPr="00955A3F">
        <w:rPr>
          <w:rFonts w:ascii="Times New Roman" w:hAnsi="Times New Roman"/>
          <w:sz w:val="24"/>
        </w:rPr>
        <w:t>documentatia</w:t>
      </w:r>
      <w:proofErr w:type="spellEnd"/>
      <w:r w:rsidRPr="00955A3F">
        <w:rPr>
          <w:rFonts w:ascii="Times New Roman" w:hAnsi="Times New Roman"/>
          <w:sz w:val="24"/>
        </w:rPr>
        <w:t xml:space="preserve"> de contractare și se constituie anexa la aceasta </w:t>
      </w:r>
      <w:proofErr w:type="spellStart"/>
      <w:r w:rsidRPr="00955A3F">
        <w:rPr>
          <w:rFonts w:ascii="Times New Roman" w:hAnsi="Times New Roman"/>
          <w:strike/>
          <w:sz w:val="24"/>
        </w:rPr>
        <w:t>documentatia</w:t>
      </w:r>
      <w:proofErr w:type="spellEnd"/>
      <w:r w:rsidRPr="00955A3F">
        <w:rPr>
          <w:rFonts w:ascii="Times New Roman" w:hAnsi="Times New Roman"/>
          <w:strike/>
          <w:sz w:val="24"/>
        </w:rPr>
        <w:t xml:space="preserve"> de </w:t>
      </w:r>
      <w:proofErr w:type="spellStart"/>
      <w:r w:rsidRPr="00955A3F">
        <w:rPr>
          <w:rFonts w:ascii="Times New Roman" w:hAnsi="Times New Roman"/>
          <w:strike/>
          <w:sz w:val="24"/>
        </w:rPr>
        <w:t>finanţare</w:t>
      </w:r>
      <w:proofErr w:type="spellEnd"/>
      <w:r w:rsidRPr="00955A3F">
        <w:rPr>
          <w:rFonts w:ascii="Times New Roman" w:hAnsi="Times New Roman"/>
          <w:strike/>
          <w:sz w:val="24"/>
        </w:rPr>
        <w:t>.</w:t>
      </w:r>
    </w:p>
    <w:p w14:paraId="27CDCB83" w14:textId="77777777" w:rsidR="008A2CE8" w:rsidRPr="00955A3F" w:rsidRDefault="008A2CE8" w:rsidP="008A2CE8">
      <w:pPr>
        <w:pStyle w:val="ListParagraph"/>
        <w:spacing w:after="0"/>
        <w:ind w:left="1080"/>
        <w:rPr>
          <w:szCs w:val="24"/>
        </w:rPr>
      </w:pPr>
    </w:p>
    <w:p w14:paraId="1D052693" w14:textId="77777777" w:rsidR="008A2CE8" w:rsidRPr="00955A3F" w:rsidRDefault="008A2CE8" w:rsidP="008A2CE8">
      <w:pPr>
        <w:spacing w:before="0" w:after="0" w:line="276" w:lineRule="auto"/>
        <w:ind w:left="576"/>
        <w:contextualSpacing/>
        <w:jc w:val="both"/>
        <w:rPr>
          <w:rFonts w:ascii="Times New Roman" w:hAnsi="Times New Roman"/>
          <w:bCs/>
          <w:sz w:val="24"/>
        </w:rPr>
      </w:pPr>
    </w:p>
    <w:p w14:paraId="69A5A1E7" w14:textId="77777777" w:rsidR="008A2CE8" w:rsidRPr="00955A3F" w:rsidRDefault="008A2CE8" w:rsidP="00B71931">
      <w:pPr>
        <w:pStyle w:val="Heading5"/>
        <w:numPr>
          <w:ilvl w:val="0"/>
          <w:numId w:val="16"/>
        </w:numPr>
        <w:spacing w:before="120" w:after="120" w:line="276" w:lineRule="auto"/>
        <w:ind w:hanging="574"/>
        <w:jc w:val="left"/>
        <w:rPr>
          <w:rFonts w:ascii="Times New Roman" w:hAnsi="Times New Roman"/>
          <w:sz w:val="24"/>
        </w:rPr>
      </w:pPr>
      <w:r w:rsidRPr="00955A3F">
        <w:rPr>
          <w:rFonts w:ascii="Times New Roman" w:hAnsi="Times New Roman"/>
          <w:sz w:val="24"/>
        </w:rPr>
        <w:lastRenderedPageBreak/>
        <w:t>Principiile de bună practică ale parteneriatului</w:t>
      </w:r>
    </w:p>
    <w:p w14:paraId="12410638" w14:textId="77777777" w:rsidR="008A2CE8" w:rsidRPr="00955A3F" w:rsidRDefault="008A2CE8" w:rsidP="00B71931">
      <w:pPr>
        <w:numPr>
          <w:ilvl w:val="1"/>
          <w:numId w:val="13"/>
        </w:numPr>
        <w:spacing w:before="0" w:after="0" w:line="276" w:lineRule="auto"/>
        <w:contextualSpacing/>
        <w:jc w:val="both"/>
        <w:rPr>
          <w:rFonts w:ascii="Times New Roman" w:hAnsi="Times New Roman"/>
          <w:sz w:val="24"/>
        </w:rPr>
      </w:pPr>
      <w:r w:rsidRPr="00955A3F">
        <w:rPr>
          <w:rFonts w:ascii="Times New Roman" w:hAnsi="Times New Roman"/>
          <w:sz w:val="24"/>
        </w:rPr>
        <w:t>Partenerii trebuie să contribuie la realizarea proiectului şi să îşi asume rolul lor în cadrul proiectului, aşa cum acesta este definit în cadrul prezentului Acord de Parteneriat.</w:t>
      </w:r>
    </w:p>
    <w:p w14:paraId="63984A03" w14:textId="77777777" w:rsidR="008A2CE8" w:rsidRPr="00955A3F" w:rsidRDefault="008A2CE8" w:rsidP="00B71931">
      <w:pPr>
        <w:numPr>
          <w:ilvl w:val="1"/>
          <w:numId w:val="13"/>
        </w:numPr>
        <w:spacing w:before="0" w:after="0" w:line="276" w:lineRule="auto"/>
        <w:contextualSpacing/>
        <w:jc w:val="both"/>
        <w:rPr>
          <w:rFonts w:ascii="Times New Roman" w:hAnsi="Times New Roman"/>
          <w:sz w:val="24"/>
        </w:rPr>
      </w:pPr>
      <w:r w:rsidRPr="00955A3F">
        <w:rPr>
          <w:rFonts w:ascii="Times New Roman" w:hAnsi="Times New Roman"/>
          <w:sz w:val="24"/>
        </w:rPr>
        <w:t>Partenerii trebuie să se consulte în mod regulat şi să se informeze asupra tuturor aspectelor privind evoluţia proiectului.</w:t>
      </w:r>
    </w:p>
    <w:p w14:paraId="645C53B7" w14:textId="77777777" w:rsidR="008A2CE8" w:rsidRPr="00955A3F" w:rsidRDefault="008A2CE8" w:rsidP="00B71931">
      <w:pPr>
        <w:numPr>
          <w:ilvl w:val="1"/>
          <w:numId w:val="13"/>
        </w:numPr>
        <w:spacing w:before="0" w:after="0" w:line="276" w:lineRule="auto"/>
        <w:contextualSpacing/>
        <w:jc w:val="both"/>
        <w:rPr>
          <w:rFonts w:ascii="Times New Roman" w:hAnsi="Times New Roman"/>
          <w:sz w:val="24"/>
        </w:rPr>
      </w:pPr>
      <w:r w:rsidRPr="00955A3F">
        <w:rPr>
          <w:rFonts w:ascii="Times New Roman" w:hAnsi="Times New Roman"/>
          <w:sz w:val="24"/>
        </w:rPr>
        <w:t>Partenerii trebuie să implementeze activităţile cu respectarea celor mai înalte standarde profesionale şi de etică.</w:t>
      </w:r>
    </w:p>
    <w:p w14:paraId="450492A2" w14:textId="77777777" w:rsidR="008A2CE8" w:rsidRPr="00955A3F" w:rsidRDefault="008A2CE8" w:rsidP="00B71931">
      <w:pPr>
        <w:numPr>
          <w:ilvl w:val="1"/>
          <w:numId w:val="13"/>
        </w:numPr>
        <w:spacing w:before="0" w:after="0" w:line="276" w:lineRule="auto"/>
        <w:contextualSpacing/>
        <w:jc w:val="both"/>
        <w:rPr>
          <w:rFonts w:ascii="Times New Roman" w:hAnsi="Times New Roman"/>
          <w:sz w:val="24"/>
        </w:rPr>
      </w:pPr>
      <w:r w:rsidRPr="00955A3F">
        <w:rPr>
          <w:rFonts w:ascii="Times New Roman" w:hAnsi="Times New Roman"/>
          <w:sz w:val="24"/>
        </w:rPr>
        <w:t>Partenerii sunt obligați să respecte regulile referitoare la conflictul de interese şi regimul incompatibilităţilor, iar, în cazul apariţiei unei asemenea situaţii, să dispună luarea măsurilor care să conducă la stingerea acesteia şi evitarea producerii unei situații similare în viitor.</w:t>
      </w:r>
    </w:p>
    <w:p w14:paraId="5B7A340E" w14:textId="77777777" w:rsidR="008A2CE8" w:rsidRPr="00955A3F" w:rsidRDefault="008A2CE8" w:rsidP="008A2CE8">
      <w:pPr>
        <w:spacing w:before="0" w:after="0" w:line="276" w:lineRule="auto"/>
        <w:contextualSpacing/>
        <w:jc w:val="both"/>
        <w:rPr>
          <w:rFonts w:ascii="Times New Roman" w:hAnsi="Times New Roman"/>
          <w:sz w:val="24"/>
        </w:rPr>
      </w:pPr>
    </w:p>
    <w:p w14:paraId="7A2BE9CE" w14:textId="77777777" w:rsidR="008A2CE8" w:rsidRPr="00955A3F" w:rsidRDefault="008A2CE8" w:rsidP="00B71931">
      <w:pPr>
        <w:pStyle w:val="Heading5"/>
        <w:numPr>
          <w:ilvl w:val="0"/>
          <w:numId w:val="16"/>
        </w:numPr>
        <w:spacing w:before="120" w:after="120" w:line="276" w:lineRule="auto"/>
        <w:ind w:hanging="574"/>
        <w:jc w:val="left"/>
        <w:rPr>
          <w:rFonts w:ascii="Times New Roman" w:hAnsi="Times New Roman"/>
          <w:sz w:val="24"/>
        </w:rPr>
      </w:pPr>
      <w:r w:rsidRPr="00955A3F">
        <w:rPr>
          <w:rFonts w:ascii="Times New Roman" w:hAnsi="Times New Roman"/>
          <w:sz w:val="24"/>
        </w:rPr>
        <w:t>Roluri şi responsabilităţi în implementarea proiectului</w:t>
      </w:r>
    </w:p>
    <w:p w14:paraId="01B5732F" w14:textId="77777777" w:rsidR="008A2CE8" w:rsidRPr="00955A3F" w:rsidRDefault="008A2CE8" w:rsidP="00B71931">
      <w:pPr>
        <w:numPr>
          <w:ilvl w:val="1"/>
          <w:numId w:val="13"/>
        </w:numPr>
        <w:spacing w:before="0" w:after="0" w:line="276" w:lineRule="auto"/>
        <w:contextualSpacing/>
        <w:jc w:val="both"/>
        <w:rPr>
          <w:rFonts w:ascii="Times New Roman" w:hAnsi="Times New Roman"/>
          <w:sz w:val="24"/>
        </w:rPr>
      </w:pPr>
      <w:r w:rsidRPr="00955A3F">
        <w:rPr>
          <w:rFonts w:ascii="Times New Roman" w:hAnsi="Times New Roman"/>
          <w:sz w:val="24"/>
        </w:rPr>
        <w:t>Rolurile şi responsabilităţile sunt descrise în tabelul de mai jos şi corespund prevederilor din Documentația de finanțare</w:t>
      </w:r>
      <w:r w:rsidRPr="00955A3F" w:rsidDel="005C4ABC">
        <w:rPr>
          <w:rFonts w:ascii="Times New Roman" w:hAnsi="Times New Roman"/>
          <w:sz w:val="24"/>
        </w:rPr>
        <w:t xml:space="preserve"> </w:t>
      </w:r>
      <w:r w:rsidRPr="00955A3F">
        <w:rPr>
          <w:rFonts w:ascii="Times New Roman" w:hAnsi="Times New Roman"/>
          <w:sz w:val="24"/>
        </w:rPr>
        <w:t xml:space="preserve"> care este documentul principal în stabilirea principalelor activități asumate de fiecare partener:</w:t>
      </w:r>
    </w:p>
    <w:p w14:paraId="2910828E" w14:textId="77777777" w:rsidR="008A2CE8" w:rsidRPr="00955A3F" w:rsidRDefault="008A2CE8" w:rsidP="008A2CE8">
      <w:pPr>
        <w:spacing w:before="0" w:after="0" w:line="276" w:lineRule="auto"/>
        <w:contextualSpacing/>
        <w:jc w:val="both"/>
        <w:rPr>
          <w:rFonts w:ascii="Times New Roman" w:hAnsi="Times New Roman"/>
          <w:sz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9"/>
        <w:gridCol w:w="3630"/>
        <w:gridCol w:w="2350"/>
        <w:gridCol w:w="1809"/>
      </w:tblGrid>
      <w:tr w:rsidR="00955A3F" w:rsidRPr="00955A3F" w14:paraId="487D2C87" w14:textId="77777777" w:rsidTr="00443211">
        <w:tc>
          <w:tcPr>
            <w:tcW w:w="1499" w:type="dxa"/>
            <w:vAlign w:val="center"/>
          </w:tcPr>
          <w:p w14:paraId="796D4911" w14:textId="77777777" w:rsidR="008A2CE8" w:rsidRPr="00955A3F" w:rsidRDefault="008A2CE8" w:rsidP="00443211">
            <w:pPr>
              <w:tabs>
                <w:tab w:val="left" w:pos="1800"/>
              </w:tabs>
              <w:spacing w:before="0" w:after="0" w:line="276" w:lineRule="auto"/>
              <w:contextualSpacing/>
              <w:jc w:val="center"/>
              <w:rPr>
                <w:rFonts w:ascii="Times New Roman" w:hAnsi="Times New Roman"/>
                <w:b/>
                <w:bCs/>
                <w:sz w:val="24"/>
              </w:rPr>
            </w:pPr>
            <w:r w:rsidRPr="00955A3F">
              <w:rPr>
                <w:rFonts w:ascii="Times New Roman" w:hAnsi="Times New Roman"/>
                <w:b/>
                <w:bCs/>
                <w:sz w:val="24"/>
              </w:rPr>
              <w:t>Organizaţia</w:t>
            </w:r>
          </w:p>
        </w:tc>
        <w:tc>
          <w:tcPr>
            <w:tcW w:w="3630" w:type="dxa"/>
            <w:vAlign w:val="center"/>
          </w:tcPr>
          <w:p w14:paraId="70990CF4" w14:textId="77777777" w:rsidR="008A2CE8" w:rsidRPr="00955A3F" w:rsidRDefault="008A2CE8" w:rsidP="00443211">
            <w:pPr>
              <w:spacing w:before="0" w:after="0" w:line="276" w:lineRule="auto"/>
              <w:contextualSpacing/>
              <w:jc w:val="center"/>
              <w:rPr>
                <w:rFonts w:ascii="Times New Roman" w:hAnsi="Times New Roman"/>
                <w:b/>
                <w:bCs/>
                <w:sz w:val="24"/>
                <w:lang w:val="en-US"/>
              </w:rPr>
            </w:pPr>
            <w:r w:rsidRPr="00955A3F">
              <w:rPr>
                <w:rFonts w:ascii="Times New Roman" w:hAnsi="Times New Roman"/>
                <w:b/>
                <w:bCs/>
                <w:sz w:val="24"/>
              </w:rPr>
              <w:t xml:space="preserve">Descrierea </w:t>
            </w:r>
            <w:proofErr w:type="spellStart"/>
            <w:r w:rsidRPr="00955A3F">
              <w:rPr>
                <w:rFonts w:ascii="Times New Roman" w:hAnsi="Times New Roman"/>
                <w:b/>
                <w:bCs/>
                <w:sz w:val="24"/>
              </w:rPr>
              <w:t>activităţilor</w:t>
            </w:r>
            <w:proofErr w:type="spellEnd"/>
            <w:r w:rsidRPr="00955A3F">
              <w:rPr>
                <w:rFonts w:ascii="Times New Roman" w:hAnsi="Times New Roman"/>
                <w:b/>
                <w:bCs/>
                <w:sz w:val="24"/>
              </w:rPr>
              <w:t>/</w:t>
            </w:r>
            <w:proofErr w:type="spellStart"/>
            <w:r w:rsidRPr="00955A3F">
              <w:rPr>
                <w:rFonts w:ascii="Times New Roman" w:hAnsi="Times New Roman"/>
                <w:b/>
                <w:bCs/>
                <w:sz w:val="24"/>
              </w:rPr>
              <w:t>subactivităților</w:t>
            </w:r>
            <w:proofErr w:type="spellEnd"/>
            <w:r w:rsidRPr="00955A3F">
              <w:rPr>
                <w:rFonts w:ascii="Times New Roman" w:hAnsi="Times New Roman"/>
                <w:b/>
                <w:bCs/>
                <w:sz w:val="24"/>
              </w:rPr>
              <w:t xml:space="preserve"> derulate de fiecare partener, în vederea obținerii fiecărui rezultat în parte</w:t>
            </w:r>
          </w:p>
        </w:tc>
        <w:tc>
          <w:tcPr>
            <w:tcW w:w="2350" w:type="dxa"/>
          </w:tcPr>
          <w:p w14:paraId="3A92EF8A" w14:textId="77777777" w:rsidR="008A2CE8" w:rsidRPr="00955A3F" w:rsidRDefault="008A2CE8" w:rsidP="00443211">
            <w:pPr>
              <w:spacing w:before="0" w:after="0" w:line="276" w:lineRule="auto"/>
              <w:contextualSpacing/>
              <w:jc w:val="center"/>
              <w:rPr>
                <w:rFonts w:ascii="Times New Roman" w:hAnsi="Times New Roman"/>
                <w:b/>
                <w:bCs/>
                <w:sz w:val="24"/>
              </w:rPr>
            </w:pPr>
            <w:r w:rsidRPr="00955A3F">
              <w:rPr>
                <w:rFonts w:ascii="Times New Roman" w:hAnsi="Times New Roman"/>
                <w:b/>
                <w:bCs/>
                <w:sz w:val="24"/>
              </w:rPr>
              <w:t>Rezultate ale proiectului</w:t>
            </w:r>
          </w:p>
          <w:p w14:paraId="31FC6790" w14:textId="77777777" w:rsidR="008A2CE8" w:rsidRPr="00955A3F" w:rsidRDefault="008A2CE8" w:rsidP="00443211">
            <w:pPr>
              <w:spacing w:before="0" w:after="0" w:line="276" w:lineRule="auto"/>
              <w:contextualSpacing/>
              <w:jc w:val="center"/>
              <w:rPr>
                <w:rFonts w:ascii="Times New Roman" w:hAnsi="Times New Roman"/>
                <w:b/>
                <w:bCs/>
                <w:sz w:val="24"/>
              </w:rPr>
            </w:pPr>
            <w:r w:rsidRPr="00955A3F">
              <w:rPr>
                <w:rFonts w:ascii="Times New Roman" w:hAnsi="Times New Roman"/>
                <w:b/>
                <w:bCs/>
                <w:sz w:val="24"/>
              </w:rPr>
              <w:t>(la care contribuie fiecare partener)</w:t>
            </w:r>
          </w:p>
        </w:tc>
        <w:tc>
          <w:tcPr>
            <w:tcW w:w="1809" w:type="dxa"/>
          </w:tcPr>
          <w:p w14:paraId="3B1DBE67" w14:textId="77777777" w:rsidR="008A2CE8" w:rsidRPr="00955A3F" w:rsidRDefault="008A2CE8" w:rsidP="00443211">
            <w:pPr>
              <w:spacing w:before="0" w:after="0" w:line="276" w:lineRule="auto"/>
              <w:contextualSpacing/>
              <w:jc w:val="center"/>
              <w:rPr>
                <w:rFonts w:ascii="Times New Roman" w:hAnsi="Times New Roman"/>
                <w:b/>
                <w:bCs/>
                <w:sz w:val="24"/>
              </w:rPr>
            </w:pPr>
            <w:r w:rsidRPr="00955A3F">
              <w:rPr>
                <w:rFonts w:ascii="Times New Roman" w:hAnsi="Times New Roman"/>
                <w:b/>
                <w:bCs/>
                <w:sz w:val="24"/>
              </w:rPr>
              <w:t xml:space="preserve">Valoarea totală eligibilă alocată fiecărui partener  și % din valoarea totală eligibilă a proiectului </w:t>
            </w:r>
          </w:p>
          <w:p w14:paraId="7F1E4D01" w14:textId="77777777" w:rsidR="008A2CE8" w:rsidRPr="00955A3F" w:rsidRDefault="008A2CE8" w:rsidP="00443211">
            <w:pPr>
              <w:spacing w:before="0" w:after="0" w:line="276" w:lineRule="auto"/>
              <w:contextualSpacing/>
              <w:jc w:val="center"/>
              <w:rPr>
                <w:rFonts w:ascii="Times New Roman" w:hAnsi="Times New Roman"/>
                <w:b/>
                <w:bCs/>
                <w:sz w:val="24"/>
              </w:rPr>
            </w:pPr>
            <w:r w:rsidRPr="00955A3F">
              <w:rPr>
                <w:rFonts w:ascii="Times New Roman" w:hAnsi="Times New Roman"/>
                <w:b/>
                <w:bCs/>
                <w:sz w:val="24"/>
              </w:rPr>
              <w:t>(lei/%)</w:t>
            </w:r>
          </w:p>
        </w:tc>
      </w:tr>
      <w:tr w:rsidR="00955A3F" w:rsidRPr="00955A3F" w14:paraId="0F09E10F" w14:textId="77777777" w:rsidTr="00443211">
        <w:tc>
          <w:tcPr>
            <w:tcW w:w="1499" w:type="dxa"/>
          </w:tcPr>
          <w:p w14:paraId="052218FA" w14:textId="77777777" w:rsidR="008A2CE8" w:rsidRPr="00955A3F" w:rsidRDefault="008A2CE8" w:rsidP="00443211">
            <w:pPr>
              <w:pStyle w:val="TOC1"/>
              <w:spacing w:before="0" w:line="276" w:lineRule="auto"/>
              <w:contextualSpacing/>
              <w:rPr>
                <w:rFonts w:ascii="Times New Roman" w:hAnsi="Times New Roman"/>
                <w:sz w:val="24"/>
              </w:rPr>
            </w:pPr>
            <w:r w:rsidRPr="00955A3F">
              <w:rPr>
                <w:rFonts w:ascii="Times New Roman" w:hAnsi="Times New Roman"/>
                <w:iCs/>
                <w:sz w:val="24"/>
              </w:rPr>
              <w:t xml:space="preserve">Lider de parteneriat </w:t>
            </w:r>
            <w:r w:rsidRPr="00955A3F">
              <w:rPr>
                <w:rFonts w:ascii="Times New Roman" w:hAnsi="Times New Roman"/>
                <w:sz w:val="24"/>
              </w:rPr>
              <w:t>(Partener 1)</w:t>
            </w:r>
          </w:p>
        </w:tc>
        <w:tc>
          <w:tcPr>
            <w:tcW w:w="3630" w:type="dxa"/>
          </w:tcPr>
          <w:p w14:paraId="0824F1CF" w14:textId="77777777" w:rsidR="008A2CE8" w:rsidRPr="00955A3F" w:rsidRDefault="008A2CE8" w:rsidP="00443211">
            <w:pPr>
              <w:pStyle w:val="instruct"/>
              <w:spacing w:before="0" w:after="0" w:line="276" w:lineRule="auto"/>
              <w:contextualSpacing/>
              <w:jc w:val="both"/>
              <w:rPr>
                <w:rFonts w:ascii="Times New Roman" w:hAnsi="Times New Roman" w:cs="Times New Roman"/>
                <w:sz w:val="24"/>
                <w:szCs w:val="24"/>
              </w:rPr>
            </w:pPr>
          </w:p>
        </w:tc>
        <w:tc>
          <w:tcPr>
            <w:tcW w:w="2350" w:type="dxa"/>
          </w:tcPr>
          <w:p w14:paraId="0C5D5484" w14:textId="77777777" w:rsidR="008A2CE8" w:rsidRPr="00955A3F" w:rsidRDefault="008A2CE8" w:rsidP="00443211">
            <w:pPr>
              <w:pStyle w:val="instruct"/>
              <w:spacing w:before="0" w:after="0" w:line="276" w:lineRule="auto"/>
              <w:contextualSpacing/>
              <w:jc w:val="both"/>
              <w:rPr>
                <w:rFonts w:ascii="Times New Roman" w:hAnsi="Times New Roman" w:cs="Times New Roman"/>
                <w:sz w:val="24"/>
                <w:szCs w:val="24"/>
              </w:rPr>
            </w:pPr>
          </w:p>
        </w:tc>
        <w:tc>
          <w:tcPr>
            <w:tcW w:w="1809" w:type="dxa"/>
          </w:tcPr>
          <w:p w14:paraId="737FF5E9" w14:textId="77777777" w:rsidR="008A2CE8" w:rsidRPr="00955A3F" w:rsidRDefault="008A2CE8" w:rsidP="00443211">
            <w:pPr>
              <w:pStyle w:val="instruct"/>
              <w:spacing w:before="0" w:after="0" w:line="276" w:lineRule="auto"/>
              <w:contextualSpacing/>
              <w:jc w:val="both"/>
              <w:rPr>
                <w:rFonts w:ascii="Times New Roman" w:hAnsi="Times New Roman" w:cs="Times New Roman"/>
                <w:sz w:val="24"/>
                <w:szCs w:val="24"/>
              </w:rPr>
            </w:pPr>
          </w:p>
        </w:tc>
      </w:tr>
      <w:tr w:rsidR="00B97124" w:rsidRPr="00955A3F" w14:paraId="33E28D2D" w14:textId="77777777" w:rsidTr="00443211">
        <w:trPr>
          <w:trHeight w:val="288"/>
        </w:trPr>
        <w:tc>
          <w:tcPr>
            <w:tcW w:w="1499" w:type="dxa"/>
          </w:tcPr>
          <w:p w14:paraId="090BC835" w14:textId="77777777" w:rsidR="008A2CE8" w:rsidRPr="00955A3F" w:rsidRDefault="008A2CE8" w:rsidP="00443211">
            <w:pPr>
              <w:spacing w:before="0" w:after="0" w:line="276" w:lineRule="auto"/>
              <w:contextualSpacing/>
              <w:rPr>
                <w:rFonts w:ascii="Times New Roman" w:hAnsi="Times New Roman"/>
                <w:sz w:val="24"/>
              </w:rPr>
            </w:pPr>
            <w:r w:rsidRPr="00955A3F">
              <w:rPr>
                <w:rFonts w:ascii="Times New Roman" w:hAnsi="Times New Roman"/>
                <w:sz w:val="24"/>
              </w:rPr>
              <w:t xml:space="preserve">Partener 2 </w:t>
            </w:r>
          </w:p>
          <w:p w14:paraId="240C3EDF" w14:textId="77777777" w:rsidR="008A2CE8" w:rsidRPr="00955A3F" w:rsidRDefault="008A2CE8" w:rsidP="00443211">
            <w:pPr>
              <w:spacing w:before="0" w:after="0" w:line="276" w:lineRule="auto"/>
              <w:contextualSpacing/>
              <w:rPr>
                <w:rFonts w:ascii="Times New Roman" w:hAnsi="Times New Roman"/>
                <w:sz w:val="24"/>
              </w:rPr>
            </w:pPr>
            <w:r w:rsidRPr="00955A3F">
              <w:rPr>
                <w:rFonts w:ascii="Times New Roman" w:hAnsi="Times New Roman"/>
                <w:sz w:val="24"/>
              </w:rPr>
              <w:t>/ [Parteneri n ]</w:t>
            </w:r>
          </w:p>
        </w:tc>
        <w:tc>
          <w:tcPr>
            <w:tcW w:w="3630" w:type="dxa"/>
          </w:tcPr>
          <w:p w14:paraId="04D4AB89" w14:textId="77777777" w:rsidR="008A2CE8" w:rsidRPr="00955A3F" w:rsidRDefault="008A2CE8" w:rsidP="00443211">
            <w:pPr>
              <w:pStyle w:val="instruct"/>
              <w:spacing w:before="0" w:after="0" w:line="276" w:lineRule="auto"/>
              <w:contextualSpacing/>
              <w:jc w:val="both"/>
              <w:rPr>
                <w:rFonts w:ascii="Times New Roman" w:hAnsi="Times New Roman" w:cs="Times New Roman"/>
                <w:sz w:val="24"/>
                <w:szCs w:val="24"/>
              </w:rPr>
            </w:pPr>
          </w:p>
        </w:tc>
        <w:tc>
          <w:tcPr>
            <w:tcW w:w="2350" w:type="dxa"/>
          </w:tcPr>
          <w:p w14:paraId="6DC554EC" w14:textId="77777777" w:rsidR="008A2CE8" w:rsidRPr="00955A3F" w:rsidRDefault="008A2CE8" w:rsidP="00443211">
            <w:pPr>
              <w:pStyle w:val="instruct"/>
              <w:spacing w:before="0" w:after="0" w:line="276" w:lineRule="auto"/>
              <w:contextualSpacing/>
              <w:jc w:val="both"/>
              <w:rPr>
                <w:rFonts w:ascii="Times New Roman" w:hAnsi="Times New Roman" w:cs="Times New Roman"/>
                <w:sz w:val="24"/>
                <w:szCs w:val="24"/>
              </w:rPr>
            </w:pPr>
          </w:p>
        </w:tc>
        <w:tc>
          <w:tcPr>
            <w:tcW w:w="1809" w:type="dxa"/>
          </w:tcPr>
          <w:p w14:paraId="4657DDBE" w14:textId="77777777" w:rsidR="008A2CE8" w:rsidRPr="00955A3F" w:rsidRDefault="008A2CE8" w:rsidP="00443211">
            <w:pPr>
              <w:pStyle w:val="instruct"/>
              <w:spacing w:before="0" w:after="0" w:line="276" w:lineRule="auto"/>
              <w:contextualSpacing/>
              <w:jc w:val="both"/>
              <w:rPr>
                <w:rFonts w:ascii="Times New Roman" w:hAnsi="Times New Roman" w:cs="Times New Roman"/>
                <w:sz w:val="24"/>
                <w:szCs w:val="24"/>
              </w:rPr>
            </w:pPr>
          </w:p>
        </w:tc>
      </w:tr>
    </w:tbl>
    <w:p w14:paraId="154ED84F" w14:textId="77777777" w:rsidR="008A2CE8" w:rsidRPr="00955A3F" w:rsidRDefault="008A2CE8" w:rsidP="008A2CE8">
      <w:pPr>
        <w:spacing w:before="0" w:after="0" w:line="276" w:lineRule="auto"/>
        <w:ind w:left="576"/>
        <w:contextualSpacing/>
        <w:jc w:val="both"/>
        <w:rPr>
          <w:rFonts w:ascii="Times New Roman" w:hAnsi="Times New Roman"/>
          <w:sz w:val="24"/>
        </w:rPr>
      </w:pPr>
    </w:p>
    <w:p w14:paraId="0CCD03D4" w14:textId="77777777" w:rsidR="008A2CE8" w:rsidRPr="00955A3F" w:rsidRDefault="008A2CE8" w:rsidP="00B71931">
      <w:pPr>
        <w:numPr>
          <w:ilvl w:val="1"/>
          <w:numId w:val="13"/>
        </w:numPr>
        <w:spacing w:before="0" w:after="0" w:line="276" w:lineRule="auto"/>
        <w:contextualSpacing/>
        <w:jc w:val="both"/>
        <w:rPr>
          <w:rFonts w:ascii="Times New Roman" w:hAnsi="Times New Roman"/>
          <w:sz w:val="24"/>
        </w:rPr>
      </w:pPr>
      <w:r w:rsidRPr="00955A3F">
        <w:rPr>
          <w:rFonts w:ascii="Times New Roman" w:hAnsi="Times New Roman"/>
          <w:sz w:val="24"/>
        </w:rPr>
        <w:t>Responsabilități și angajamente financiare între parteneri</w:t>
      </w:r>
    </w:p>
    <w:p w14:paraId="3018872D" w14:textId="77777777" w:rsidR="008A2CE8" w:rsidRPr="00955A3F" w:rsidRDefault="008A2CE8" w:rsidP="00B71931">
      <w:pPr>
        <w:pStyle w:val="Heading5"/>
        <w:numPr>
          <w:ilvl w:val="2"/>
          <w:numId w:val="12"/>
        </w:numPr>
        <w:spacing w:line="276" w:lineRule="auto"/>
        <w:contextualSpacing/>
        <w:jc w:val="both"/>
        <w:rPr>
          <w:rFonts w:ascii="Times New Roman" w:hAnsi="Times New Roman"/>
          <w:sz w:val="24"/>
        </w:rPr>
      </w:pPr>
      <w:r w:rsidRPr="00955A3F">
        <w:rPr>
          <w:rFonts w:ascii="Times New Roman" w:hAnsi="Times New Roman"/>
          <w:b w:val="0"/>
          <w:bCs w:val="0"/>
          <w:sz w:val="24"/>
        </w:rPr>
        <w:t xml:space="preserve">Partenerii vor asigura contribuţia la cheltuielile eligibile ale proiectului aşa cum este precizat în </w:t>
      </w:r>
      <w:r w:rsidRPr="00955A3F">
        <w:rPr>
          <w:rFonts w:ascii="Times New Roman" w:hAnsi="Times New Roman"/>
          <w:sz w:val="24"/>
        </w:rPr>
        <w:t>Documentația de finanțare</w:t>
      </w:r>
      <w:r w:rsidRPr="00955A3F" w:rsidDel="005C4ABC">
        <w:rPr>
          <w:rFonts w:ascii="Times New Roman" w:hAnsi="Times New Roman"/>
          <w:sz w:val="24"/>
        </w:rPr>
        <w:t xml:space="preserve"> </w:t>
      </w:r>
      <w:r w:rsidRPr="00955A3F">
        <w:rPr>
          <w:rFonts w:ascii="Times New Roman" w:hAnsi="Times New Roman"/>
          <w:sz w:val="24"/>
        </w:rPr>
        <w:t xml:space="preserve"> </w:t>
      </w:r>
    </w:p>
    <w:p w14:paraId="73DD6266" w14:textId="77777777" w:rsidR="00B97124" w:rsidRPr="00955A3F" w:rsidRDefault="00B97124" w:rsidP="00B97124">
      <w:pPr>
        <w:rPr>
          <w:rFonts w:ascii="Times New Roman" w:hAnsi="Times New Roman"/>
          <w:sz w:val="24"/>
        </w:rPr>
      </w:pPr>
    </w:p>
    <w:p w14:paraId="0F14C6DD" w14:textId="77777777" w:rsidR="00B97124" w:rsidRPr="00955A3F" w:rsidRDefault="00B97124" w:rsidP="00B97124">
      <w:pPr>
        <w:rPr>
          <w:rFonts w:ascii="Times New Roman" w:hAnsi="Times New Roman"/>
          <w:sz w:val="24"/>
        </w:rPr>
      </w:pPr>
    </w:p>
    <w:p w14:paraId="2B1DBDAA" w14:textId="77777777" w:rsidR="00B97124" w:rsidRPr="00955A3F" w:rsidRDefault="00B97124" w:rsidP="00B97124">
      <w:pPr>
        <w:rPr>
          <w:rFonts w:ascii="Times New Roman" w:hAnsi="Times New Roman"/>
          <w:sz w:val="24"/>
        </w:rPr>
      </w:pPr>
    </w:p>
    <w:tbl>
      <w:tblPr>
        <w:tblW w:w="8856"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955A3F" w:rsidRPr="00955A3F" w14:paraId="3585B28E" w14:textId="77777777" w:rsidTr="00443211">
        <w:tc>
          <w:tcPr>
            <w:tcW w:w="2808" w:type="dxa"/>
            <w:tcBorders>
              <w:top w:val="single" w:sz="4" w:space="0" w:color="808080"/>
            </w:tcBorders>
          </w:tcPr>
          <w:p w14:paraId="380694CD" w14:textId="77777777" w:rsidR="008A2CE8" w:rsidRPr="00955A3F" w:rsidRDefault="008A2CE8" w:rsidP="00443211">
            <w:pPr>
              <w:tabs>
                <w:tab w:val="left" w:pos="1800"/>
              </w:tabs>
              <w:spacing w:before="0" w:after="0" w:line="276" w:lineRule="auto"/>
              <w:contextualSpacing/>
              <w:rPr>
                <w:rFonts w:ascii="Times New Roman" w:hAnsi="Times New Roman"/>
                <w:b/>
                <w:bCs/>
                <w:sz w:val="24"/>
              </w:rPr>
            </w:pPr>
            <w:r w:rsidRPr="00955A3F">
              <w:rPr>
                <w:rFonts w:ascii="Times New Roman" w:hAnsi="Times New Roman"/>
                <w:b/>
                <w:bCs/>
                <w:sz w:val="24"/>
              </w:rPr>
              <w:t>Organizaţia</w:t>
            </w:r>
            <w:r w:rsidRPr="00955A3F">
              <w:rPr>
                <w:rFonts w:ascii="Times New Roman" w:hAnsi="Times New Roman"/>
                <w:b/>
                <w:bCs/>
                <w:sz w:val="24"/>
              </w:rPr>
              <w:tab/>
            </w:r>
          </w:p>
        </w:tc>
        <w:tc>
          <w:tcPr>
            <w:tcW w:w="6048" w:type="dxa"/>
            <w:tcBorders>
              <w:top w:val="single" w:sz="4" w:space="0" w:color="808080"/>
            </w:tcBorders>
          </w:tcPr>
          <w:p w14:paraId="6F8752F0" w14:textId="77777777" w:rsidR="008A2CE8" w:rsidRPr="00955A3F" w:rsidRDefault="008A2CE8" w:rsidP="00443211">
            <w:pPr>
              <w:spacing w:before="0" w:after="0" w:line="276" w:lineRule="auto"/>
              <w:contextualSpacing/>
              <w:rPr>
                <w:rFonts w:ascii="Times New Roman" w:hAnsi="Times New Roman"/>
                <w:b/>
                <w:bCs/>
                <w:sz w:val="24"/>
              </w:rPr>
            </w:pPr>
            <w:r w:rsidRPr="00955A3F">
              <w:rPr>
                <w:rFonts w:ascii="Times New Roman" w:hAnsi="Times New Roman"/>
                <w:b/>
                <w:bCs/>
                <w:sz w:val="24"/>
              </w:rPr>
              <w:t>Contribuţia (unde este cazul)</w:t>
            </w:r>
          </w:p>
        </w:tc>
      </w:tr>
      <w:tr w:rsidR="00955A3F" w:rsidRPr="00955A3F" w14:paraId="578C844C" w14:textId="77777777" w:rsidTr="00443211">
        <w:tc>
          <w:tcPr>
            <w:tcW w:w="2808" w:type="dxa"/>
          </w:tcPr>
          <w:p w14:paraId="651FC4AE" w14:textId="77777777" w:rsidR="008A2CE8" w:rsidRPr="00955A3F" w:rsidRDefault="008A2CE8" w:rsidP="00443211">
            <w:pPr>
              <w:pStyle w:val="TOC1"/>
              <w:spacing w:before="0" w:line="276" w:lineRule="auto"/>
              <w:contextualSpacing/>
              <w:rPr>
                <w:rFonts w:ascii="Times New Roman" w:hAnsi="Times New Roman"/>
                <w:sz w:val="24"/>
              </w:rPr>
            </w:pPr>
            <w:r w:rsidRPr="00955A3F">
              <w:rPr>
                <w:rFonts w:ascii="Times New Roman" w:hAnsi="Times New Roman"/>
                <w:iCs/>
                <w:sz w:val="24"/>
              </w:rPr>
              <w:t xml:space="preserve">Lider de parteneriat </w:t>
            </w:r>
            <w:r w:rsidRPr="00955A3F">
              <w:rPr>
                <w:rFonts w:ascii="Times New Roman" w:hAnsi="Times New Roman"/>
                <w:sz w:val="24"/>
              </w:rPr>
              <w:t>(Partener 1)</w:t>
            </w:r>
          </w:p>
        </w:tc>
        <w:tc>
          <w:tcPr>
            <w:tcW w:w="6048" w:type="dxa"/>
          </w:tcPr>
          <w:p w14:paraId="0EC931EA" w14:textId="77777777" w:rsidR="008A2CE8" w:rsidRPr="00955A3F" w:rsidRDefault="008A2CE8" w:rsidP="00443211">
            <w:pPr>
              <w:pStyle w:val="instruct"/>
              <w:spacing w:before="0" w:after="0" w:line="276" w:lineRule="auto"/>
              <w:contextualSpacing/>
              <w:rPr>
                <w:rFonts w:ascii="Times New Roman" w:hAnsi="Times New Roman" w:cs="Times New Roman"/>
                <w:i w:val="0"/>
                <w:iCs w:val="0"/>
                <w:sz w:val="24"/>
                <w:szCs w:val="24"/>
              </w:rPr>
            </w:pPr>
            <w:r w:rsidRPr="00955A3F">
              <w:rPr>
                <w:rFonts w:ascii="Times New Roman" w:hAnsi="Times New Roman" w:cs="Times New Roman"/>
                <w:i w:val="0"/>
                <w:iCs w:val="0"/>
                <w:sz w:val="24"/>
                <w:szCs w:val="24"/>
              </w:rPr>
              <w:t xml:space="preserve"> </w:t>
            </w:r>
          </w:p>
        </w:tc>
      </w:tr>
      <w:tr w:rsidR="00955A3F" w:rsidRPr="00955A3F" w14:paraId="5251CF56" w14:textId="77777777" w:rsidTr="00443211">
        <w:tc>
          <w:tcPr>
            <w:tcW w:w="2808" w:type="dxa"/>
          </w:tcPr>
          <w:p w14:paraId="44BC2A7B" w14:textId="77777777" w:rsidR="008A2CE8" w:rsidRPr="00955A3F" w:rsidRDefault="008A2CE8" w:rsidP="00443211">
            <w:pPr>
              <w:spacing w:before="0" w:after="0" w:line="276" w:lineRule="auto"/>
              <w:contextualSpacing/>
              <w:rPr>
                <w:rFonts w:ascii="Times New Roman" w:hAnsi="Times New Roman"/>
                <w:sz w:val="24"/>
              </w:rPr>
            </w:pPr>
            <w:r w:rsidRPr="00955A3F">
              <w:rPr>
                <w:rFonts w:ascii="Times New Roman" w:hAnsi="Times New Roman"/>
                <w:sz w:val="24"/>
              </w:rPr>
              <w:t>Partener 2</w:t>
            </w:r>
          </w:p>
        </w:tc>
        <w:tc>
          <w:tcPr>
            <w:tcW w:w="6048" w:type="dxa"/>
          </w:tcPr>
          <w:p w14:paraId="01B6867B" w14:textId="77777777" w:rsidR="008A2CE8" w:rsidRPr="00955A3F" w:rsidRDefault="008A2CE8" w:rsidP="00443211">
            <w:pPr>
              <w:spacing w:before="0" w:after="0" w:line="276" w:lineRule="auto"/>
              <w:contextualSpacing/>
              <w:rPr>
                <w:rFonts w:ascii="Times New Roman" w:hAnsi="Times New Roman"/>
                <w:sz w:val="24"/>
              </w:rPr>
            </w:pPr>
          </w:p>
        </w:tc>
      </w:tr>
      <w:tr w:rsidR="00955A3F" w:rsidRPr="00955A3F" w14:paraId="395C5A78" w14:textId="77777777" w:rsidTr="00443211">
        <w:tc>
          <w:tcPr>
            <w:tcW w:w="2808" w:type="dxa"/>
          </w:tcPr>
          <w:p w14:paraId="278BE7FE" w14:textId="77777777" w:rsidR="008A2CE8" w:rsidRPr="00955A3F" w:rsidRDefault="008A2CE8" w:rsidP="00443211">
            <w:pPr>
              <w:spacing w:before="0" w:after="0" w:line="276" w:lineRule="auto"/>
              <w:contextualSpacing/>
              <w:rPr>
                <w:rFonts w:ascii="Times New Roman" w:hAnsi="Times New Roman"/>
                <w:sz w:val="24"/>
              </w:rPr>
            </w:pPr>
            <w:r w:rsidRPr="00955A3F">
              <w:rPr>
                <w:rFonts w:ascii="Times New Roman" w:hAnsi="Times New Roman"/>
                <w:sz w:val="24"/>
              </w:rPr>
              <w:t>Partener n</w:t>
            </w:r>
          </w:p>
        </w:tc>
        <w:tc>
          <w:tcPr>
            <w:tcW w:w="6048" w:type="dxa"/>
          </w:tcPr>
          <w:p w14:paraId="3D4FCC45" w14:textId="77777777" w:rsidR="008A2CE8" w:rsidRPr="00955A3F" w:rsidRDefault="008A2CE8" w:rsidP="00443211">
            <w:pPr>
              <w:spacing w:before="0" w:after="0" w:line="276" w:lineRule="auto"/>
              <w:contextualSpacing/>
              <w:rPr>
                <w:rFonts w:ascii="Times New Roman" w:hAnsi="Times New Roman"/>
                <w:sz w:val="24"/>
              </w:rPr>
            </w:pPr>
          </w:p>
        </w:tc>
      </w:tr>
    </w:tbl>
    <w:p w14:paraId="27077A8C" w14:textId="77777777" w:rsidR="008A2CE8" w:rsidRPr="00955A3F" w:rsidRDefault="008A2CE8" w:rsidP="008A2CE8">
      <w:pPr>
        <w:spacing w:before="0" w:after="0" w:line="276" w:lineRule="auto"/>
        <w:contextualSpacing/>
        <w:jc w:val="both"/>
        <w:rPr>
          <w:rFonts w:ascii="Times New Roman" w:hAnsi="Times New Roman"/>
          <w:iCs/>
          <w:sz w:val="24"/>
        </w:rPr>
      </w:pPr>
      <w:r w:rsidRPr="00955A3F">
        <w:rPr>
          <w:rFonts w:ascii="Times New Roman" w:hAnsi="Times New Roman"/>
          <w:iCs/>
          <w:sz w:val="24"/>
        </w:rPr>
        <w:t>În plus, partenerul va asigura îndeplinirea sarcinilor prezentate la articolul 8 Obligații.</w:t>
      </w:r>
    </w:p>
    <w:p w14:paraId="64F5153D" w14:textId="77777777" w:rsidR="008A2CE8" w:rsidRPr="00955A3F" w:rsidRDefault="008A2CE8" w:rsidP="008A2CE8">
      <w:pPr>
        <w:spacing w:before="0" w:after="0" w:line="276" w:lineRule="auto"/>
        <w:contextualSpacing/>
        <w:jc w:val="both"/>
        <w:rPr>
          <w:rFonts w:ascii="Times New Roman" w:hAnsi="Times New Roman"/>
          <w:sz w:val="24"/>
        </w:rPr>
      </w:pPr>
    </w:p>
    <w:p w14:paraId="293CB0D5" w14:textId="77777777" w:rsidR="008A2CE8" w:rsidRPr="00955A3F" w:rsidRDefault="008A2CE8" w:rsidP="008A2CE8">
      <w:pPr>
        <w:spacing w:before="0" w:after="0" w:line="276" w:lineRule="auto"/>
        <w:contextualSpacing/>
        <w:jc w:val="both"/>
        <w:rPr>
          <w:rFonts w:ascii="Times New Roman" w:hAnsi="Times New Roman"/>
          <w:iCs/>
          <w:sz w:val="24"/>
        </w:rPr>
      </w:pPr>
      <w:r w:rsidRPr="00955A3F" w:rsidDel="005258F9">
        <w:rPr>
          <w:rFonts w:ascii="Times New Roman" w:hAnsi="Times New Roman"/>
          <w:sz w:val="24"/>
        </w:rPr>
        <w:t xml:space="preserve"> </w:t>
      </w:r>
      <w:r w:rsidRPr="00955A3F">
        <w:rPr>
          <w:rFonts w:ascii="Times New Roman" w:hAnsi="Times New Roman"/>
          <w:iCs/>
          <w:sz w:val="24"/>
        </w:rPr>
        <w:t>(3)</w:t>
      </w:r>
      <w:r w:rsidRPr="00955A3F">
        <w:rPr>
          <w:rFonts w:ascii="Times New Roman" w:hAnsi="Times New Roman"/>
          <w:iCs/>
          <w:sz w:val="24"/>
        </w:rPr>
        <w:tab/>
        <w:t xml:space="preserve">Informații despre conturile bancare </w:t>
      </w:r>
    </w:p>
    <w:p w14:paraId="1858B5E5" w14:textId="77777777" w:rsidR="008A2CE8" w:rsidRPr="00955A3F" w:rsidRDefault="008A2CE8" w:rsidP="008A2CE8">
      <w:pPr>
        <w:spacing w:before="0" w:after="0" w:line="276" w:lineRule="auto"/>
        <w:contextualSpacing/>
        <w:jc w:val="both"/>
        <w:rPr>
          <w:rFonts w:ascii="Times New Roman" w:hAnsi="Times New Roman"/>
          <w:iCs/>
          <w:sz w:val="24"/>
        </w:rPr>
      </w:pPr>
      <w:r w:rsidRPr="00955A3F">
        <w:rPr>
          <w:rFonts w:ascii="Times New Roman" w:hAnsi="Times New Roman"/>
          <w:iCs/>
          <w:sz w:val="24"/>
        </w:rPr>
        <w:tab/>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701"/>
        <w:gridCol w:w="1706"/>
        <w:gridCol w:w="1119"/>
        <w:gridCol w:w="806"/>
        <w:gridCol w:w="1211"/>
        <w:gridCol w:w="1211"/>
        <w:gridCol w:w="1617"/>
      </w:tblGrid>
      <w:tr w:rsidR="00955A3F" w:rsidRPr="00955A3F" w14:paraId="28C15A96" w14:textId="77777777" w:rsidTr="00443211">
        <w:trPr>
          <w:tblHeader/>
        </w:trPr>
        <w:tc>
          <w:tcPr>
            <w:tcW w:w="908" w:type="pct"/>
            <w:shd w:val="clear" w:color="auto" w:fill="C4C4C4"/>
          </w:tcPr>
          <w:p w14:paraId="1E46D5DB" w14:textId="77777777" w:rsidR="008A2CE8" w:rsidRPr="00955A3F" w:rsidRDefault="008A2CE8" w:rsidP="00443211">
            <w:pPr>
              <w:widowControl w:val="0"/>
              <w:spacing w:after="0"/>
              <w:jc w:val="center"/>
              <w:rPr>
                <w:rFonts w:ascii="Times New Roman" w:hAnsi="Times New Roman"/>
                <w:sz w:val="24"/>
              </w:rPr>
            </w:pPr>
          </w:p>
        </w:tc>
        <w:tc>
          <w:tcPr>
            <w:tcW w:w="910" w:type="pct"/>
            <w:shd w:val="clear" w:color="auto" w:fill="C4C4C4"/>
            <w:tcMar>
              <w:top w:w="0" w:type="dxa"/>
              <w:left w:w="0" w:type="dxa"/>
              <w:bottom w:w="0" w:type="dxa"/>
              <w:right w:w="0" w:type="dxa"/>
            </w:tcMar>
            <w:vAlign w:val="center"/>
            <w:hideMark/>
          </w:tcPr>
          <w:p w14:paraId="1E86E6DC" w14:textId="77777777" w:rsidR="008A2CE8" w:rsidRPr="00955A3F" w:rsidRDefault="008A2CE8" w:rsidP="00443211">
            <w:pPr>
              <w:widowControl w:val="0"/>
              <w:spacing w:after="0"/>
              <w:jc w:val="center"/>
              <w:rPr>
                <w:rFonts w:ascii="Times New Roman" w:hAnsi="Times New Roman"/>
                <w:sz w:val="24"/>
              </w:rPr>
            </w:pPr>
            <w:r w:rsidRPr="00955A3F">
              <w:rPr>
                <w:rFonts w:ascii="Times New Roman" w:hAnsi="Times New Roman"/>
                <w:sz w:val="24"/>
              </w:rPr>
              <w:t>IBAN</w:t>
            </w:r>
          </w:p>
        </w:tc>
        <w:tc>
          <w:tcPr>
            <w:tcW w:w="597" w:type="pct"/>
            <w:shd w:val="clear" w:color="auto" w:fill="C4C4C4"/>
            <w:tcMar>
              <w:top w:w="0" w:type="dxa"/>
              <w:left w:w="0" w:type="dxa"/>
              <w:bottom w:w="0" w:type="dxa"/>
              <w:right w:w="0" w:type="dxa"/>
            </w:tcMar>
            <w:vAlign w:val="center"/>
            <w:hideMark/>
          </w:tcPr>
          <w:p w14:paraId="38535785" w14:textId="77777777" w:rsidR="008A2CE8" w:rsidRPr="00955A3F" w:rsidRDefault="008A2CE8" w:rsidP="00443211">
            <w:pPr>
              <w:widowControl w:val="0"/>
              <w:spacing w:after="0"/>
              <w:jc w:val="center"/>
              <w:rPr>
                <w:rFonts w:ascii="Times New Roman" w:hAnsi="Times New Roman"/>
                <w:sz w:val="24"/>
              </w:rPr>
            </w:pPr>
            <w:r w:rsidRPr="00955A3F">
              <w:rPr>
                <w:rFonts w:ascii="Times New Roman" w:hAnsi="Times New Roman"/>
                <w:sz w:val="24"/>
              </w:rPr>
              <w:t>Cont</w:t>
            </w:r>
          </w:p>
        </w:tc>
        <w:tc>
          <w:tcPr>
            <w:tcW w:w="430" w:type="pct"/>
            <w:shd w:val="clear" w:color="auto" w:fill="C4C4C4"/>
            <w:tcMar>
              <w:top w:w="0" w:type="dxa"/>
              <w:left w:w="0" w:type="dxa"/>
              <w:bottom w:w="0" w:type="dxa"/>
              <w:right w:w="0" w:type="dxa"/>
            </w:tcMar>
            <w:vAlign w:val="center"/>
            <w:hideMark/>
          </w:tcPr>
          <w:p w14:paraId="70515BBC" w14:textId="77777777" w:rsidR="008A2CE8" w:rsidRPr="00955A3F" w:rsidRDefault="008A2CE8" w:rsidP="00443211">
            <w:pPr>
              <w:widowControl w:val="0"/>
              <w:spacing w:after="0"/>
              <w:jc w:val="center"/>
              <w:rPr>
                <w:rFonts w:ascii="Times New Roman" w:hAnsi="Times New Roman"/>
                <w:sz w:val="24"/>
              </w:rPr>
            </w:pPr>
            <w:r w:rsidRPr="00955A3F">
              <w:rPr>
                <w:rFonts w:ascii="Times New Roman" w:hAnsi="Times New Roman"/>
                <w:sz w:val="24"/>
              </w:rPr>
              <w:t>Banca</w:t>
            </w:r>
          </w:p>
        </w:tc>
        <w:tc>
          <w:tcPr>
            <w:tcW w:w="646" w:type="pct"/>
            <w:shd w:val="clear" w:color="auto" w:fill="C4C4C4"/>
            <w:tcMar>
              <w:top w:w="0" w:type="dxa"/>
              <w:left w:w="0" w:type="dxa"/>
              <w:bottom w:w="0" w:type="dxa"/>
              <w:right w:w="0" w:type="dxa"/>
            </w:tcMar>
            <w:vAlign w:val="center"/>
            <w:hideMark/>
          </w:tcPr>
          <w:p w14:paraId="7C393401" w14:textId="77777777" w:rsidR="008A2CE8" w:rsidRPr="00955A3F" w:rsidRDefault="008A2CE8" w:rsidP="00443211">
            <w:pPr>
              <w:widowControl w:val="0"/>
              <w:spacing w:after="0"/>
              <w:jc w:val="center"/>
              <w:rPr>
                <w:rFonts w:ascii="Times New Roman" w:hAnsi="Times New Roman"/>
                <w:sz w:val="24"/>
              </w:rPr>
            </w:pPr>
            <w:r w:rsidRPr="00955A3F">
              <w:rPr>
                <w:rFonts w:ascii="Times New Roman" w:hAnsi="Times New Roman"/>
                <w:sz w:val="24"/>
              </w:rPr>
              <w:t>Sucursala</w:t>
            </w:r>
          </w:p>
        </w:tc>
        <w:tc>
          <w:tcPr>
            <w:tcW w:w="646" w:type="pct"/>
            <w:shd w:val="clear" w:color="auto" w:fill="C4C4C4"/>
            <w:tcMar>
              <w:top w:w="0" w:type="dxa"/>
              <w:left w:w="0" w:type="dxa"/>
              <w:bottom w:w="0" w:type="dxa"/>
              <w:right w:w="0" w:type="dxa"/>
            </w:tcMar>
            <w:vAlign w:val="center"/>
            <w:hideMark/>
          </w:tcPr>
          <w:p w14:paraId="398CFC2E" w14:textId="77777777" w:rsidR="008A2CE8" w:rsidRPr="00955A3F" w:rsidRDefault="008A2CE8" w:rsidP="00443211">
            <w:pPr>
              <w:widowControl w:val="0"/>
              <w:spacing w:after="0"/>
              <w:jc w:val="center"/>
              <w:rPr>
                <w:rFonts w:ascii="Times New Roman" w:hAnsi="Times New Roman"/>
                <w:sz w:val="24"/>
              </w:rPr>
            </w:pPr>
            <w:r w:rsidRPr="00955A3F">
              <w:rPr>
                <w:rFonts w:ascii="Times New Roman" w:hAnsi="Times New Roman"/>
                <w:sz w:val="24"/>
              </w:rPr>
              <w:t>Adresa sucursala</w:t>
            </w:r>
          </w:p>
        </w:tc>
        <w:tc>
          <w:tcPr>
            <w:tcW w:w="863" w:type="pct"/>
            <w:shd w:val="clear" w:color="auto" w:fill="C4C4C4"/>
            <w:tcMar>
              <w:top w:w="0" w:type="dxa"/>
              <w:left w:w="0" w:type="dxa"/>
              <w:bottom w:w="0" w:type="dxa"/>
              <w:right w:w="0" w:type="dxa"/>
            </w:tcMar>
            <w:vAlign w:val="center"/>
            <w:hideMark/>
          </w:tcPr>
          <w:p w14:paraId="70B34740" w14:textId="77777777" w:rsidR="008A2CE8" w:rsidRPr="00955A3F" w:rsidRDefault="008A2CE8" w:rsidP="00443211">
            <w:pPr>
              <w:widowControl w:val="0"/>
              <w:spacing w:after="0"/>
              <w:jc w:val="center"/>
              <w:rPr>
                <w:rFonts w:ascii="Times New Roman" w:hAnsi="Times New Roman"/>
                <w:sz w:val="24"/>
              </w:rPr>
            </w:pPr>
            <w:r w:rsidRPr="00955A3F">
              <w:rPr>
                <w:rFonts w:ascii="Times New Roman" w:hAnsi="Times New Roman"/>
                <w:sz w:val="24"/>
              </w:rPr>
              <w:t xml:space="preserve">Alte </w:t>
            </w:r>
            <w:proofErr w:type="spellStart"/>
            <w:r w:rsidRPr="00955A3F">
              <w:rPr>
                <w:rFonts w:ascii="Times New Roman" w:hAnsi="Times New Roman"/>
                <w:sz w:val="24"/>
              </w:rPr>
              <w:t>info</w:t>
            </w:r>
            <w:proofErr w:type="spellEnd"/>
            <w:r w:rsidRPr="00955A3F">
              <w:rPr>
                <w:rFonts w:ascii="Times New Roman" w:hAnsi="Times New Roman"/>
                <w:sz w:val="24"/>
              </w:rPr>
              <w:t>.</w:t>
            </w:r>
          </w:p>
        </w:tc>
      </w:tr>
      <w:tr w:rsidR="00955A3F" w:rsidRPr="00955A3F" w14:paraId="075B127F" w14:textId="77777777" w:rsidTr="00443211">
        <w:trPr>
          <w:trHeight w:val="460"/>
          <w:tblHeader/>
        </w:trPr>
        <w:tc>
          <w:tcPr>
            <w:tcW w:w="908" w:type="pct"/>
            <w:shd w:val="clear" w:color="auto" w:fill="C4C4C4"/>
          </w:tcPr>
          <w:p w14:paraId="1CBCFB8B" w14:textId="77777777" w:rsidR="008A2CE8" w:rsidRPr="00955A3F" w:rsidRDefault="008A2CE8" w:rsidP="00443211">
            <w:pPr>
              <w:widowControl w:val="0"/>
              <w:spacing w:before="0" w:after="0"/>
              <w:jc w:val="center"/>
              <w:rPr>
                <w:rFonts w:ascii="Times New Roman" w:hAnsi="Times New Roman"/>
                <w:sz w:val="24"/>
              </w:rPr>
            </w:pPr>
            <w:r w:rsidRPr="00955A3F">
              <w:rPr>
                <w:rFonts w:ascii="Times New Roman" w:hAnsi="Times New Roman"/>
                <w:sz w:val="24"/>
              </w:rPr>
              <w:t>Lider de proiect (partener 1)</w:t>
            </w:r>
          </w:p>
        </w:tc>
        <w:tc>
          <w:tcPr>
            <w:tcW w:w="910" w:type="pct"/>
            <w:shd w:val="clear" w:color="auto" w:fill="C4C4C4"/>
            <w:tcMar>
              <w:top w:w="0" w:type="dxa"/>
              <w:left w:w="0" w:type="dxa"/>
              <w:bottom w:w="0" w:type="dxa"/>
              <w:right w:w="0" w:type="dxa"/>
            </w:tcMar>
            <w:vAlign w:val="center"/>
          </w:tcPr>
          <w:p w14:paraId="190ACF2D" w14:textId="77777777" w:rsidR="008A2CE8" w:rsidRPr="00955A3F" w:rsidRDefault="008A2CE8" w:rsidP="00443211">
            <w:pPr>
              <w:widowControl w:val="0"/>
              <w:spacing w:before="0" w:after="0"/>
              <w:jc w:val="center"/>
              <w:rPr>
                <w:rFonts w:ascii="Times New Roman" w:hAnsi="Times New Roman"/>
                <w:sz w:val="24"/>
              </w:rPr>
            </w:pPr>
          </w:p>
        </w:tc>
        <w:tc>
          <w:tcPr>
            <w:tcW w:w="597" w:type="pct"/>
            <w:shd w:val="clear" w:color="auto" w:fill="C4C4C4"/>
            <w:tcMar>
              <w:top w:w="0" w:type="dxa"/>
              <w:left w:w="0" w:type="dxa"/>
              <w:bottom w:w="0" w:type="dxa"/>
              <w:right w:w="0" w:type="dxa"/>
            </w:tcMar>
            <w:vAlign w:val="center"/>
          </w:tcPr>
          <w:p w14:paraId="4EBAB65B" w14:textId="77777777" w:rsidR="008A2CE8" w:rsidRPr="00955A3F" w:rsidRDefault="008A2CE8" w:rsidP="00443211">
            <w:pPr>
              <w:widowControl w:val="0"/>
              <w:spacing w:before="0" w:after="0"/>
              <w:jc w:val="center"/>
              <w:rPr>
                <w:rFonts w:ascii="Times New Roman" w:hAnsi="Times New Roman"/>
                <w:sz w:val="24"/>
              </w:rPr>
            </w:pPr>
          </w:p>
        </w:tc>
        <w:tc>
          <w:tcPr>
            <w:tcW w:w="430" w:type="pct"/>
            <w:shd w:val="clear" w:color="auto" w:fill="C4C4C4"/>
            <w:tcMar>
              <w:top w:w="0" w:type="dxa"/>
              <w:left w:w="0" w:type="dxa"/>
              <w:bottom w:w="0" w:type="dxa"/>
              <w:right w:w="0" w:type="dxa"/>
            </w:tcMar>
            <w:vAlign w:val="center"/>
          </w:tcPr>
          <w:p w14:paraId="6BF2A60F" w14:textId="77777777" w:rsidR="008A2CE8" w:rsidRPr="00955A3F" w:rsidRDefault="008A2CE8" w:rsidP="00443211">
            <w:pPr>
              <w:widowControl w:val="0"/>
              <w:spacing w:before="0" w:after="0"/>
              <w:jc w:val="center"/>
              <w:rPr>
                <w:rFonts w:ascii="Times New Roman" w:hAnsi="Times New Roman"/>
                <w:sz w:val="24"/>
              </w:rPr>
            </w:pPr>
          </w:p>
        </w:tc>
        <w:tc>
          <w:tcPr>
            <w:tcW w:w="646" w:type="pct"/>
            <w:shd w:val="clear" w:color="auto" w:fill="C4C4C4"/>
            <w:tcMar>
              <w:top w:w="0" w:type="dxa"/>
              <w:left w:w="0" w:type="dxa"/>
              <w:bottom w:w="0" w:type="dxa"/>
              <w:right w:w="0" w:type="dxa"/>
            </w:tcMar>
            <w:vAlign w:val="center"/>
          </w:tcPr>
          <w:p w14:paraId="56D987F5" w14:textId="77777777" w:rsidR="008A2CE8" w:rsidRPr="00955A3F" w:rsidRDefault="008A2CE8" w:rsidP="00443211">
            <w:pPr>
              <w:widowControl w:val="0"/>
              <w:spacing w:before="0" w:after="0"/>
              <w:jc w:val="center"/>
              <w:rPr>
                <w:rFonts w:ascii="Times New Roman" w:hAnsi="Times New Roman"/>
                <w:sz w:val="24"/>
              </w:rPr>
            </w:pPr>
          </w:p>
        </w:tc>
        <w:tc>
          <w:tcPr>
            <w:tcW w:w="646" w:type="pct"/>
            <w:shd w:val="clear" w:color="auto" w:fill="C4C4C4"/>
            <w:tcMar>
              <w:top w:w="0" w:type="dxa"/>
              <w:left w:w="0" w:type="dxa"/>
              <w:bottom w:w="0" w:type="dxa"/>
              <w:right w:w="0" w:type="dxa"/>
            </w:tcMar>
            <w:vAlign w:val="center"/>
          </w:tcPr>
          <w:p w14:paraId="72419B3E" w14:textId="77777777" w:rsidR="008A2CE8" w:rsidRPr="00955A3F" w:rsidRDefault="008A2CE8" w:rsidP="00443211">
            <w:pPr>
              <w:widowControl w:val="0"/>
              <w:spacing w:before="0" w:after="0"/>
              <w:jc w:val="center"/>
              <w:rPr>
                <w:rFonts w:ascii="Times New Roman" w:hAnsi="Times New Roman"/>
                <w:sz w:val="24"/>
              </w:rPr>
            </w:pPr>
          </w:p>
        </w:tc>
        <w:tc>
          <w:tcPr>
            <w:tcW w:w="863" w:type="pct"/>
            <w:shd w:val="clear" w:color="auto" w:fill="C4C4C4"/>
            <w:tcMar>
              <w:top w:w="0" w:type="dxa"/>
              <w:left w:w="0" w:type="dxa"/>
              <w:bottom w:w="0" w:type="dxa"/>
              <w:right w:w="0" w:type="dxa"/>
            </w:tcMar>
            <w:vAlign w:val="center"/>
          </w:tcPr>
          <w:p w14:paraId="59ED802D" w14:textId="77777777" w:rsidR="008A2CE8" w:rsidRPr="00955A3F" w:rsidRDefault="008A2CE8" w:rsidP="00443211">
            <w:pPr>
              <w:widowControl w:val="0"/>
              <w:spacing w:before="0" w:after="0"/>
              <w:jc w:val="center"/>
              <w:rPr>
                <w:rFonts w:ascii="Times New Roman" w:hAnsi="Times New Roman"/>
                <w:sz w:val="24"/>
              </w:rPr>
            </w:pPr>
          </w:p>
        </w:tc>
      </w:tr>
      <w:tr w:rsidR="00955A3F" w:rsidRPr="00955A3F" w14:paraId="446615C2" w14:textId="77777777" w:rsidTr="00443211">
        <w:trPr>
          <w:tblHeader/>
        </w:trPr>
        <w:tc>
          <w:tcPr>
            <w:tcW w:w="908" w:type="pct"/>
            <w:shd w:val="clear" w:color="auto" w:fill="C4C4C4"/>
          </w:tcPr>
          <w:p w14:paraId="4BE144F0" w14:textId="77777777" w:rsidR="008A2CE8" w:rsidRPr="00955A3F" w:rsidRDefault="008A2CE8" w:rsidP="00443211">
            <w:pPr>
              <w:widowControl w:val="0"/>
              <w:spacing w:before="0" w:after="0"/>
              <w:jc w:val="center"/>
              <w:rPr>
                <w:rFonts w:ascii="Times New Roman" w:hAnsi="Times New Roman"/>
                <w:sz w:val="24"/>
              </w:rPr>
            </w:pPr>
            <w:r w:rsidRPr="00955A3F">
              <w:rPr>
                <w:rFonts w:ascii="Times New Roman" w:hAnsi="Times New Roman"/>
                <w:sz w:val="24"/>
              </w:rPr>
              <w:t>Partener 2</w:t>
            </w:r>
          </w:p>
        </w:tc>
        <w:tc>
          <w:tcPr>
            <w:tcW w:w="910" w:type="pct"/>
            <w:shd w:val="clear" w:color="auto" w:fill="C4C4C4"/>
            <w:tcMar>
              <w:top w:w="0" w:type="dxa"/>
              <w:left w:w="0" w:type="dxa"/>
              <w:bottom w:w="0" w:type="dxa"/>
              <w:right w:w="0" w:type="dxa"/>
            </w:tcMar>
            <w:vAlign w:val="center"/>
          </w:tcPr>
          <w:p w14:paraId="1C1E8AE0" w14:textId="77777777" w:rsidR="008A2CE8" w:rsidRPr="00955A3F" w:rsidRDefault="008A2CE8" w:rsidP="00443211">
            <w:pPr>
              <w:widowControl w:val="0"/>
              <w:spacing w:before="0" w:after="0"/>
              <w:jc w:val="center"/>
              <w:rPr>
                <w:rFonts w:ascii="Times New Roman" w:hAnsi="Times New Roman"/>
                <w:sz w:val="24"/>
              </w:rPr>
            </w:pPr>
          </w:p>
        </w:tc>
        <w:tc>
          <w:tcPr>
            <w:tcW w:w="597" w:type="pct"/>
            <w:shd w:val="clear" w:color="auto" w:fill="C4C4C4"/>
            <w:tcMar>
              <w:top w:w="0" w:type="dxa"/>
              <w:left w:w="0" w:type="dxa"/>
              <w:bottom w:w="0" w:type="dxa"/>
              <w:right w:w="0" w:type="dxa"/>
            </w:tcMar>
            <w:vAlign w:val="center"/>
          </w:tcPr>
          <w:p w14:paraId="5AC26520" w14:textId="77777777" w:rsidR="008A2CE8" w:rsidRPr="00955A3F" w:rsidRDefault="008A2CE8" w:rsidP="00443211">
            <w:pPr>
              <w:widowControl w:val="0"/>
              <w:spacing w:before="0" w:after="0"/>
              <w:jc w:val="center"/>
              <w:rPr>
                <w:rFonts w:ascii="Times New Roman" w:hAnsi="Times New Roman"/>
                <w:sz w:val="24"/>
              </w:rPr>
            </w:pPr>
          </w:p>
        </w:tc>
        <w:tc>
          <w:tcPr>
            <w:tcW w:w="430" w:type="pct"/>
            <w:shd w:val="clear" w:color="auto" w:fill="C4C4C4"/>
            <w:tcMar>
              <w:top w:w="0" w:type="dxa"/>
              <w:left w:w="0" w:type="dxa"/>
              <w:bottom w:w="0" w:type="dxa"/>
              <w:right w:w="0" w:type="dxa"/>
            </w:tcMar>
            <w:vAlign w:val="center"/>
          </w:tcPr>
          <w:p w14:paraId="6EAE6DD7" w14:textId="77777777" w:rsidR="008A2CE8" w:rsidRPr="00955A3F" w:rsidRDefault="008A2CE8" w:rsidP="00443211">
            <w:pPr>
              <w:widowControl w:val="0"/>
              <w:spacing w:before="0" w:after="0"/>
              <w:jc w:val="center"/>
              <w:rPr>
                <w:rFonts w:ascii="Times New Roman" w:hAnsi="Times New Roman"/>
                <w:sz w:val="24"/>
              </w:rPr>
            </w:pPr>
          </w:p>
        </w:tc>
        <w:tc>
          <w:tcPr>
            <w:tcW w:w="646" w:type="pct"/>
            <w:shd w:val="clear" w:color="auto" w:fill="C4C4C4"/>
            <w:tcMar>
              <w:top w:w="0" w:type="dxa"/>
              <w:left w:w="0" w:type="dxa"/>
              <w:bottom w:w="0" w:type="dxa"/>
              <w:right w:w="0" w:type="dxa"/>
            </w:tcMar>
            <w:vAlign w:val="center"/>
          </w:tcPr>
          <w:p w14:paraId="34B8BC8E" w14:textId="77777777" w:rsidR="008A2CE8" w:rsidRPr="00955A3F" w:rsidRDefault="008A2CE8" w:rsidP="00443211">
            <w:pPr>
              <w:widowControl w:val="0"/>
              <w:spacing w:before="0" w:after="0"/>
              <w:jc w:val="center"/>
              <w:rPr>
                <w:rFonts w:ascii="Times New Roman" w:hAnsi="Times New Roman"/>
                <w:sz w:val="24"/>
              </w:rPr>
            </w:pPr>
          </w:p>
        </w:tc>
        <w:tc>
          <w:tcPr>
            <w:tcW w:w="646" w:type="pct"/>
            <w:shd w:val="clear" w:color="auto" w:fill="C4C4C4"/>
            <w:tcMar>
              <w:top w:w="0" w:type="dxa"/>
              <w:left w:w="0" w:type="dxa"/>
              <w:bottom w:w="0" w:type="dxa"/>
              <w:right w:w="0" w:type="dxa"/>
            </w:tcMar>
            <w:vAlign w:val="center"/>
          </w:tcPr>
          <w:p w14:paraId="2E265958" w14:textId="77777777" w:rsidR="008A2CE8" w:rsidRPr="00955A3F" w:rsidRDefault="008A2CE8" w:rsidP="00443211">
            <w:pPr>
              <w:widowControl w:val="0"/>
              <w:spacing w:before="0" w:after="0"/>
              <w:jc w:val="center"/>
              <w:rPr>
                <w:rFonts w:ascii="Times New Roman" w:hAnsi="Times New Roman"/>
                <w:sz w:val="24"/>
              </w:rPr>
            </w:pPr>
          </w:p>
        </w:tc>
        <w:tc>
          <w:tcPr>
            <w:tcW w:w="863" w:type="pct"/>
            <w:shd w:val="clear" w:color="auto" w:fill="C4C4C4"/>
            <w:tcMar>
              <w:top w:w="0" w:type="dxa"/>
              <w:left w:w="0" w:type="dxa"/>
              <w:bottom w:w="0" w:type="dxa"/>
              <w:right w:w="0" w:type="dxa"/>
            </w:tcMar>
            <w:vAlign w:val="center"/>
          </w:tcPr>
          <w:p w14:paraId="103E62EF" w14:textId="77777777" w:rsidR="008A2CE8" w:rsidRPr="00955A3F" w:rsidRDefault="008A2CE8" w:rsidP="00443211">
            <w:pPr>
              <w:widowControl w:val="0"/>
              <w:spacing w:before="0" w:after="0"/>
              <w:jc w:val="center"/>
              <w:rPr>
                <w:rFonts w:ascii="Times New Roman" w:hAnsi="Times New Roman"/>
                <w:sz w:val="24"/>
              </w:rPr>
            </w:pPr>
          </w:p>
        </w:tc>
      </w:tr>
      <w:tr w:rsidR="00955A3F" w:rsidRPr="00955A3F" w14:paraId="2B7D24A3" w14:textId="77777777" w:rsidTr="00443211">
        <w:trPr>
          <w:tblHeader/>
        </w:trPr>
        <w:tc>
          <w:tcPr>
            <w:tcW w:w="908" w:type="pct"/>
            <w:shd w:val="clear" w:color="auto" w:fill="C4C4C4"/>
          </w:tcPr>
          <w:p w14:paraId="1B5D9064" w14:textId="77777777" w:rsidR="008A2CE8" w:rsidRPr="00955A3F" w:rsidRDefault="008A2CE8" w:rsidP="00443211">
            <w:pPr>
              <w:widowControl w:val="0"/>
              <w:spacing w:before="0" w:after="0"/>
              <w:jc w:val="center"/>
              <w:rPr>
                <w:rFonts w:ascii="Times New Roman" w:hAnsi="Times New Roman"/>
                <w:sz w:val="24"/>
              </w:rPr>
            </w:pPr>
            <w:r w:rsidRPr="00955A3F">
              <w:rPr>
                <w:rFonts w:ascii="Times New Roman" w:hAnsi="Times New Roman"/>
                <w:sz w:val="24"/>
              </w:rPr>
              <w:t>Partener n</w:t>
            </w:r>
          </w:p>
        </w:tc>
        <w:tc>
          <w:tcPr>
            <w:tcW w:w="910" w:type="pct"/>
            <w:shd w:val="clear" w:color="auto" w:fill="C4C4C4"/>
            <w:tcMar>
              <w:top w:w="0" w:type="dxa"/>
              <w:left w:w="0" w:type="dxa"/>
              <w:bottom w:w="0" w:type="dxa"/>
              <w:right w:w="0" w:type="dxa"/>
            </w:tcMar>
            <w:vAlign w:val="center"/>
          </w:tcPr>
          <w:p w14:paraId="6F7908CB" w14:textId="77777777" w:rsidR="008A2CE8" w:rsidRPr="00955A3F" w:rsidRDefault="008A2CE8" w:rsidP="00443211">
            <w:pPr>
              <w:widowControl w:val="0"/>
              <w:spacing w:before="0" w:after="0"/>
              <w:jc w:val="center"/>
              <w:rPr>
                <w:rFonts w:ascii="Times New Roman" w:hAnsi="Times New Roman"/>
                <w:sz w:val="24"/>
              </w:rPr>
            </w:pPr>
          </w:p>
        </w:tc>
        <w:tc>
          <w:tcPr>
            <w:tcW w:w="597" w:type="pct"/>
            <w:shd w:val="clear" w:color="auto" w:fill="C4C4C4"/>
            <w:tcMar>
              <w:top w:w="0" w:type="dxa"/>
              <w:left w:w="0" w:type="dxa"/>
              <w:bottom w:w="0" w:type="dxa"/>
              <w:right w:w="0" w:type="dxa"/>
            </w:tcMar>
            <w:vAlign w:val="center"/>
          </w:tcPr>
          <w:p w14:paraId="115343FE" w14:textId="77777777" w:rsidR="008A2CE8" w:rsidRPr="00955A3F" w:rsidRDefault="008A2CE8" w:rsidP="00443211">
            <w:pPr>
              <w:widowControl w:val="0"/>
              <w:spacing w:before="0" w:after="0"/>
              <w:jc w:val="center"/>
              <w:rPr>
                <w:rFonts w:ascii="Times New Roman" w:hAnsi="Times New Roman"/>
                <w:sz w:val="24"/>
              </w:rPr>
            </w:pPr>
          </w:p>
        </w:tc>
        <w:tc>
          <w:tcPr>
            <w:tcW w:w="430" w:type="pct"/>
            <w:shd w:val="clear" w:color="auto" w:fill="C4C4C4"/>
            <w:tcMar>
              <w:top w:w="0" w:type="dxa"/>
              <w:left w:w="0" w:type="dxa"/>
              <w:bottom w:w="0" w:type="dxa"/>
              <w:right w:w="0" w:type="dxa"/>
            </w:tcMar>
            <w:vAlign w:val="center"/>
          </w:tcPr>
          <w:p w14:paraId="42641EA5" w14:textId="77777777" w:rsidR="008A2CE8" w:rsidRPr="00955A3F" w:rsidRDefault="008A2CE8" w:rsidP="00443211">
            <w:pPr>
              <w:widowControl w:val="0"/>
              <w:spacing w:before="0" w:after="0"/>
              <w:jc w:val="center"/>
              <w:rPr>
                <w:rFonts w:ascii="Times New Roman" w:hAnsi="Times New Roman"/>
                <w:sz w:val="24"/>
              </w:rPr>
            </w:pPr>
          </w:p>
        </w:tc>
        <w:tc>
          <w:tcPr>
            <w:tcW w:w="646" w:type="pct"/>
            <w:shd w:val="clear" w:color="auto" w:fill="C4C4C4"/>
            <w:tcMar>
              <w:top w:w="0" w:type="dxa"/>
              <w:left w:w="0" w:type="dxa"/>
              <w:bottom w:w="0" w:type="dxa"/>
              <w:right w:w="0" w:type="dxa"/>
            </w:tcMar>
            <w:vAlign w:val="center"/>
          </w:tcPr>
          <w:p w14:paraId="15F882B3" w14:textId="77777777" w:rsidR="008A2CE8" w:rsidRPr="00955A3F" w:rsidRDefault="008A2CE8" w:rsidP="00443211">
            <w:pPr>
              <w:widowControl w:val="0"/>
              <w:spacing w:before="0" w:after="0"/>
              <w:jc w:val="center"/>
              <w:rPr>
                <w:rFonts w:ascii="Times New Roman" w:hAnsi="Times New Roman"/>
                <w:sz w:val="24"/>
              </w:rPr>
            </w:pPr>
          </w:p>
        </w:tc>
        <w:tc>
          <w:tcPr>
            <w:tcW w:w="646" w:type="pct"/>
            <w:shd w:val="clear" w:color="auto" w:fill="C4C4C4"/>
            <w:tcMar>
              <w:top w:w="0" w:type="dxa"/>
              <w:left w:w="0" w:type="dxa"/>
              <w:bottom w:w="0" w:type="dxa"/>
              <w:right w:w="0" w:type="dxa"/>
            </w:tcMar>
            <w:vAlign w:val="center"/>
          </w:tcPr>
          <w:p w14:paraId="79BACFEF" w14:textId="77777777" w:rsidR="008A2CE8" w:rsidRPr="00955A3F" w:rsidRDefault="008A2CE8" w:rsidP="00443211">
            <w:pPr>
              <w:widowControl w:val="0"/>
              <w:spacing w:before="0" w:after="0"/>
              <w:jc w:val="center"/>
              <w:rPr>
                <w:rFonts w:ascii="Times New Roman" w:hAnsi="Times New Roman"/>
                <w:sz w:val="24"/>
              </w:rPr>
            </w:pPr>
          </w:p>
        </w:tc>
        <w:tc>
          <w:tcPr>
            <w:tcW w:w="863" w:type="pct"/>
            <w:shd w:val="clear" w:color="auto" w:fill="C4C4C4"/>
            <w:tcMar>
              <w:top w:w="0" w:type="dxa"/>
              <w:left w:w="0" w:type="dxa"/>
              <w:bottom w:w="0" w:type="dxa"/>
              <w:right w:w="0" w:type="dxa"/>
            </w:tcMar>
            <w:vAlign w:val="center"/>
          </w:tcPr>
          <w:p w14:paraId="0EC80BE6" w14:textId="77777777" w:rsidR="008A2CE8" w:rsidRPr="00955A3F" w:rsidRDefault="008A2CE8" w:rsidP="00443211">
            <w:pPr>
              <w:widowControl w:val="0"/>
              <w:spacing w:before="0" w:after="0"/>
              <w:jc w:val="center"/>
              <w:rPr>
                <w:rFonts w:ascii="Times New Roman" w:hAnsi="Times New Roman"/>
                <w:sz w:val="24"/>
              </w:rPr>
            </w:pPr>
          </w:p>
        </w:tc>
      </w:tr>
    </w:tbl>
    <w:p w14:paraId="7AF34FE3" w14:textId="77777777" w:rsidR="008A2CE8" w:rsidRPr="00955A3F" w:rsidRDefault="008A2CE8" w:rsidP="008A2CE8">
      <w:pPr>
        <w:spacing w:before="0" w:after="0" w:line="276" w:lineRule="auto"/>
        <w:contextualSpacing/>
        <w:jc w:val="both"/>
        <w:rPr>
          <w:rFonts w:ascii="Times New Roman" w:hAnsi="Times New Roman"/>
          <w:iCs/>
          <w:sz w:val="24"/>
        </w:rPr>
      </w:pPr>
      <w:r w:rsidRPr="00955A3F">
        <w:rPr>
          <w:rFonts w:ascii="Times New Roman" w:hAnsi="Times New Roman"/>
          <w:iCs/>
          <w:sz w:val="24"/>
        </w:rPr>
        <w:tab/>
      </w:r>
      <w:r w:rsidRPr="00955A3F">
        <w:rPr>
          <w:rFonts w:ascii="Times New Roman" w:hAnsi="Times New Roman"/>
          <w:iCs/>
          <w:sz w:val="24"/>
        </w:rPr>
        <w:tab/>
      </w:r>
      <w:r w:rsidRPr="00955A3F">
        <w:rPr>
          <w:rFonts w:ascii="Times New Roman" w:hAnsi="Times New Roman"/>
          <w:iCs/>
          <w:sz w:val="24"/>
        </w:rPr>
        <w:tab/>
      </w:r>
      <w:r w:rsidRPr="00955A3F">
        <w:rPr>
          <w:rFonts w:ascii="Times New Roman" w:hAnsi="Times New Roman"/>
          <w:iCs/>
          <w:sz w:val="24"/>
        </w:rPr>
        <w:tab/>
      </w:r>
    </w:p>
    <w:p w14:paraId="634CAD07" w14:textId="77777777" w:rsidR="008A2CE8" w:rsidRPr="00955A3F" w:rsidRDefault="008A2CE8" w:rsidP="008A2CE8">
      <w:pPr>
        <w:spacing w:before="0" w:after="0" w:line="276" w:lineRule="auto"/>
        <w:contextualSpacing/>
        <w:jc w:val="both"/>
        <w:rPr>
          <w:rFonts w:ascii="Times New Roman" w:hAnsi="Times New Roman"/>
          <w:iCs/>
          <w:sz w:val="24"/>
        </w:rPr>
      </w:pPr>
    </w:p>
    <w:p w14:paraId="0F96BF3C" w14:textId="42CADDB9" w:rsidR="008A2CE8" w:rsidRPr="00955A3F" w:rsidRDefault="008A2CE8" w:rsidP="008A2CE8">
      <w:pPr>
        <w:spacing w:after="0"/>
        <w:ind w:left="720"/>
        <w:jc w:val="both"/>
        <w:rPr>
          <w:rFonts w:ascii="Times New Roman" w:hAnsi="Times New Roman"/>
          <w:bCs/>
          <w:strike/>
          <w:sz w:val="24"/>
        </w:rPr>
      </w:pPr>
      <w:r w:rsidRPr="00955A3F">
        <w:rPr>
          <w:rFonts w:ascii="Times New Roman" w:hAnsi="Times New Roman"/>
          <w:iCs/>
          <w:sz w:val="24"/>
        </w:rPr>
        <w:t>Responsabilitățile privind derularea fluxurilor financiare sunt conforme cu prevederile HG nr. 93/2016 privind aprobarea normelor metodologice de aplicare a prevederilor OUG nr. 40/2015 privind gestionarea financiară a fondurilor europene pentru perioada de programare 2014-2020, cu modificările și completările ulterioare.</w:t>
      </w:r>
      <w:r w:rsidRPr="00955A3F">
        <w:rPr>
          <w:rFonts w:ascii="Times New Roman" w:hAnsi="Times New Roman"/>
          <w:sz w:val="24"/>
        </w:rPr>
        <w:t xml:space="preserve"> </w:t>
      </w:r>
      <w:proofErr w:type="spellStart"/>
      <w:r w:rsidRPr="00955A3F">
        <w:rPr>
          <w:rFonts w:ascii="Times New Roman" w:hAnsi="Times New Roman"/>
          <w:sz w:val="24"/>
        </w:rPr>
        <w:t>Ȋn</w:t>
      </w:r>
      <w:proofErr w:type="spellEnd"/>
      <w:r w:rsidRPr="00955A3F">
        <w:rPr>
          <w:rFonts w:ascii="Times New Roman" w:hAnsi="Times New Roman"/>
          <w:sz w:val="24"/>
        </w:rPr>
        <w:t xml:space="preserve"> acest sens, se vor in</w:t>
      </w:r>
      <w:r w:rsidR="00207BAA" w:rsidRPr="00955A3F">
        <w:rPr>
          <w:rFonts w:ascii="Times New Roman" w:hAnsi="Times New Roman"/>
          <w:sz w:val="24"/>
        </w:rPr>
        <w:t>c</w:t>
      </w:r>
      <w:r w:rsidRPr="00955A3F">
        <w:rPr>
          <w:rFonts w:ascii="Times New Roman" w:hAnsi="Times New Roman"/>
          <w:sz w:val="24"/>
        </w:rPr>
        <w:t>lude în Acordul de parteneriat prevederi precum următoarele</w:t>
      </w:r>
    </w:p>
    <w:p w14:paraId="25332489" w14:textId="77777777" w:rsidR="008A2CE8" w:rsidRPr="00955A3F" w:rsidRDefault="008A2CE8" w:rsidP="00B71931">
      <w:pPr>
        <w:numPr>
          <w:ilvl w:val="0"/>
          <w:numId w:val="15"/>
        </w:numPr>
        <w:spacing w:after="0"/>
        <w:jc w:val="both"/>
        <w:rPr>
          <w:rFonts w:ascii="Times New Roman" w:hAnsi="Times New Roman"/>
          <w:bCs/>
          <w:sz w:val="24"/>
        </w:rPr>
      </w:pPr>
      <w:r w:rsidRPr="00955A3F">
        <w:rPr>
          <w:rFonts w:ascii="Times New Roman" w:hAnsi="Times New Roman"/>
          <w:bCs/>
          <w:sz w:val="24"/>
        </w:rPr>
        <w:t xml:space="preserve">pentru decontarea cheltuielilor rambursabile, fiecare partener va depune la liderul de parteneriat o cerere de rambursare/plata pentru cheltuielile efectuate conform acordului de parteneriat si toate documentele justificative, inclusiv dosarul </w:t>
      </w:r>
      <w:proofErr w:type="spellStart"/>
      <w:r w:rsidRPr="00955A3F">
        <w:rPr>
          <w:rFonts w:ascii="Times New Roman" w:hAnsi="Times New Roman"/>
          <w:bCs/>
          <w:sz w:val="24"/>
        </w:rPr>
        <w:t>achizitiilor</w:t>
      </w:r>
      <w:proofErr w:type="spellEnd"/>
      <w:r w:rsidRPr="00955A3F">
        <w:rPr>
          <w:rFonts w:ascii="Times New Roman" w:hAnsi="Times New Roman"/>
          <w:bCs/>
          <w:sz w:val="24"/>
        </w:rPr>
        <w:t>/</w:t>
      </w:r>
      <w:proofErr w:type="spellStart"/>
      <w:r w:rsidRPr="00955A3F">
        <w:rPr>
          <w:rFonts w:ascii="Times New Roman" w:hAnsi="Times New Roman"/>
          <w:bCs/>
          <w:sz w:val="24"/>
        </w:rPr>
        <w:t>achizitiilor</w:t>
      </w:r>
      <w:proofErr w:type="spellEnd"/>
      <w:r w:rsidRPr="00955A3F">
        <w:rPr>
          <w:rFonts w:ascii="Times New Roman" w:hAnsi="Times New Roman"/>
          <w:bCs/>
          <w:sz w:val="24"/>
        </w:rPr>
        <w:t xml:space="preserve"> publice derulate de </w:t>
      </w:r>
      <w:proofErr w:type="spellStart"/>
      <w:r w:rsidRPr="00955A3F">
        <w:rPr>
          <w:rFonts w:ascii="Times New Roman" w:hAnsi="Times New Roman"/>
          <w:bCs/>
          <w:sz w:val="24"/>
        </w:rPr>
        <w:t>acestia</w:t>
      </w:r>
      <w:proofErr w:type="spellEnd"/>
      <w:r w:rsidRPr="00955A3F">
        <w:rPr>
          <w:rFonts w:ascii="Times New Roman" w:hAnsi="Times New Roman"/>
          <w:bCs/>
          <w:sz w:val="24"/>
        </w:rPr>
        <w:t>.</w:t>
      </w:r>
    </w:p>
    <w:p w14:paraId="360D570A" w14:textId="77777777" w:rsidR="008A2CE8" w:rsidRPr="00955A3F" w:rsidRDefault="008A2CE8" w:rsidP="00B71931">
      <w:pPr>
        <w:numPr>
          <w:ilvl w:val="0"/>
          <w:numId w:val="15"/>
        </w:numPr>
        <w:spacing w:after="0"/>
        <w:jc w:val="both"/>
        <w:rPr>
          <w:rFonts w:ascii="Times New Roman" w:hAnsi="Times New Roman"/>
          <w:bCs/>
          <w:sz w:val="24"/>
        </w:rPr>
      </w:pPr>
      <w:r w:rsidRPr="00955A3F">
        <w:rPr>
          <w:rFonts w:ascii="Times New Roman" w:hAnsi="Times New Roman"/>
          <w:bCs/>
          <w:sz w:val="24"/>
        </w:rPr>
        <w:t>liderul de parteneriat depune cererea de rambursare/plata, iar ADR Nord-Vest virează, după efectuarea verificărilor, valoarea cheltuielilor rambursabile în conturile liderului de parteneriat/partenerilor care le-au efectuat, si în concordantă cu  valoarea corespunzătoare activității/activităților proprii din proiect, asumate conform prevederilor art. 3, alin. (2) din acordul de parteneriat.</w:t>
      </w:r>
    </w:p>
    <w:p w14:paraId="38D0E81C" w14:textId="77777777" w:rsidR="008A2CE8" w:rsidRPr="00955A3F" w:rsidRDefault="008A2CE8" w:rsidP="00B71931">
      <w:pPr>
        <w:numPr>
          <w:ilvl w:val="0"/>
          <w:numId w:val="15"/>
        </w:numPr>
        <w:spacing w:after="0"/>
        <w:jc w:val="both"/>
        <w:rPr>
          <w:rFonts w:ascii="Times New Roman" w:hAnsi="Times New Roman"/>
          <w:sz w:val="24"/>
        </w:rPr>
      </w:pPr>
      <w:r w:rsidRPr="00955A3F">
        <w:rPr>
          <w:rFonts w:ascii="Times New Roman" w:hAnsi="Times New Roman"/>
          <w:bCs/>
          <w:sz w:val="24"/>
        </w:rPr>
        <w:t xml:space="preserve">liderul de parteneriat şi partenerii - instituţii publice îşi cuprind în bugetul propriu sumele necesare creditelor de angajament şi a creditelor bugetare în limita sumei necesare finanțării valorii corespunzătoare activității/activităților proprii din proiect, asumate conform prevederilor acordului de parteneriat, anexă la </w:t>
      </w:r>
      <w:proofErr w:type="spellStart"/>
      <w:r w:rsidRPr="00955A3F">
        <w:rPr>
          <w:rFonts w:ascii="Times New Roman" w:hAnsi="Times New Roman"/>
          <w:bCs/>
          <w:sz w:val="24"/>
        </w:rPr>
        <w:t>documentatia</w:t>
      </w:r>
      <w:proofErr w:type="spellEnd"/>
      <w:r w:rsidRPr="00955A3F">
        <w:rPr>
          <w:rFonts w:ascii="Times New Roman" w:hAnsi="Times New Roman"/>
          <w:bCs/>
          <w:sz w:val="24"/>
        </w:rPr>
        <w:t xml:space="preserve"> de finanțare</w:t>
      </w:r>
    </w:p>
    <w:p w14:paraId="41654CF8" w14:textId="77777777" w:rsidR="008A2CE8" w:rsidRPr="00955A3F" w:rsidRDefault="008A2CE8" w:rsidP="008A2CE8">
      <w:pPr>
        <w:spacing w:line="276" w:lineRule="auto"/>
        <w:jc w:val="both"/>
        <w:rPr>
          <w:rFonts w:ascii="Times New Roman" w:hAnsi="Times New Roman"/>
          <w:b/>
          <w:sz w:val="24"/>
        </w:rPr>
      </w:pPr>
    </w:p>
    <w:p w14:paraId="664694EB" w14:textId="77777777" w:rsidR="008A2CE8" w:rsidRPr="00955A3F" w:rsidRDefault="008A2CE8" w:rsidP="00B71931">
      <w:pPr>
        <w:pStyle w:val="Heading5"/>
        <w:numPr>
          <w:ilvl w:val="0"/>
          <w:numId w:val="16"/>
        </w:numPr>
        <w:spacing w:before="120" w:after="120" w:line="276" w:lineRule="auto"/>
        <w:ind w:hanging="574"/>
        <w:jc w:val="left"/>
        <w:rPr>
          <w:rFonts w:ascii="Times New Roman" w:hAnsi="Times New Roman"/>
          <w:sz w:val="24"/>
        </w:rPr>
      </w:pPr>
      <w:r w:rsidRPr="00955A3F">
        <w:rPr>
          <w:rFonts w:ascii="Times New Roman" w:hAnsi="Times New Roman"/>
          <w:sz w:val="24"/>
        </w:rPr>
        <w:lastRenderedPageBreak/>
        <w:t>Perioada de valabilitate a acordului</w:t>
      </w:r>
    </w:p>
    <w:p w14:paraId="3CCBD882" w14:textId="3EB3456D" w:rsidR="008A2CE8" w:rsidRPr="00955A3F" w:rsidRDefault="008A2CE8" w:rsidP="008A2CE8">
      <w:pPr>
        <w:spacing w:before="0" w:after="0" w:line="276" w:lineRule="auto"/>
        <w:contextualSpacing/>
        <w:jc w:val="both"/>
        <w:rPr>
          <w:rFonts w:ascii="Times New Roman" w:hAnsi="Times New Roman"/>
          <w:sz w:val="24"/>
        </w:rPr>
      </w:pPr>
      <w:r w:rsidRPr="00955A3F">
        <w:rPr>
          <w:rFonts w:ascii="Times New Roman" w:hAnsi="Times New Roman"/>
          <w:sz w:val="24"/>
        </w:rPr>
        <w:t>Perioada de valabilitate a Acordului începe la data semnării prezentului Acord și încetează la data la care Contractul de acordare a sprijinului financiar</w:t>
      </w:r>
      <w:r w:rsidRPr="00955A3F" w:rsidDel="00AF6C97">
        <w:rPr>
          <w:rFonts w:ascii="Times New Roman" w:hAnsi="Times New Roman"/>
          <w:sz w:val="24"/>
        </w:rPr>
        <w:t xml:space="preserve"> </w:t>
      </w:r>
      <w:r w:rsidRPr="00955A3F">
        <w:rPr>
          <w:rFonts w:ascii="Times New Roman" w:hAnsi="Times New Roman"/>
          <w:sz w:val="24"/>
        </w:rPr>
        <w:t xml:space="preserve"> aferent proiectului își încetează valabilitatea. Acordul de parteneriat trebuie semnat de lider și de toți partenerii până la depunerea </w:t>
      </w:r>
      <w:proofErr w:type="spellStart"/>
      <w:r w:rsidRPr="00955A3F">
        <w:rPr>
          <w:rFonts w:ascii="Times New Roman" w:hAnsi="Times New Roman"/>
          <w:sz w:val="24"/>
        </w:rPr>
        <w:t>Documentatiei</w:t>
      </w:r>
      <w:proofErr w:type="spellEnd"/>
      <w:r w:rsidRPr="00955A3F">
        <w:rPr>
          <w:rFonts w:ascii="Times New Roman" w:hAnsi="Times New Roman"/>
          <w:sz w:val="24"/>
        </w:rPr>
        <w:t xml:space="preserve"> de finanțare. Dacă perioada de valabilitate a Contractului de acordare a sprijinului financiar</w:t>
      </w:r>
      <w:r w:rsidRPr="00955A3F" w:rsidDel="00F35F2A">
        <w:rPr>
          <w:rFonts w:ascii="Times New Roman" w:hAnsi="Times New Roman"/>
          <w:sz w:val="24"/>
        </w:rPr>
        <w:t xml:space="preserve"> </w:t>
      </w:r>
      <w:r w:rsidRPr="00955A3F">
        <w:rPr>
          <w:rFonts w:ascii="Times New Roman" w:hAnsi="Times New Roman"/>
          <w:sz w:val="24"/>
        </w:rPr>
        <w:t>se prelungește prin act adițional, perioada de valabilitate a Acordului de parteneriat se prelungește conform perioadei de valabilitate a Contractului de acordare a sprijinului financiar</w:t>
      </w:r>
      <w:r w:rsidRPr="00955A3F" w:rsidDel="00F35F2A">
        <w:rPr>
          <w:rFonts w:ascii="Times New Roman" w:hAnsi="Times New Roman"/>
          <w:sz w:val="24"/>
        </w:rPr>
        <w:t xml:space="preserve"> </w:t>
      </w:r>
      <w:r w:rsidRPr="00955A3F">
        <w:rPr>
          <w:rFonts w:ascii="Times New Roman" w:hAnsi="Times New Roman"/>
          <w:sz w:val="24"/>
        </w:rPr>
        <w:t>.</w:t>
      </w:r>
    </w:p>
    <w:p w14:paraId="733DC499" w14:textId="77777777" w:rsidR="008A2CE8" w:rsidRPr="00955A3F" w:rsidRDefault="008A2CE8" w:rsidP="008A2CE8">
      <w:pPr>
        <w:spacing w:before="0" w:after="0" w:line="276" w:lineRule="auto"/>
        <w:contextualSpacing/>
        <w:jc w:val="both"/>
        <w:rPr>
          <w:rFonts w:ascii="Times New Roman" w:hAnsi="Times New Roman"/>
          <w:sz w:val="24"/>
        </w:rPr>
      </w:pPr>
    </w:p>
    <w:p w14:paraId="0B485D45" w14:textId="1AABEFF5" w:rsidR="000C4D6F" w:rsidRPr="00955A3F" w:rsidRDefault="00B97124" w:rsidP="00B97124">
      <w:pPr>
        <w:pStyle w:val="Heading5"/>
        <w:spacing w:before="120" w:after="120"/>
        <w:jc w:val="left"/>
        <w:rPr>
          <w:rFonts w:ascii="Times New Roman" w:hAnsi="Times New Roman"/>
          <w:sz w:val="24"/>
        </w:rPr>
      </w:pPr>
      <w:r w:rsidRPr="00955A3F">
        <w:rPr>
          <w:rFonts w:ascii="Times New Roman" w:hAnsi="Times New Roman"/>
          <w:sz w:val="24"/>
        </w:rPr>
        <w:t xml:space="preserve">Art. 7. </w:t>
      </w:r>
      <w:r w:rsidR="000C4D6F" w:rsidRPr="00955A3F">
        <w:rPr>
          <w:rFonts w:ascii="Times New Roman" w:hAnsi="Times New Roman"/>
          <w:sz w:val="24"/>
        </w:rPr>
        <w:t>Drepturile şi obligaţiile liderului de proiect (Partenerului 1)</w:t>
      </w:r>
    </w:p>
    <w:p w14:paraId="0B485D46" w14:textId="77777777" w:rsidR="000C4D6F" w:rsidRPr="00955A3F" w:rsidRDefault="000C4D6F" w:rsidP="00D03319">
      <w:pPr>
        <w:pStyle w:val="Heading5"/>
        <w:jc w:val="left"/>
        <w:rPr>
          <w:rFonts w:ascii="Times New Roman" w:hAnsi="Times New Roman"/>
          <w:sz w:val="24"/>
        </w:rPr>
      </w:pPr>
      <w:r w:rsidRPr="00955A3F">
        <w:rPr>
          <w:rFonts w:ascii="Times New Roman" w:hAnsi="Times New Roman"/>
          <w:sz w:val="24"/>
        </w:rPr>
        <w:t>Drepturile liderului de proiect</w:t>
      </w:r>
    </w:p>
    <w:p w14:paraId="0B485D47" w14:textId="64589C3B"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Liderul de proiect parteneriat are dreptul să solicite celorlalţi parteneri furnizarea oricăror informaţii şi documente legate de proiect, în scopul elaborării rapoartelor de progres, a cererilor de rambursare/plată, sau a verificării respectării normelor în vigoare privind atribuirea contractelor de </w:t>
      </w:r>
      <w:proofErr w:type="spellStart"/>
      <w:r w:rsidR="00911F04" w:rsidRPr="00955A3F">
        <w:rPr>
          <w:rFonts w:ascii="Times New Roman" w:hAnsi="Times New Roman"/>
          <w:b w:val="0"/>
          <w:bCs w:val="0"/>
          <w:sz w:val="24"/>
        </w:rPr>
        <w:t>achizitie</w:t>
      </w:r>
      <w:proofErr w:type="spellEnd"/>
      <w:r w:rsidR="00911F04" w:rsidRPr="00955A3F">
        <w:rPr>
          <w:rFonts w:ascii="Times New Roman" w:hAnsi="Times New Roman"/>
          <w:b w:val="0"/>
          <w:bCs w:val="0"/>
          <w:sz w:val="24"/>
        </w:rPr>
        <w:t>/</w:t>
      </w:r>
      <w:proofErr w:type="spellStart"/>
      <w:r w:rsidRPr="00955A3F">
        <w:rPr>
          <w:rFonts w:ascii="Times New Roman" w:hAnsi="Times New Roman"/>
          <w:b w:val="0"/>
          <w:bCs w:val="0"/>
          <w:sz w:val="24"/>
        </w:rPr>
        <w:t>achiziţie</w:t>
      </w:r>
      <w:proofErr w:type="spellEnd"/>
      <w:r w:rsidR="00911F04" w:rsidRPr="00955A3F">
        <w:rPr>
          <w:rFonts w:ascii="Times New Roman" w:hAnsi="Times New Roman"/>
          <w:b w:val="0"/>
          <w:bCs w:val="0"/>
          <w:sz w:val="24"/>
        </w:rPr>
        <w:t xml:space="preserve"> publica</w:t>
      </w:r>
      <w:r w:rsidRPr="00955A3F">
        <w:rPr>
          <w:rFonts w:ascii="Times New Roman" w:hAnsi="Times New Roman"/>
          <w:b w:val="0"/>
          <w:bCs w:val="0"/>
          <w:sz w:val="24"/>
        </w:rPr>
        <w:t>.</w:t>
      </w:r>
    </w:p>
    <w:p w14:paraId="0B485D48" w14:textId="72332F3D" w:rsidR="004165A9" w:rsidRPr="00955A3F" w:rsidRDefault="004165A9"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Liderul de parteneriat va semna </w:t>
      </w:r>
      <w:r w:rsidR="00E50BF1" w:rsidRPr="00955A3F">
        <w:rPr>
          <w:rFonts w:ascii="Times New Roman" w:hAnsi="Times New Roman"/>
          <w:b w:val="0"/>
          <w:bCs w:val="0"/>
          <w:sz w:val="24"/>
        </w:rPr>
        <w:t>documentatia</w:t>
      </w:r>
      <w:r w:rsidRPr="00955A3F">
        <w:rPr>
          <w:rFonts w:ascii="Times New Roman" w:hAnsi="Times New Roman"/>
          <w:b w:val="0"/>
          <w:bCs w:val="0"/>
          <w:sz w:val="24"/>
        </w:rPr>
        <w:t xml:space="preserve"> de finanţare şi </w:t>
      </w:r>
      <w:r w:rsidR="002F1A5A" w:rsidRPr="00955A3F">
        <w:rPr>
          <w:rFonts w:ascii="Times New Roman" w:hAnsi="Times New Roman"/>
          <w:b w:val="0"/>
          <w:bCs w:val="0"/>
          <w:sz w:val="24"/>
        </w:rPr>
        <w:t>c</w:t>
      </w:r>
      <w:r w:rsidRPr="00955A3F">
        <w:rPr>
          <w:rFonts w:ascii="Times New Roman" w:hAnsi="Times New Roman"/>
          <w:b w:val="0"/>
          <w:bCs w:val="0"/>
          <w:sz w:val="24"/>
        </w:rPr>
        <w:t xml:space="preserve">ontractul de </w:t>
      </w:r>
      <w:r w:rsidR="002F1A5A" w:rsidRPr="00955A3F">
        <w:rPr>
          <w:rFonts w:ascii="Times New Roman" w:hAnsi="Times New Roman"/>
          <w:b w:val="0"/>
          <w:bCs w:val="0"/>
          <w:sz w:val="24"/>
        </w:rPr>
        <w:t>acordare a sprijinului financiar</w:t>
      </w:r>
      <w:r w:rsidRPr="00955A3F">
        <w:rPr>
          <w:rFonts w:ascii="Times New Roman" w:hAnsi="Times New Roman"/>
          <w:b w:val="0"/>
          <w:bCs w:val="0"/>
          <w:sz w:val="24"/>
        </w:rPr>
        <w:t xml:space="preserve"> in numele fiecărui membru al acordului de parteneriat, în executarea obligațiilor rezultate din </w:t>
      </w:r>
      <w:r w:rsidR="00674A79" w:rsidRPr="00955A3F">
        <w:rPr>
          <w:rFonts w:ascii="Times New Roman" w:hAnsi="Times New Roman"/>
          <w:b w:val="0"/>
          <w:bCs w:val="0"/>
          <w:sz w:val="24"/>
        </w:rPr>
        <w:t>documentatia</w:t>
      </w:r>
      <w:r w:rsidRPr="00955A3F">
        <w:rPr>
          <w:rFonts w:ascii="Times New Roman" w:hAnsi="Times New Roman"/>
          <w:b w:val="0"/>
          <w:bCs w:val="0"/>
          <w:sz w:val="24"/>
        </w:rPr>
        <w:t xml:space="preserve"> de finanțare operând o răspundere solidară între liderul de parteneriat și membrii acordului responsabili cu implementarea componentelor proiectului față de </w:t>
      </w:r>
      <w:r w:rsidR="00253A26" w:rsidRPr="00955A3F">
        <w:rPr>
          <w:rFonts w:ascii="Times New Roman" w:hAnsi="Times New Roman"/>
          <w:b w:val="0"/>
          <w:bCs w:val="0"/>
          <w:sz w:val="24"/>
        </w:rPr>
        <w:t>ADR Nord-Ve</w:t>
      </w:r>
      <w:r w:rsidR="00201443" w:rsidRPr="00955A3F">
        <w:rPr>
          <w:rFonts w:ascii="Times New Roman" w:hAnsi="Times New Roman"/>
          <w:b w:val="0"/>
          <w:bCs w:val="0"/>
          <w:sz w:val="24"/>
        </w:rPr>
        <w:t>st</w:t>
      </w:r>
      <w:r w:rsidRPr="00955A3F">
        <w:rPr>
          <w:rFonts w:ascii="Times New Roman" w:hAnsi="Times New Roman"/>
          <w:b w:val="0"/>
          <w:bCs w:val="0"/>
          <w:sz w:val="24"/>
        </w:rPr>
        <w:t>.</w:t>
      </w:r>
    </w:p>
    <w:p w14:paraId="0B485D49" w14:textId="77777777" w:rsidR="004165A9" w:rsidRPr="00955A3F" w:rsidRDefault="004165A9"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Liderul de proiect/parteneriat va consulta si informa mandanții, cu regularitate, despre progresul în implementarea proiectului şi le va furniza copii ale rapoartelor de progres şi financiare.</w:t>
      </w:r>
    </w:p>
    <w:p w14:paraId="0B485D4A"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Liderul de parteneriat (Partener 1) va consulta partenerii cu regularitate, îi va informa despre progresul în implementarea proiectului şi le va furniza copii ale rapoartelor de progres şi financiare.</w:t>
      </w:r>
    </w:p>
    <w:p w14:paraId="0B485D4B" w14:textId="3F21AAD0"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Propunerile pentru modificări importante ale proiectului (e.g. activităţi, parteneri etc.), trebuie să fie convenite cu partenerii înaintea solicitării aprobării de către </w:t>
      </w:r>
      <w:r w:rsidR="00201443" w:rsidRPr="00955A3F">
        <w:rPr>
          <w:rFonts w:ascii="Times New Roman" w:hAnsi="Times New Roman"/>
          <w:b w:val="0"/>
          <w:bCs w:val="0"/>
          <w:sz w:val="24"/>
        </w:rPr>
        <w:t>ADR Nord-</w:t>
      </w:r>
      <w:r w:rsidR="00253A26" w:rsidRPr="00955A3F">
        <w:rPr>
          <w:rFonts w:ascii="Times New Roman" w:hAnsi="Times New Roman"/>
          <w:b w:val="0"/>
          <w:bCs w:val="0"/>
          <w:sz w:val="24"/>
        </w:rPr>
        <w:t>Ve</w:t>
      </w:r>
      <w:r w:rsidR="00201443" w:rsidRPr="00955A3F">
        <w:rPr>
          <w:rFonts w:ascii="Times New Roman" w:hAnsi="Times New Roman"/>
          <w:b w:val="0"/>
          <w:bCs w:val="0"/>
          <w:sz w:val="24"/>
        </w:rPr>
        <w:t>st</w:t>
      </w:r>
      <w:r w:rsidRPr="00955A3F">
        <w:rPr>
          <w:rFonts w:ascii="Times New Roman" w:hAnsi="Times New Roman"/>
          <w:b w:val="0"/>
          <w:bCs w:val="0"/>
          <w:sz w:val="24"/>
        </w:rPr>
        <w:t xml:space="preserve">. </w:t>
      </w:r>
      <w:r w:rsidR="004165A9" w:rsidRPr="00955A3F">
        <w:rPr>
          <w:rFonts w:ascii="Times New Roman" w:hAnsi="Times New Roman"/>
          <w:b w:val="0"/>
          <w:bCs w:val="0"/>
          <w:sz w:val="24"/>
        </w:rPr>
        <w:t xml:space="preserve"> Acestea vor fi promovate exclusiv de către liderul de parteneriat.</w:t>
      </w:r>
    </w:p>
    <w:p w14:paraId="0B485D4C" w14:textId="7A528AA9"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Liderul de parteneriat va înainta </w:t>
      </w:r>
      <w:r w:rsidR="00253A26" w:rsidRPr="00955A3F">
        <w:rPr>
          <w:rFonts w:ascii="Times New Roman" w:hAnsi="Times New Roman"/>
          <w:b w:val="0"/>
          <w:bCs w:val="0"/>
          <w:sz w:val="24"/>
        </w:rPr>
        <w:t>ADR Nord-Ve</w:t>
      </w:r>
      <w:r w:rsidR="00201443" w:rsidRPr="00955A3F">
        <w:rPr>
          <w:rFonts w:ascii="Times New Roman" w:hAnsi="Times New Roman"/>
          <w:b w:val="0"/>
          <w:bCs w:val="0"/>
          <w:sz w:val="24"/>
        </w:rPr>
        <w:t>st</w:t>
      </w:r>
      <w:r w:rsidRPr="00955A3F">
        <w:rPr>
          <w:rFonts w:ascii="Times New Roman" w:hAnsi="Times New Roman"/>
          <w:b w:val="0"/>
          <w:bCs w:val="0"/>
          <w:sz w:val="24"/>
        </w:rPr>
        <w:t xml:space="preserve"> cererile de rambursare/plată, împreună cu documentele justificative, rapoartele de progres etc., conform prevederilor contractuale și procedurale.</w:t>
      </w:r>
    </w:p>
    <w:p w14:paraId="74E2304A" w14:textId="59DF74CC" w:rsidR="00B97124" w:rsidRPr="00955A3F" w:rsidRDefault="000C4D6F" w:rsidP="00B71931">
      <w:pPr>
        <w:pStyle w:val="ListParagraph"/>
        <w:numPr>
          <w:ilvl w:val="1"/>
          <w:numId w:val="16"/>
        </w:numPr>
        <w:spacing w:after="0" w:line="276" w:lineRule="auto"/>
        <w:contextualSpacing/>
        <w:rPr>
          <w:bCs/>
          <w:szCs w:val="24"/>
        </w:rPr>
      </w:pPr>
      <w:r w:rsidRPr="00955A3F">
        <w:rPr>
          <w:szCs w:val="24"/>
        </w:rPr>
        <w:t xml:space="preserve">În cazul în care unul din partenerii 2, 3, n, nu duce la îndeplinire una sau mai multe din obligaţiile care le revin (e.g. implementarea unor activităţi, asigurarea contribuţiei la cofinanţarea proiectului), liderul de proiect va prelua în totalitate responsabilitatea </w:t>
      </w:r>
      <w:r w:rsidR="000A1D2C" w:rsidRPr="00955A3F">
        <w:rPr>
          <w:szCs w:val="24"/>
        </w:rPr>
        <w:t xml:space="preserve">de a îndeplini aceste obligaţii </w:t>
      </w:r>
      <w:r w:rsidR="00A56217" w:rsidRPr="00955A3F">
        <w:rPr>
          <w:szCs w:val="24"/>
        </w:rPr>
        <w:t>sau</w:t>
      </w:r>
      <w:r w:rsidRPr="00955A3F">
        <w:rPr>
          <w:szCs w:val="24"/>
        </w:rPr>
        <w:t xml:space="preserve"> </w:t>
      </w:r>
      <w:r w:rsidR="00B97124" w:rsidRPr="00955A3F">
        <w:rPr>
          <w:bCs/>
          <w:szCs w:val="24"/>
        </w:rPr>
        <w:t xml:space="preserve">poate selecta,  un nou partener </w:t>
      </w:r>
      <w:r w:rsidR="00E12BC6" w:rsidRPr="00955A3F">
        <w:rPr>
          <w:bCs/>
          <w:szCs w:val="24"/>
        </w:rPr>
        <w:t xml:space="preserve">care </w:t>
      </w:r>
      <w:r w:rsidR="00B97124" w:rsidRPr="00955A3F">
        <w:rPr>
          <w:bCs/>
          <w:szCs w:val="24"/>
        </w:rPr>
        <w:t>trebuie să îndeplinească criteriile de selecție ale partenerului inițial, care va prelua în totalitate responsabilitatea de a îndeplini aceste obligaţii.</w:t>
      </w:r>
    </w:p>
    <w:p w14:paraId="0B485D4D" w14:textId="77777777" w:rsidR="000C4D6F" w:rsidRPr="00955A3F" w:rsidRDefault="000C4D6F" w:rsidP="00B97124">
      <w:pPr>
        <w:pStyle w:val="Heading5"/>
        <w:spacing w:before="120" w:after="120"/>
        <w:ind w:left="576"/>
        <w:jc w:val="both"/>
        <w:rPr>
          <w:rFonts w:ascii="Times New Roman" w:hAnsi="Times New Roman"/>
          <w:b w:val="0"/>
          <w:bCs w:val="0"/>
          <w:sz w:val="24"/>
        </w:rPr>
      </w:pPr>
    </w:p>
    <w:p w14:paraId="0B485D4E"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În cazul unui prejudiciu, liderul de parteneriat răspunde solidar cu partenerul din vina căruia a fost cauzat prejudiciul. </w:t>
      </w:r>
    </w:p>
    <w:p w14:paraId="0B485D4F"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Pentru neregulile identificate în cadrul proiectului, notificările și titlurile de creanță se emit pe numele liderului de parteneriat/partenerului care a efectuat cheltuielile afectate de nereguli conform legislației în vigoare. </w:t>
      </w:r>
    </w:p>
    <w:p w14:paraId="0B485D50"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Partenerii pe numele cărora a fost emis titlul de creanță au obligația restituirii sumelor cuprinse în acestea și asigurarea din resurse proprii a contravalorii acestora.</w:t>
      </w:r>
    </w:p>
    <w:p w14:paraId="0B485D51" w14:textId="3360124C" w:rsidR="000C4D6F" w:rsidRPr="00955A3F" w:rsidRDefault="00E23293" w:rsidP="00E23293">
      <w:pPr>
        <w:pStyle w:val="Heading5"/>
        <w:spacing w:before="120" w:after="120"/>
        <w:jc w:val="left"/>
        <w:rPr>
          <w:rFonts w:ascii="Times New Roman" w:hAnsi="Times New Roman"/>
          <w:sz w:val="24"/>
        </w:rPr>
      </w:pPr>
      <w:r w:rsidRPr="00955A3F">
        <w:rPr>
          <w:rFonts w:ascii="Times New Roman" w:hAnsi="Times New Roman"/>
          <w:sz w:val="24"/>
        </w:rPr>
        <w:t xml:space="preserve">Art. 8. </w:t>
      </w:r>
      <w:r w:rsidR="000C4D6F" w:rsidRPr="00955A3F">
        <w:rPr>
          <w:rFonts w:ascii="Times New Roman" w:hAnsi="Times New Roman"/>
          <w:sz w:val="24"/>
        </w:rPr>
        <w:t>Drepturile şi obligaţiile Partenerilor 2, 3, n</w:t>
      </w:r>
    </w:p>
    <w:p w14:paraId="0B485D52" w14:textId="77777777" w:rsidR="000C4D6F" w:rsidRPr="00955A3F" w:rsidRDefault="000C4D6F" w:rsidP="00D55BF1">
      <w:pPr>
        <w:pStyle w:val="Heading5"/>
        <w:jc w:val="left"/>
        <w:rPr>
          <w:rFonts w:ascii="Times New Roman" w:hAnsi="Times New Roman"/>
          <w:sz w:val="24"/>
        </w:rPr>
      </w:pPr>
      <w:r w:rsidRPr="00955A3F">
        <w:rPr>
          <w:rFonts w:ascii="Times New Roman" w:hAnsi="Times New Roman"/>
          <w:sz w:val="24"/>
        </w:rPr>
        <w:t>Drepturile Partenerilor 2, 3, n</w:t>
      </w:r>
    </w:p>
    <w:p w14:paraId="0B485D53" w14:textId="020C14A6" w:rsidR="000C4D6F" w:rsidRPr="00955A3F" w:rsidRDefault="000C4D6F" w:rsidP="00B71931">
      <w:pPr>
        <w:pStyle w:val="Heading5"/>
        <w:numPr>
          <w:ilvl w:val="1"/>
          <w:numId w:val="20"/>
        </w:numPr>
        <w:spacing w:before="120" w:after="120"/>
        <w:jc w:val="both"/>
        <w:rPr>
          <w:rFonts w:ascii="Times New Roman" w:hAnsi="Times New Roman"/>
          <w:b w:val="0"/>
          <w:bCs w:val="0"/>
          <w:sz w:val="24"/>
        </w:rPr>
      </w:pPr>
      <w:r w:rsidRPr="00955A3F">
        <w:rPr>
          <w:rFonts w:ascii="Times New Roman" w:hAnsi="Times New Roman"/>
          <w:b w:val="0"/>
          <w:bCs w:val="0"/>
          <w:sz w:val="24"/>
        </w:rPr>
        <w:t>Cheltuielile angajate de Partenerii 2, 3, n, sunt eligibile în acelaşi fel ca şi cheltuielile angajate de către liderul de parteneriat corespunzător activității/activităților proprii din proiect.</w:t>
      </w:r>
      <w:r w:rsidR="001E5A2A" w:rsidRPr="00955A3F">
        <w:rPr>
          <w:rFonts w:ascii="Times New Roman" w:hAnsi="Times New Roman"/>
          <w:b w:val="0"/>
          <w:bCs w:val="0"/>
          <w:sz w:val="24"/>
        </w:rPr>
        <w:t xml:space="preserve"> </w:t>
      </w:r>
      <w:r w:rsidRPr="00955A3F">
        <w:rPr>
          <w:rFonts w:ascii="Times New Roman" w:hAnsi="Times New Roman"/>
          <w:b w:val="0"/>
          <w:bCs w:val="0"/>
          <w:sz w:val="24"/>
        </w:rPr>
        <w:t xml:space="preserve">Partenerii au dreptul, prin transfer de către </w:t>
      </w:r>
      <w:r w:rsidR="00E05EDC" w:rsidRPr="00955A3F">
        <w:rPr>
          <w:rFonts w:ascii="Times New Roman" w:hAnsi="Times New Roman"/>
          <w:b w:val="0"/>
          <w:bCs w:val="0"/>
          <w:sz w:val="24"/>
        </w:rPr>
        <w:t>ADR Nord-Ve</w:t>
      </w:r>
      <w:r w:rsidR="00201443" w:rsidRPr="00955A3F">
        <w:rPr>
          <w:rFonts w:ascii="Times New Roman" w:hAnsi="Times New Roman"/>
          <w:b w:val="0"/>
          <w:bCs w:val="0"/>
          <w:sz w:val="24"/>
        </w:rPr>
        <w:t>st</w:t>
      </w:r>
      <w:r w:rsidRPr="00955A3F">
        <w:rPr>
          <w:rFonts w:ascii="Times New Roman" w:hAnsi="Times New Roman"/>
          <w:b w:val="0"/>
          <w:bCs w:val="0"/>
          <w:sz w:val="24"/>
        </w:rPr>
        <w:t>, la fondurile obţinute din procesul de rambursare/plata  pentru cheltuielile angajate de către aceştia, care au fost certificate ca eligibile.</w:t>
      </w:r>
    </w:p>
    <w:p w14:paraId="0B485D54"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Partenerii au dreptul să fie consultaţi cu regularitate de către liderul de proiect, să fie informaţi despre progresul în implementarea proiectului şi să li se furnizeze, de către liderul departeneriat copii ale rapoartelor de progres şi financiare.</w:t>
      </w:r>
    </w:p>
    <w:p w14:paraId="0B485D55" w14:textId="7FEBC71B"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Partenerii au dreptul să fie consultaţi, de către liderul de parteneriat, în privinţa propunerilor pentru modificări importante ale proiectului (e.g. activităţi, parteneri etc.), înaintea solicitării aprobării de către </w:t>
      </w:r>
      <w:r w:rsidR="00EE1EAD" w:rsidRPr="00955A3F">
        <w:rPr>
          <w:rFonts w:ascii="Times New Roman" w:hAnsi="Times New Roman"/>
          <w:b w:val="0"/>
          <w:bCs w:val="0"/>
          <w:sz w:val="24"/>
        </w:rPr>
        <w:t>ADR Nord-Ve</w:t>
      </w:r>
      <w:r w:rsidR="00201443" w:rsidRPr="00955A3F">
        <w:rPr>
          <w:rFonts w:ascii="Times New Roman" w:hAnsi="Times New Roman"/>
          <w:b w:val="0"/>
          <w:bCs w:val="0"/>
          <w:sz w:val="24"/>
        </w:rPr>
        <w:t>st</w:t>
      </w:r>
      <w:r w:rsidRPr="00955A3F">
        <w:rPr>
          <w:rFonts w:ascii="Times New Roman" w:hAnsi="Times New Roman"/>
          <w:b w:val="0"/>
          <w:bCs w:val="0"/>
          <w:sz w:val="24"/>
        </w:rPr>
        <w:t>.</w:t>
      </w:r>
    </w:p>
    <w:p w14:paraId="0B485D56" w14:textId="6621763C"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Partenerii sunt obligaţi să pună la dispoziţia liderului de parteneriat documentaţiile de atribuire elaborate în cadrul procedurii de atribuire a contractelor de </w:t>
      </w:r>
      <w:proofErr w:type="spellStart"/>
      <w:r w:rsidRPr="00955A3F">
        <w:rPr>
          <w:rFonts w:ascii="Times New Roman" w:hAnsi="Times New Roman"/>
          <w:b w:val="0"/>
          <w:bCs w:val="0"/>
          <w:sz w:val="24"/>
        </w:rPr>
        <w:t>achiziţie</w:t>
      </w:r>
      <w:proofErr w:type="spellEnd"/>
      <w:r w:rsidR="00911F04" w:rsidRPr="00955A3F">
        <w:rPr>
          <w:rFonts w:ascii="Times New Roman" w:hAnsi="Times New Roman"/>
          <w:b w:val="0"/>
          <w:bCs w:val="0"/>
          <w:sz w:val="24"/>
        </w:rPr>
        <w:t>/</w:t>
      </w:r>
      <w:proofErr w:type="spellStart"/>
      <w:r w:rsidR="00911F04" w:rsidRPr="00955A3F">
        <w:rPr>
          <w:rFonts w:ascii="Times New Roman" w:hAnsi="Times New Roman"/>
          <w:b w:val="0"/>
          <w:bCs w:val="0"/>
          <w:sz w:val="24"/>
        </w:rPr>
        <w:t>achizitie</w:t>
      </w:r>
      <w:proofErr w:type="spellEnd"/>
      <w:r w:rsidR="00911F04" w:rsidRPr="00955A3F">
        <w:rPr>
          <w:rFonts w:ascii="Times New Roman" w:hAnsi="Times New Roman"/>
          <w:b w:val="0"/>
          <w:bCs w:val="0"/>
          <w:sz w:val="24"/>
        </w:rPr>
        <w:t xml:space="preserve"> publica</w:t>
      </w:r>
      <w:r w:rsidRPr="00955A3F">
        <w:rPr>
          <w:rFonts w:ascii="Times New Roman" w:hAnsi="Times New Roman"/>
          <w:b w:val="0"/>
          <w:bCs w:val="0"/>
          <w:sz w:val="24"/>
        </w:rPr>
        <w:t>, spre verificare.</w:t>
      </w:r>
    </w:p>
    <w:p w14:paraId="0B485D57" w14:textId="502453E8"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Partenerii sunt obligaţi să transmită copii conforme cu originalul după documentaţiile complete de atribuire elaborate în cadrul procedurii de atribuire a contractelor de </w:t>
      </w:r>
      <w:proofErr w:type="spellStart"/>
      <w:r w:rsidRPr="00955A3F">
        <w:rPr>
          <w:rFonts w:ascii="Times New Roman" w:hAnsi="Times New Roman"/>
          <w:b w:val="0"/>
          <w:bCs w:val="0"/>
          <w:sz w:val="24"/>
        </w:rPr>
        <w:t>achiziţie</w:t>
      </w:r>
      <w:proofErr w:type="spellEnd"/>
      <w:r w:rsidR="00911F04" w:rsidRPr="00955A3F">
        <w:rPr>
          <w:rFonts w:ascii="Times New Roman" w:hAnsi="Times New Roman"/>
          <w:b w:val="0"/>
          <w:bCs w:val="0"/>
          <w:sz w:val="24"/>
        </w:rPr>
        <w:t>/</w:t>
      </w:r>
      <w:proofErr w:type="spellStart"/>
      <w:r w:rsidR="00911F04" w:rsidRPr="00955A3F">
        <w:rPr>
          <w:rFonts w:ascii="Times New Roman" w:hAnsi="Times New Roman"/>
          <w:b w:val="0"/>
          <w:bCs w:val="0"/>
          <w:sz w:val="24"/>
        </w:rPr>
        <w:t>achizitie</w:t>
      </w:r>
      <w:proofErr w:type="spellEnd"/>
      <w:r w:rsidR="00911F04" w:rsidRPr="00955A3F">
        <w:rPr>
          <w:rFonts w:ascii="Times New Roman" w:hAnsi="Times New Roman"/>
          <w:b w:val="0"/>
          <w:bCs w:val="0"/>
          <w:sz w:val="24"/>
        </w:rPr>
        <w:t xml:space="preserve"> publica</w:t>
      </w:r>
      <w:r w:rsidRPr="00955A3F">
        <w:rPr>
          <w:rFonts w:ascii="Times New Roman" w:hAnsi="Times New Roman"/>
          <w:b w:val="0"/>
          <w:bCs w:val="0"/>
          <w:sz w:val="24"/>
        </w:rPr>
        <w:t>, în scopul elaborării cererilor de rambursare/plată.</w:t>
      </w:r>
    </w:p>
    <w:p w14:paraId="0B485D58"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Partenerii sunt obligaţi să transmită copii conforme cu originalul după documentele justificative, în scopul elaborării cererilor de rambursare/plată </w:t>
      </w:r>
    </w:p>
    <w:p w14:paraId="0B485D59" w14:textId="07C08E2E"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Partenerii vor înainta liderului de parteneriat cererile de rambursare/plată, împreună cu documentele justificative, dosarele </w:t>
      </w:r>
      <w:proofErr w:type="spellStart"/>
      <w:r w:rsidRPr="00955A3F">
        <w:rPr>
          <w:rFonts w:ascii="Times New Roman" w:hAnsi="Times New Roman"/>
          <w:b w:val="0"/>
          <w:bCs w:val="0"/>
          <w:sz w:val="24"/>
        </w:rPr>
        <w:t>achizitiilor</w:t>
      </w:r>
      <w:proofErr w:type="spellEnd"/>
      <w:r w:rsidR="00911F04" w:rsidRPr="00955A3F">
        <w:rPr>
          <w:rFonts w:ascii="Times New Roman" w:hAnsi="Times New Roman"/>
          <w:b w:val="0"/>
          <w:bCs w:val="0"/>
          <w:sz w:val="24"/>
        </w:rPr>
        <w:t>/</w:t>
      </w:r>
      <w:proofErr w:type="spellStart"/>
      <w:r w:rsidR="00911F04" w:rsidRPr="00955A3F">
        <w:rPr>
          <w:rFonts w:ascii="Times New Roman" w:hAnsi="Times New Roman"/>
          <w:b w:val="0"/>
          <w:bCs w:val="0"/>
          <w:sz w:val="24"/>
        </w:rPr>
        <w:t>achizitiilor</w:t>
      </w:r>
      <w:proofErr w:type="spellEnd"/>
      <w:r w:rsidR="00911F04" w:rsidRPr="00955A3F">
        <w:rPr>
          <w:rFonts w:ascii="Times New Roman" w:hAnsi="Times New Roman"/>
          <w:b w:val="0"/>
          <w:bCs w:val="0"/>
          <w:sz w:val="24"/>
        </w:rPr>
        <w:t xml:space="preserve"> publice</w:t>
      </w:r>
      <w:r w:rsidRPr="00955A3F">
        <w:rPr>
          <w:rFonts w:ascii="Times New Roman" w:hAnsi="Times New Roman"/>
          <w:b w:val="0"/>
          <w:bCs w:val="0"/>
          <w:sz w:val="24"/>
        </w:rPr>
        <w:t>, rapoartele de progres etc., conform activității/activităților proprii din proiect.</w:t>
      </w:r>
    </w:p>
    <w:p w14:paraId="0B485D5A" w14:textId="48895071"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Partenerii sunt obligaţi să furnizeze orice informaţii de natură tehnică sau financiară legate de proiect, solicitate de către </w:t>
      </w:r>
      <w:r w:rsidR="00253A26" w:rsidRPr="00955A3F">
        <w:rPr>
          <w:rFonts w:ascii="Times New Roman" w:hAnsi="Times New Roman"/>
          <w:b w:val="0"/>
          <w:bCs w:val="0"/>
          <w:sz w:val="24"/>
        </w:rPr>
        <w:t>ADR Nord-Ve</w:t>
      </w:r>
      <w:r w:rsidR="00201443" w:rsidRPr="00955A3F">
        <w:rPr>
          <w:rFonts w:ascii="Times New Roman" w:hAnsi="Times New Roman"/>
          <w:b w:val="0"/>
          <w:bCs w:val="0"/>
          <w:sz w:val="24"/>
        </w:rPr>
        <w:t>st</w:t>
      </w:r>
      <w:r w:rsidRPr="00955A3F">
        <w:rPr>
          <w:rFonts w:ascii="Times New Roman" w:hAnsi="Times New Roman"/>
          <w:b w:val="0"/>
          <w:bCs w:val="0"/>
          <w:sz w:val="24"/>
        </w:rPr>
        <w:t xml:space="preserve">, Autoritatea de Plată/Certificare, Autoritatea de Audit, Comisia Europeană sau orice alt organism abilitat să verifice sau să realizeze auditul asupra modului de implementare a proiectelor cofinanţate din instrumente structurale. </w:t>
      </w:r>
    </w:p>
    <w:p w14:paraId="0B485D5B"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lastRenderedPageBreak/>
        <w:t>Partenerii sunt obligaţi să furnizeze liderului de parteneriat orice informaţii sau documente privind implementarea proiectului, în scopul elaborării rapoartelor de progres.</w:t>
      </w:r>
    </w:p>
    <w:p w14:paraId="0B485D5C"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Partenerii sunt obligați să deschidă conturi bancare dedicate proiectului, în conformitate cu prevederile legale în materie în vigoare.</w:t>
      </w:r>
    </w:p>
    <w:p w14:paraId="0B485D5D" w14:textId="77777777" w:rsidR="000C4D6F" w:rsidRPr="00955A3F" w:rsidRDefault="000C4D6F" w:rsidP="00B71931">
      <w:pPr>
        <w:pStyle w:val="Heading5"/>
        <w:numPr>
          <w:ilvl w:val="1"/>
          <w:numId w:val="16"/>
        </w:numPr>
        <w:spacing w:before="120" w:after="120"/>
        <w:jc w:val="both"/>
        <w:rPr>
          <w:rFonts w:ascii="Times New Roman" w:hAnsi="Times New Roman"/>
          <w:sz w:val="24"/>
        </w:rPr>
      </w:pPr>
      <w:r w:rsidRPr="00955A3F">
        <w:rPr>
          <w:rFonts w:ascii="Times New Roman" w:hAnsi="Times New Roman"/>
          <w:b w:val="0"/>
          <w:bCs w:val="0"/>
          <w:sz w:val="24"/>
        </w:rPr>
        <w:t>Partenerii sunt obligați să țină o evidență contabilă distinctă a Proiectului, utilizând conturi analitice dedicate pentru reflectarea tuturor operațiunilor referitoare la implementarea Proiectului, în conformitate cu dispozițiile legale.</w:t>
      </w:r>
    </w:p>
    <w:p w14:paraId="0B485D5E"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Partenerii sunt obligați să pună la dispoziția auditorului financiar independent si autorizat în condițiile legii toate documentele si/sau informațiile solicitate si să asigure toate condițiile pentru verificarea cheltuielilor de către acesta.</w:t>
      </w:r>
    </w:p>
    <w:p w14:paraId="0B485D5F" w14:textId="10766ED0"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w:t>
      </w:r>
      <w:r w:rsidR="00C25446" w:rsidRPr="00955A3F">
        <w:rPr>
          <w:rFonts w:ascii="Times New Roman" w:hAnsi="Times New Roman"/>
          <w:b w:val="0"/>
          <w:bCs w:val="0"/>
          <w:sz w:val="24"/>
        </w:rPr>
        <w:t>acordare a sprijinului financiar</w:t>
      </w:r>
      <w:r w:rsidRPr="00955A3F">
        <w:rPr>
          <w:rFonts w:ascii="Times New Roman" w:hAnsi="Times New Roman"/>
          <w:b w:val="0"/>
          <w:bCs w:val="0"/>
          <w:sz w:val="24"/>
        </w:rPr>
        <w:t>.</w:t>
      </w:r>
    </w:p>
    <w:p w14:paraId="0B485D60"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În cazul unui prejudiciu, partenerul din vina căruia a fost cauzat prejudiciul răspunde solidar cu liderul de proiect.    </w:t>
      </w:r>
    </w:p>
    <w:p w14:paraId="0B485D61"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Pentru neregulile identificate în cadrul proiectului, notificările și titlurile de creanță se emit pe numele liderului de parteneriat/partenerului care a efectuat cheltuielile afectate de nereguli, conform legislației în vigoare.</w:t>
      </w:r>
    </w:p>
    <w:p w14:paraId="0B485D62"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Partenerii pe numele cărora a fost emis titlul de creanță au obligația restituirii sumelor cuprinse în acestea și asigurarea din resurse proprii a contravalorii acestora.</w:t>
      </w:r>
    </w:p>
    <w:p w14:paraId="0B485D63" w14:textId="77777777"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 În cazul rezilierii/revocării contractului/ordinului de finanțare, liderul de parteneriat și partenerii răspund în solidar pentru restituirea sumelor acordate pentru proiect.</w:t>
      </w:r>
    </w:p>
    <w:p w14:paraId="0B485D64" w14:textId="2AB62BC0" w:rsidR="000C4D6F" w:rsidRPr="00955A3F" w:rsidRDefault="000C4D6F"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Partenerul este ținut de respectarea de către liderul de parteneriat a termenului de restituire menționat în decizia de reziliere a sumelor solicitate de </w:t>
      </w:r>
      <w:r w:rsidR="00253A26" w:rsidRPr="00955A3F">
        <w:rPr>
          <w:rFonts w:ascii="Times New Roman" w:hAnsi="Times New Roman"/>
          <w:b w:val="0"/>
          <w:bCs w:val="0"/>
          <w:sz w:val="24"/>
        </w:rPr>
        <w:t>ADR Nord-Ve</w:t>
      </w:r>
      <w:r w:rsidR="00201443" w:rsidRPr="00955A3F">
        <w:rPr>
          <w:rFonts w:ascii="Times New Roman" w:hAnsi="Times New Roman"/>
          <w:b w:val="0"/>
          <w:bCs w:val="0"/>
          <w:sz w:val="24"/>
        </w:rPr>
        <w:t>st</w:t>
      </w:r>
      <w:r w:rsidRPr="00955A3F">
        <w:rPr>
          <w:rFonts w:ascii="Times New Roman" w:hAnsi="Times New Roman"/>
          <w:b w:val="0"/>
          <w:bCs w:val="0"/>
          <w:sz w:val="24"/>
        </w:rPr>
        <w:t>.</w:t>
      </w:r>
    </w:p>
    <w:p w14:paraId="0B485D6B" w14:textId="77777777" w:rsidR="00177BDF" w:rsidRPr="00955A3F" w:rsidRDefault="00177BDF" w:rsidP="00177BDF">
      <w:pPr>
        <w:rPr>
          <w:rFonts w:ascii="Times New Roman" w:hAnsi="Times New Roman"/>
          <w:sz w:val="24"/>
        </w:rPr>
      </w:pPr>
    </w:p>
    <w:p w14:paraId="0B485D6C" w14:textId="52E53DCC" w:rsidR="00177BDF" w:rsidRPr="00955A3F" w:rsidRDefault="003F3D2D" w:rsidP="003F3D2D">
      <w:pPr>
        <w:pStyle w:val="Heading5"/>
        <w:spacing w:before="120" w:after="120"/>
        <w:jc w:val="left"/>
        <w:rPr>
          <w:rFonts w:ascii="Times New Roman" w:hAnsi="Times New Roman"/>
          <w:sz w:val="24"/>
        </w:rPr>
      </w:pPr>
      <w:r w:rsidRPr="00955A3F">
        <w:rPr>
          <w:rFonts w:ascii="Times New Roman" w:hAnsi="Times New Roman"/>
          <w:sz w:val="24"/>
        </w:rPr>
        <w:t xml:space="preserve">Art. 9. </w:t>
      </w:r>
      <w:r w:rsidR="00177BDF" w:rsidRPr="00955A3F">
        <w:rPr>
          <w:rFonts w:ascii="Times New Roman" w:hAnsi="Times New Roman"/>
          <w:sz w:val="24"/>
        </w:rPr>
        <w:t>Achiziții publice</w:t>
      </w:r>
      <w:r w:rsidR="00911F04" w:rsidRPr="00955A3F">
        <w:rPr>
          <w:rFonts w:ascii="Times New Roman" w:hAnsi="Times New Roman"/>
          <w:sz w:val="24"/>
        </w:rPr>
        <w:t xml:space="preserve"> / </w:t>
      </w:r>
      <w:proofErr w:type="spellStart"/>
      <w:r w:rsidR="00911F04" w:rsidRPr="00955A3F">
        <w:rPr>
          <w:rFonts w:ascii="Times New Roman" w:hAnsi="Times New Roman"/>
          <w:sz w:val="24"/>
        </w:rPr>
        <w:t>Achizitii</w:t>
      </w:r>
      <w:proofErr w:type="spellEnd"/>
    </w:p>
    <w:p w14:paraId="0B485D6D" w14:textId="2DC91DCE" w:rsidR="00177BDF" w:rsidRPr="00955A3F" w:rsidRDefault="00177BDF" w:rsidP="00B71931">
      <w:pPr>
        <w:pStyle w:val="Heading5"/>
        <w:numPr>
          <w:ilvl w:val="1"/>
          <w:numId w:val="21"/>
        </w:numPr>
        <w:spacing w:before="120" w:after="120"/>
        <w:jc w:val="both"/>
        <w:rPr>
          <w:rFonts w:ascii="Times New Roman" w:hAnsi="Times New Roman"/>
          <w:b w:val="0"/>
          <w:bCs w:val="0"/>
          <w:sz w:val="24"/>
        </w:rPr>
      </w:pPr>
      <w:r w:rsidRPr="00955A3F">
        <w:rPr>
          <w:rFonts w:ascii="Times New Roman" w:hAnsi="Times New Roman"/>
          <w:b w:val="0"/>
          <w:bCs w:val="0"/>
          <w:sz w:val="24"/>
        </w:rPr>
        <w:t>Achizițiile</w:t>
      </w:r>
      <w:r w:rsidR="000F0B1E" w:rsidRPr="00955A3F">
        <w:rPr>
          <w:rFonts w:ascii="Times New Roman" w:hAnsi="Times New Roman"/>
          <w:b w:val="0"/>
          <w:bCs w:val="0"/>
          <w:sz w:val="24"/>
        </w:rPr>
        <w:t>/</w:t>
      </w:r>
      <w:proofErr w:type="spellStart"/>
      <w:r w:rsidR="000F0B1E" w:rsidRPr="00955A3F">
        <w:rPr>
          <w:rFonts w:ascii="Times New Roman" w:hAnsi="Times New Roman"/>
          <w:b w:val="0"/>
          <w:bCs w:val="0"/>
          <w:sz w:val="24"/>
        </w:rPr>
        <w:t>achizitiile</w:t>
      </w:r>
      <w:proofErr w:type="spellEnd"/>
      <w:r w:rsidR="000F0B1E" w:rsidRPr="00955A3F">
        <w:rPr>
          <w:rFonts w:ascii="Times New Roman" w:hAnsi="Times New Roman"/>
          <w:b w:val="0"/>
          <w:bCs w:val="0"/>
          <w:sz w:val="24"/>
        </w:rPr>
        <w:t xml:space="preserve"> publice</w:t>
      </w:r>
      <w:r w:rsidRPr="00955A3F">
        <w:rPr>
          <w:rFonts w:ascii="Times New Roman" w:hAnsi="Times New Roman"/>
          <w:b w:val="0"/>
          <w:bCs w:val="0"/>
          <w:sz w:val="24"/>
        </w:rPr>
        <w:t xml:space="preserve"> în cadrul proiectului vor fi reali</w:t>
      </w:r>
      <w:r w:rsidR="000A2DA8" w:rsidRPr="00955A3F">
        <w:rPr>
          <w:rFonts w:ascii="Times New Roman" w:hAnsi="Times New Roman"/>
          <w:b w:val="0"/>
          <w:bCs w:val="0"/>
          <w:sz w:val="24"/>
        </w:rPr>
        <w:t>z</w:t>
      </w:r>
      <w:r w:rsidRPr="00955A3F">
        <w:rPr>
          <w:rFonts w:ascii="Times New Roman" w:hAnsi="Times New Roman"/>
          <w:b w:val="0"/>
          <w:bCs w:val="0"/>
          <w:sz w:val="24"/>
        </w:rPr>
        <w:t xml:space="preserve">ate de către membrii parteneriatului, cu respectarea legislației în vigoare, a condițiilor contractului </w:t>
      </w:r>
      <w:r w:rsidR="00C25446" w:rsidRPr="00955A3F">
        <w:rPr>
          <w:rFonts w:ascii="Times New Roman" w:hAnsi="Times New Roman"/>
          <w:b w:val="0"/>
          <w:bCs w:val="0"/>
          <w:sz w:val="24"/>
        </w:rPr>
        <w:t xml:space="preserve">de acordare a sprijinului financiar </w:t>
      </w:r>
      <w:r w:rsidRPr="00955A3F">
        <w:rPr>
          <w:rFonts w:ascii="Times New Roman" w:hAnsi="Times New Roman"/>
          <w:b w:val="0"/>
          <w:bCs w:val="0"/>
          <w:sz w:val="24"/>
        </w:rPr>
        <w:t xml:space="preserve">și a instrucțiunilor emise de </w:t>
      </w:r>
      <w:r w:rsidR="00F81C97" w:rsidRPr="00955A3F">
        <w:rPr>
          <w:rFonts w:ascii="Times New Roman" w:hAnsi="Times New Roman"/>
          <w:b w:val="0"/>
          <w:bCs w:val="0"/>
          <w:sz w:val="24"/>
        </w:rPr>
        <w:t>ADR Nord-Ve</w:t>
      </w:r>
      <w:r w:rsidR="00201443" w:rsidRPr="00955A3F">
        <w:rPr>
          <w:rFonts w:ascii="Times New Roman" w:hAnsi="Times New Roman"/>
          <w:b w:val="0"/>
          <w:bCs w:val="0"/>
          <w:sz w:val="24"/>
        </w:rPr>
        <w:t xml:space="preserve">st </w:t>
      </w:r>
      <w:r w:rsidRPr="00955A3F">
        <w:rPr>
          <w:rFonts w:ascii="Times New Roman" w:hAnsi="Times New Roman"/>
          <w:b w:val="0"/>
          <w:bCs w:val="0"/>
          <w:sz w:val="24"/>
        </w:rPr>
        <w:t>și/sau alt</w:t>
      </w:r>
      <w:r w:rsidR="000A2DA8" w:rsidRPr="00955A3F">
        <w:rPr>
          <w:rFonts w:ascii="Times New Roman" w:hAnsi="Times New Roman"/>
          <w:b w:val="0"/>
          <w:bCs w:val="0"/>
          <w:sz w:val="24"/>
        </w:rPr>
        <w:t>e organ</w:t>
      </w:r>
      <w:r w:rsidRPr="00955A3F">
        <w:rPr>
          <w:rFonts w:ascii="Times New Roman" w:hAnsi="Times New Roman"/>
          <w:b w:val="0"/>
          <w:bCs w:val="0"/>
          <w:sz w:val="24"/>
        </w:rPr>
        <w:t>isme abilitate.</w:t>
      </w:r>
    </w:p>
    <w:p w14:paraId="1B1970DE" w14:textId="77777777" w:rsidR="00DF1B23" w:rsidRPr="00955A3F" w:rsidRDefault="00DF1B23" w:rsidP="00DF1B23"/>
    <w:p w14:paraId="6ACA58DE" w14:textId="439F9749" w:rsidR="003F3D2D" w:rsidRPr="00955A3F" w:rsidRDefault="003F3D2D" w:rsidP="003F3D2D">
      <w:pPr>
        <w:pStyle w:val="Heading5"/>
        <w:spacing w:before="120" w:after="120" w:line="276" w:lineRule="auto"/>
        <w:jc w:val="left"/>
        <w:rPr>
          <w:rFonts w:ascii="Times New Roman" w:hAnsi="Times New Roman"/>
          <w:sz w:val="24"/>
        </w:rPr>
      </w:pPr>
      <w:r w:rsidRPr="00955A3F">
        <w:rPr>
          <w:rFonts w:ascii="Times New Roman" w:hAnsi="Times New Roman"/>
          <w:sz w:val="24"/>
        </w:rPr>
        <w:t>Art. 10. Confidențialitate</w:t>
      </w:r>
    </w:p>
    <w:p w14:paraId="6FC02000" w14:textId="20483C06" w:rsidR="003F3D2D" w:rsidRPr="00955A3F" w:rsidRDefault="003F3D2D" w:rsidP="00B71931">
      <w:pPr>
        <w:pStyle w:val="ListParagraph"/>
        <w:numPr>
          <w:ilvl w:val="1"/>
          <w:numId w:val="17"/>
        </w:numPr>
        <w:spacing w:after="0" w:line="276" w:lineRule="auto"/>
        <w:contextualSpacing/>
      </w:pPr>
      <w:r w:rsidRPr="00955A3F">
        <w:t xml:space="preserve">Partenerii convin să păstreze în strictă confidenţialitate informaţiile primite în cadrul şi pe parcursul implementării proiectului şi sunt de acord să prevină orice utilizare sau divulgare </w:t>
      </w:r>
      <w:r w:rsidRPr="00955A3F">
        <w:lastRenderedPageBreak/>
        <w:t>neautorizată a unor astfel de informaţii. Partenerii înțeleg să utilizeze informaţiile confidenţiale doar în scopul de a-şi îndeplini obligaţiile din prezentul Acord de Parteneriat.</w:t>
      </w:r>
    </w:p>
    <w:p w14:paraId="1C021B4A" w14:textId="77777777" w:rsidR="003407C8" w:rsidRPr="00955A3F" w:rsidRDefault="003407C8" w:rsidP="003407C8">
      <w:pPr>
        <w:pStyle w:val="ListParagraph"/>
        <w:spacing w:after="0" w:line="276" w:lineRule="auto"/>
        <w:ind w:left="576"/>
        <w:contextualSpacing/>
      </w:pPr>
    </w:p>
    <w:p w14:paraId="38989ACF" w14:textId="77777777" w:rsidR="003F3D2D" w:rsidRPr="00955A3F" w:rsidRDefault="003F3D2D" w:rsidP="00B71931">
      <w:pPr>
        <w:pStyle w:val="ListParagraph"/>
        <w:numPr>
          <w:ilvl w:val="1"/>
          <w:numId w:val="17"/>
        </w:numPr>
        <w:spacing w:after="0" w:line="276" w:lineRule="auto"/>
        <w:contextualSpacing/>
        <w:rPr>
          <w:szCs w:val="24"/>
        </w:rPr>
      </w:pPr>
      <w:r w:rsidRPr="00955A3F">
        <w:rPr>
          <w:szCs w:val="24"/>
        </w:rPr>
        <w:t>Ca excepție de la paragraful (1), următoarele elemente nu vor avea caracter confidențial:</w:t>
      </w:r>
    </w:p>
    <w:p w14:paraId="5177C5F3" w14:textId="77777777" w:rsidR="003F3D2D" w:rsidRPr="00955A3F" w:rsidRDefault="003F3D2D" w:rsidP="00B71931">
      <w:pPr>
        <w:pStyle w:val="ListParagraph"/>
        <w:numPr>
          <w:ilvl w:val="0"/>
          <w:numId w:val="18"/>
        </w:numPr>
        <w:spacing w:after="200" w:line="276" w:lineRule="auto"/>
        <w:contextualSpacing/>
        <w:rPr>
          <w:szCs w:val="24"/>
        </w:rPr>
      </w:pPr>
      <w:r w:rsidRPr="00955A3F">
        <w:rPr>
          <w:szCs w:val="24"/>
        </w:rPr>
        <w:t>Denumirea proiectului, denumirea completă a beneficiarului (lider de parteneriat și parteneri), data de începere și cea de finalizare ale proiectului, datele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7AF1D171" w14:textId="77777777" w:rsidR="003F3D2D" w:rsidRPr="00955A3F" w:rsidRDefault="003F3D2D" w:rsidP="00B71931">
      <w:pPr>
        <w:pStyle w:val="ListParagraph"/>
        <w:numPr>
          <w:ilvl w:val="0"/>
          <w:numId w:val="18"/>
        </w:numPr>
        <w:spacing w:after="200" w:line="276" w:lineRule="auto"/>
        <w:contextualSpacing/>
        <w:rPr>
          <w:szCs w:val="24"/>
        </w:rPr>
      </w:pPr>
      <w:r w:rsidRPr="00955A3F">
        <w:rPr>
          <w:szCs w:val="24"/>
        </w:rPr>
        <w:t>valoarea totală a finanțării nerambursabile acordate și intensitatea sprijinului, exprimate atât ca sumă concretă, cât și ca procent din totalul cheltuielilor eligibile ale proiectului, precum și valoarea plăților efectuate;</w:t>
      </w:r>
    </w:p>
    <w:p w14:paraId="29FCD7E9" w14:textId="77777777" w:rsidR="003F3D2D" w:rsidRPr="00955A3F" w:rsidRDefault="003F3D2D" w:rsidP="00B71931">
      <w:pPr>
        <w:pStyle w:val="ListParagraph"/>
        <w:numPr>
          <w:ilvl w:val="0"/>
          <w:numId w:val="18"/>
        </w:numPr>
        <w:spacing w:after="200" w:line="276" w:lineRule="auto"/>
        <w:contextualSpacing/>
        <w:rPr>
          <w:szCs w:val="24"/>
        </w:rPr>
      </w:pPr>
      <w:r w:rsidRPr="00955A3F">
        <w:rPr>
          <w:szCs w:val="24"/>
        </w:rPr>
        <w:t>dimensiunea și caracteristicile grupului țintă;</w:t>
      </w:r>
    </w:p>
    <w:p w14:paraId="63F3C2DC" w14:textId="77777777" w:rsidR="003F3D2D" w:rsidRPr="00955A3F" w:rsidRDefault="003F3D2D" w:rsidP="00B71931">
      <w:pPr>
        <w:pStyle w:val="ListParagraph"/>
        <w:numPr>
          <w:ilvl w:val="0"/>
          <w:numId w:val="18"/>
        </w:numPr>
        <w:spacing w:after="200" w:line="276" w:lineRule="auto"/>
        <w:contextualSpacing/>
        <w:rPr>
          <w:szCs w:val="24"/>
        </w:rPr>
      </w:pPr>
      <w:r w:rsidRPr="00955A3F">
        <w:rPr>
          <w:szCs w:val="24"/>
        </w:rPr>
        <w:t>informații privind resursele umane din cadrul proiectului: nume, denumirea postului, timpul de lucru;</w:t>
      </w:r>
    </w:p>
    <w:p w14:paraId="19875B20" w14:textId="77777777" w:rsidR="003F3D2D" w:rsidRPr="00955A3F" w:rsidRDefault="003F3D2D" w:rsidP="00B71931">
      <w:pPr>
        <w:pStyle w:val="ListParagraph"/>
        <w:numPr>
          <w:ilvl w:val="0"/>
          <w:numId w:val="18"/>
        </w:numPr>
        <w:spacing w:after="200" w:line="276" w:lineRule="auto"/>
        <w:contextualSpacing/>
        <w:rPr>
          <w:szCs w:val="24"/>
        </w:rPr>
      </w:pPr>
      <w:r w:rsidRPr="00955A3F">
        <w:rPr>
          <w:szCs w:val="24"/>
        </w:rPr>
        <w:t>rezultatele estimate și cele realizate ale proiectului, atât cele corespunzătoare obiectivelor, cât și cele corespunzătoare activităților, cu referire la indicatorii stabiliți;</w:t>
      </w:r>
    </w:p>
    <w:p w14:paraId="78BF8EFF" w14:textId="77777777" w:rsidR="003F3D2D" w:rsidRPr="00955A3F" w:rsidRDefault="003F3D2D" w:rsidP="00B71931">
      <w:pPr>
        <w:pStyle w:val="ListParagraph"/>
        <w:numPr>
          <w:ilvl w:val="0"/>
          <w:numId w:val="18"/>
        </w:numPr>
        <w:spacing w:after="200" w:line="276" w:lineRule="auto"/>
        <w:contextualSpacing/>
        <w:rPr>
          <w:szCs w:val="24"/>
        </w:rPr>
      </w:pPr>
      <w:r w:rsidRPr="00955A3F">
        <w:rPr>
          <w:szCs w:val="24"/>
        </w:rPr>
        <w:t>denumirea furnizorilor de produse, prestatorilor de servicii și executanților de lucrări contractați în cadrul proiectului, precum și obiectul contractului, valoarea acestuia și plățile efectuate;</w:t>
      </w:r>
    </w:p>
    <w:p w14:paraId="67DDCB90" w14:textId="77777777" w:rsidR="003F3D2D" w:rsidRPr="00955A3F" w:rsidRDefault="003F3D2D" w:rsidP="00B71931">
      <w:pPr>
        <w:pStyle w:val="ListParagraph"/>
        <w:numPr>
          <w:ilvl w:val="0"/>
          <w:numId w:val="18"/>
        </w:numPr>
        <w:spacing w:after="200" w:line="276" w:lineRule="auto"/>
        <w:contextualSpacing/>
        <w:rPr>
          <w:szCs w:val="24"/>
        </w:rPr>
      </w:pPr>
      <w:r w:rsidRPr="00955A3F">
        <w:rPr>
          <w:szCs w:val="24"/>
        </w:rPr>
        <w:t>elemente de sustenabilitate a rezultatelor proiectului – informații conform contractului de finanțare, respectiv conform condițiilor prevăzute în art. 71 din Regulamentul CE 1303/2013.</w:t>
      </w:r>
    </w:p>
    <w:p w14:paraId="17DD9923" w14:textId="77777777" w:rsidR="003407C8" w:rsidRPr="00955A3F" w:rsidRDefault="003407C8" w:rsidP="003407C8">
      <w:pPr>
        <w:pStyle w:val="ListParagraph"/>
        <w:spacing w:after="200" w:line="276" w:lineRule="auto"/>
        <w:contextualSpacing/>
        <w:rPr>
          <w:szCs w:val="24"/>
        </w:rPr>
      </w:pPr>
    </w:p>
    <w:p w14:paraId="42D74820" w14:textId="62B81AF5" w:rsidR="003F3D2D" w:rsidRPr="00955A3F" w:rsidRDefault="003F3D2D" w:rsidP="00B71931">
      <w:pPr>
        <w:pStyle w:val="ListParagraph"/>
        <w:numPr>
          <w:ilvl w:val="0"/>
          <w:numId w:val="22"/>
        </w:numPr>
        <w:spacing w:after="0" w:line="276" w:lineRule="auto"/>
        <w:contextualSpacing/>
      </w:pPr>
      <w:r w:rsidRPr="00955A3F">
        <w:t>Prezentul Acord de parteneriat reprezintă un acord ferm pentru parteneri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w:t>
      </w:r>
    </w:p>
    <w:p w14:paraId="57F6D448" w14:textId="77777777" w:rsidR="003F3D2D" w:rsidRPr="00955A3F" w:rsidRDefault="003F3D2D" w:rsidP="003F3D2D">
      <w:pPr>
        <w:jc w:val="both"/>
        <w:rPr>
          <w:rFonts w:ascii="Times New Roman" w:hAnsi="Times New Roman"/>
          <w:sz w:val="24"/>
        </w:rPr>
      </w:pPr>
    </w:p>
    <w:p w14:paraId="333AB422" w14:textId="0D4FF9EF" w:rsidR="003F3D2D" w:rsidRPr="00955A3F" w:rsidRDefault="003F3D2D" w:rsidP="003F3D2D">
      <w:pPr>
        <w:pStyle w:val="Heading5"/>
        <w:spacing w:before="120" w:after="120" w:line="276" w:lineRule="auto"/>
        <w:jc w:val="left"/>
        <w:rPr>
          <w:rFonts w:ascii="Times New Roman" w:hAnsi="Times New Roman"/>
          <w:sz w:val="24"/>
        </w:rPr>
      </w:pPr>
      <w:r w:rsidRPr="00955A3F">
        <w:rPr>
          <w:rFonts w:ascii="Times New Roman" w:hAnsi="Times New Roman"/>
          <w:sz w:val="24"/>
        </w:rPr>
        <w:t>Art. 11. Forța majoră</w:t>
      </w:r>
    </w:p>
    <w:p w14:paraId="6E1D5E5B" w14:textId="77777777" w:rsidR="003F3D2D" w:rsidRPr="00955A3F" w:rsidRDefault="003F3D2D" w:rsidP="003F3D2D">
      <w:pPr>
        <w:jc w:val="both"/>
        <w:rPr>
          <w:rFonts w:ascii="Times New Roman" w:hAnsi="Times New Roman"/>
          <w:sz w:val="24"/>
        </w:rPr>
      </w:pPr>
      <w:r w:rsidRPr="00955A3F">
        <w:rPr>
          <w:rFonts w:ascii="Times New Roman" w:hAnsi="Times New Roman"/>
          <w:sz w:val="24"/>
        </w:rPr>
        <w:t>(1)</w:t>
      </w:r>
      <w:r w:rsidRPr="00955A3F">
        <w:rPr>
          <w:rFonts w:ascii="Times New Roman" w:hAnsi="Times New Roman"/>
          <w:sz w:val="24"/>
        </w:rPr>
        <w:tab/>
        <w:t>Prin forță majoră se înțelege orice eveniment extern, imprevizibil, absolut invincibil și inevitabil intervenit după data semnării Acordului, care împiedică executarea în tot sau în parte a Acordului și care exonerează de răspundere partea care o invocă.</w:t>
      </w:r>
    </w:p>
    <w:p w14:paraId="77B9B95F" w14:textId="77777777" w:rsidR="003F3D2D" w:rsidRPr="00955A3F" w:rsidRDefault="003F3D2D" w:rsidP="003F3D2D">
      <w:pPr>
        <w:jc w:val="both"/>
        <w:rPr>
          <w:rFonts w:ascii="Times New Roman" w:hAnsi="Times New Roman"/>
          <w:sz w:val="24"/>
        </w:rPr>
      </w:pPr>
      <w:r w:rsidRPr="00955A3F">
        <w:rPr>
          <w:rFonts w:ascii="Times New Roman" w:hAnsi="Times New Roman"/>
          <w:sz w:val="24"/>
        </w:rPr>
        <w:t>(2)</w:t>
      </w:r>
      <w:r w:rsidRPr="00955A3F">
        <w:rPr>
          <w:rFonts w:ascii="Times New Roman" w:hAnsi="Times New Roman"/>
          <w:sz w:val="24"/>
        </w:rPr>
        <w:tab/>
        <w:t>Pot constitui cauze de forță majoră evenimente cum ar fi: calamitățile naturale (cutremure, inundații, alunecări de teren), război, revoluție, embargo, PANDEMIE.</w:t>
      </w:r>
    </w:p>
    <w:p w14:paraId="2B097C81" w14:textId="77777777" w:rsidR="003F3D2D" w:rsidRPr="00955A3F" w:rsidRDefault="003F3D2D" w:rsidP="003F3D2D">
      <w:pPr>
        <w:jc w:val="both"/>
        <w:rPr>
          <w:rFonts w:ascii="Times New Roman" w:hAnsi="Times New Roman"/>
          <w:sz w:val="24"/>
        </w:rPr>
      </w:pPr>
      <w:r w:rsidRPr="00955A3F">
        <w:rPr>
          <w:rFonts w:ascii="Times New Roman" w:hAnsi="Times New Roman"/>
          <w:sz w:val="24"/>
        </w:rPr>
        <w:lastRenderedPageBreak/>
        <w:t>(3)</w:t>
      </w:r>
      <w:r w:rsidRPr="00955A3F">
        <w:rPr>
          <w:rFonts w:ascii="Times New Roman" w:hAnsi="Times New Roman"/>
          <w:sz w:val="24"/>
        </w:rPr>
        <w:tab/>
        <w:t>Partea care invocă forța majoră are obligația de a notifica celeilalte părți cazul de forță majoră, în termen de 5 zile de la data apariției și de a dovedi existența situației de forță majoră în baza unui document eliberat sau emis de către autoritatea competentă, în termen de cel mult 15 zile de la data comunicării acestuia. De asemenea, are obligația de a comunica data încetării situației de forță majoră, în termen de 5 zile.</w:t>
      </w:r>
    </w:p>
    <w:p w14:paraId="25FA389B" w14:textId="77777777" w:rsidR="003F3D2D" w:rsidRPr="00955A3F" w:rsidRDefault="003F3D2D" w:rsidP="003F3D2D">
      <w:pPr>
        <w:jc w:val="both"/>
        <w:rPr>
          <w:rFonts w:ascii="Times New Roman" w:hAnsi="Times New Roman"/>
          <w:sz w:val="24"/>
        </w:rPr>
      </w:pPr>
      <w:r w:rsidRPr="00955A3F">
        <w:rPr>
          <w:rFonts w:ascii="Times New Roman" w:hAnsi="Times New Roman"/>
          <w:sz w:val="24"/>
        </w:rPr>
        <w:t>(4)</w:t>
      </w:r>
      <w:r w:rsidRPr="00955A3F">
        <w:rPr>
          <w:rFonts w:ascii="Times New Roman" w:hAnsi="Times New Roman"/>
          <w:sz w:val="24"/>
        </w:rPr>
        <w:tab/>
        <w:t>Părțile au obligația de a lua orice măsuri care le stau la dispoziție în vederea limitării consecințelor acțiunii de forță majoră.</w:t>
      </w:r>
    </w:p>
    <w:p w14:paraId="0B5A60B0" w14:textId="77777777" w:rsidR="003F3D2D" w:rsidRPr="00955A3F" w:rsidRDefault="003F3D2D" w:rsidP="003F3D2D">
      <w:pPr>
        <w:jc w:val="both"/>
        <w:rPr>
          <w:rFonts w:ascii="Times New Roman" w:hAnsi="Times New Roman"/>
          <w:sz w:val="24"/>
        </w:rPr>
      </w:pPr>
      <w:r w:rsidRPr="00955A3F">
        <w:rPr>
          <w:rFonts w:ascii="Times New Roman" w:hAnsi="Times New Roman"/>
          <w:sz w:val="24"/>
        </w:rPr>
        <w:t>(5)</w:t>
      </w:r>
      <w:r w:rsidRPr="00955A3F">
        <w:rPr>
          <w:rFonts w:ascii="Times New Roman" w:hAnsi="Times New Roman"/>
          <w:sz w:val="24"/>
        </w:rPr>
        <w:tab/>
        <w:t>Dacă partea care invocă forța majoră nu procedează la notificarea începerii și încetării cazului de forță majoră, în condițiile și termenele prevăzute, va suporta toate daunele provocate celeilalte părți prin lipsa de notificare.</w:t>
      </w:r>
    </w:p>
    <w:p w14:paraId="253BF344" w14:textId="77777777" w:rsidR="003F3D2D" w:rsidRPr="00955A3F" w:rsidRDefault="003F3D2D" w:rsidP="003F3D2D">
      <w:pPr>
        <w:jc w:val="both"/>
        <w:rPr>
          <w:rFonts w:ascii="Times New Roman" w:hAnsi="Times New Roman"/>
          <w:sz w:val="24"/>
        </w:rPr>
      </w:pPr>
      <w:r w:rsidRPr="00955A3F">
        <w:rPr>
          <w:rFonts w:ascii="Times New Roman" w:hAnsi="Times New Roman"/>
          <w:sz w:val="24"/>
        </w:rPr>
        <w:t>(6)</w:t>
      </w:r>
      <w:r w:rsidRPr="00955A3F">
        <w:rPr>
          <w:rFonts w:ascii="Times New Roman" w:hAnsi="Times New Roman"/>
          <w:sz w:val="24"/>
        </w:rPr>
        <w:tab/>
        <w:t>Executarea Acordului va fi suspendată de la data apariției cazului de forță majoră pe perioada de acțiune a acesteia, fără a prejudicia drepturile ce se cuvin părților.</w:t>
      </w:r>
    </w:p>
    <w:p w14:paraId="07F03B71" w14:textId="77777777" w:rsidR="003F3D2D" w:rsidRPr="00955A3F" w:rsidRDefault="003F3D2D" w:rsidP="003F3D2D">
      <w:pPr>
        <w:jc w:val="both"/>
        <w:rPr>
          <w:rFonts w:ascii="Times New Roman" w:hAnsi="Times New Roman"/>
          <w:bCs/>
          <w:sz w:val="24"/>
        </w:rPr>
      </w:pPr>
      <w:r w:rsidRPr="00955A3F">
        <w:rPr>
          <w:rFonts w:ascii="Times New Roman" w:hAnsi="Times New Roman"/>
          <w:sz w:val="24"/>
        </w:rPr>
        <w:t>(7)În cazul în care forța majoră și/sau efectele acesteia obligă la suspendarea executării prezentului Acord pe o perioadă mai mare de 3 luni, părțile se vor întâlni într-un termen de cel mult 10 zile de la expirarea acestei perioade, pentru a conveni asupra modului de continuare, modificare sau încetare a Acordului de parteneriat.</w:t>
      </w:r>
    </w:p>
    <w:p w14:paraId="0B485D6F" w14:textId="39DBF83C" w:rsidR="00177BDF" w:rsidRPr="00955A3F" w:rsidRDefault="00242F4F" w:rsidP="003F3D2D">
      <w:pPr>
        <w:pStyle w:val="Heading5"/>
        <w:spacing w:before="120" w:after="120"/>
        <w:jc w:val="left"/>
        <w:rPr>
          <w:rFonts w:ascii="Times New Roman" w:hAnsi="Times New Roman"/>
          <w:sz w:val="24"/>
        </w:rPr>
      </w:pPr>
      <w:r w:rsidRPr="00955A3F">
        <w:rPr>
          <w:rFonts w:ascii="Times New Roman" w:hAnsi="Times New Roman"/>
          <w:sz w:val="24"/>
        </w:rPr>
        <w:t>Art. 12</w:t>
      </w:r>
      <w:r w:rsidR="003F3D2D" w:rsidRPr="00955A3F">
        <w:rPr>
          <w:rFonts w:ascii="Times New Roman" w:hAnsi="Times New Roman"/>
          <w:sz w:val="24"/>
        </w:rPr>
        <w:t xml:space="preserve">. </w:t>
      </w:r>
      <w:proofErr w:type="spellStart"/>
      <w:r w:rsidR="000A2DA8" w:rsidRPr="00955A3F">
        <w:rPr>
          <w:rFonts w:ascii="Times New Roman" w:hAnsi="Times New Roman"/>
          <w:sz w:val="24"/>
        </w:rPr>
        <w:t>Mandare</w:t>
      </w:r>
      <w:proofErr w:type="spellEnd"/>
      <w:r w:rsidR="000A2DA8" w:rsidRPr="00955A3F">
        <w:rPr>
          <w:rFonts w:ascii="Times New Roman" w:hAnsi="Times New Roman"/>
          <w:sz w:val="24"/>
        </w:rPr>
        <w:t xml:space="preserve"> semnare contract </w:t>
      </w:r>
      <w:r w:rsidR="00C25446" w:rsidRPr="00955A3F">
        <w:rPr>
          <w:rFonts w:ascii="Times New Roman" w:hAnsi="Times New Roman"/>
          <w:sz w:val="24"/>
        </w:rPr>
        <w:t>de acordare a sprijinului financiar</w:t>
      </w:r>
    </w:p>
    <w:p w14:paraId="0B485D70" w14:textId="39D459A5" w:rsidR="00556B88" w:rsidRPr="00955A3F" w:rsidRDefault="000A2DA8" w:rsidP="00B71931">
      <w:pPr>
        <w:pStyle w:val="Heading5"/>
        <w:numPr>
          <w:ilvl w:val="1"/>
          <w:numId w:val="16"/>
        </w:numPr>
        <w:spacing w:before="120" w:after="120"/>
        <w:jc w:val="both"/>
        <w:rPr>
          <w:rFonts w:ascii="Times New Roman" w:hAnsi="Times New Roman"/>
          <w:b w:val="0"/>
          <w:bCs w:val="0"/>
          <w:sz w:val="24"/>
        </w:rPr>
      </w:pPr>
      <w:r w:rsidRPr="00955A3F">
        <w:rPr>
          <w:rFonts w:ascii="Times New Roman" w:hAnsi="Times New Roman"/>
          <w:b w:val="0"/>
          <w:bCs w:val="0"/>
          <w:sz w:val="24"/>
        </w:rPr>
        <w:t xml:space="preserve">Prin prezentul acord, mandatez în mod expres ca reprezentantul legal al liderul de parteneriat, în persoana dl/ ui ........................, identificat cu  CI, seri........, nr. ............CNP.............. să semneze contractul de </w:t>
      </w:r>
      <w:r w:rsidR="00201443" w:rsidRPr="00955A3F">
        <w:rPr>
          <w:rFonts w:ascii="Times New Roman" w:hAnsi="Times New Roman"/>
          <w:b w:val="0"/>
          <w:bCs w:val="0"/>
          <w:sz w:val="24"/>
        </w:rPr>
        <w:t xml:space="preserve">acordare a sprijinului </w:t>
      </w:r>
      <w:r w:rsidRPr="00955A3F">
        <w:rPr>
          <w:rFonts w:ascii="Times New Roman" w:hAnsi="Times New Roman"/>
          <w:b w:val="0"/>
          <w:bCs w:val="0"/>
          <w:sz w:val="24"/>
        </w:rPr>
        <w:t>finan</w:t>
      </w:r>
      <w:r w:rsidR="00201443" w:rsidRPr="00955A3F">
        <w:rPr>
          <w:rFonts w:ascii="Times New Roman" w:hAnsi="Times New Roman"/>
          <w:b w:val="0"/>
          <w:bCs w:val="0"/>
          <w:sz w:val="24"/>
        </w:rPr>
        <w:t>ciar</w:t>
      </w:r>
      <w:r w:rsidRPr="00955A3F">
        <w:rPr>
          <w:rFonts w:ascii="Times New Roman" w:hAnsi="Times New Roman"/>
          <w:b w:val="0"/>
          <w:bCs w:val="0"/>
          <w:sz w:val="24"/>
        </w:rPr>
        <w:t xml:space="preserve"> aferent proiectului pentru care a fost încheiat prezentul acord, semnătura fiind opozabilă și angajând toți membrii prezentului acord</w:t>
      </w:r>
      <w:r w:rsidR="0012525C" w:rsidRPr="00955A3F">
        <w:rPr>
          <w:rFonts w:ascii="Times New Roman" w:hAnsi="Times New Roman"/>
          <w:b w:val="0"/>
          <w:bCs w:val="0"/>
          <w:sz w:val="24"/>
        </w:rPr>
        <w:t xml:space="preserve">, luând la cunoștință de prevederile </w:t>
      </w:r>
      <w:r w:rsidR="00201443" w:rsidRPr="00955A3F">
        <w:rPr>
          <w:rFonts w:ascii="Times New Roman" w:hAnsi="Times New Roman"/>
          <w:b w:val="0"/>
          <w:bCs w:val="0"/>
          <w:sz w:val="24"/>
        </w:rPr>
        <w:t>„</w:t>
      </w:r>
      <w:r w:rsidR="00253A26" w:rsidRPr="00955A3F">
        <w:rPr>
          <w:rFonts w:ascii="Times New Roman" w:hAnsi="Times New Roman"/>
          <w:b w:val="0"/>
          <w:bCs w:val="0"/>
          <w:i/>
          <w:iCs/>
          <w:sz w:val="24"/>
        </w:rPr>
        <w:t>Ghid Simplificat</w:t>
      </w:r>
      <w:r w:rsidR="00201443" w:rsidRPr="00955A3F">
        <w:rPr>
          <w:rFonts w:ascii="Times New Roman" w:hAnsi="Times New Roman"/>
          <w:b w:val="0"/>
          <w:bCs w:val="0"/>
          <w:i/>
          <w:iCs/>
          <w:sz w:val="24"/>
        </w:rPr>
        <w:t xml:space="preserve">- </w:t>
      </w:r>
      <w:r w:rsidR="00253A26" w:rsidRPr="00955A3F">
        <w:rPr>
          <w:rFonts w:ascii="Times New Roman" w:hAnsi="Times New Roman"/>
          <w:b w:val="0"/>
          <w:bCs w:val="0"/>
          <w:i/>
          <w:iCs/>
          <w:sz w:val="24"/>
        </w:rPr>
        <w:t>Condiții Specifice de accesare a fondurilor destinate pregătirii proiectelor de infrastructură în domeniile specializării inteligente pentru Regiunea Nord-Vest</w:t>
      </w:r>
      <w:r w:rsidR="00201443" w:rsidRPr="00955A3F">
        <w:rPr>
          <w:rFonts w:ascii="Times New Roman" w:hAnsi="Times New Roman"/>
          <w:b w:val="0"/>
          <w:bCs w:val="0"/>
          <w:sz w:val="24"/>
        </w:rPr>
        <w:t>”</w:t>
      </w:r>
      <w:r w:rsidR="0012525C" w:rsidRPr="00955A3F">
        <w:rPr>
          <w:rFonts w:ascii="Times New Roman" w:hAnsi="Times New Roman"/>
          <w:b w:val="0"/>
          <w:bCs w:val="0"/>
          <w:sz w:val="24"/>
        </w:rPr>
        <w:t xml:space="preserve">, publicat pe site-ul </w:t>
      </w:r>
      <w:hyperlink r:id="rId8" w:history="1">
        <w:r w:rsidR="00253A26" w:rsidRPr="00955A3F">
          <w:rPr>
            <w:rStyle w:val="Hyperlink"/>
            <w:rFonts w:ascii="Times New Roman" w:hAnsi="Times New Roman"/>
            <w:b w:val="0"/>
            <w:bCs w:val="0"/>
            <w:color w:val="auto"/>
            <w:sz w:val="24"/>
          </w:rPr>
          <w:t>www.nord-vest.ro</w:t>
        </w:r>
      </w:hyperlink>
      <w:r w:rsidR="0012525C" w:rsidRPr="00955A3F">
        <w:rPr>
          <w:rFonts w:ascii="Times New Roman" w:hAnsi="Times New Roman"/>
          <w:b w:val="0"/>
          <w:bCs w:val="0"/>
          <w:sz w:val="24"/>
        </w:rPr>
        <w:t>, inclusiv modificările și completările la acesta.</w:t>
      </w:r>
    </w:p>
    <w:p w14:paraId="0BB7F2CC" w14:textId="75B087EF" w:rsidR="00242F4F" w:rsidRPr="00955A3F" w:rsidRDefault="00242F4F" w:rsidP="00242F4F">
      <w:pPr>
        <w:pStyle w:val="Heading5"/>
        <w:spacing w:before="120" w:after="120" w:line="276" w:lineRule="auto"/>
        <w:jc w:val="left"/>
        <w:rPr>
          <w:rFonts w:ascii="Times New Roman" w:hAnsi="Times New Roman"/>
          <w:sz w:val="24"/>
        </w:rPr>
      </w:pPr>
      <w:r w:rsidRPr="00955A3F">
        <w:rPr>
          <w:rFonts w:ascii="Times New Roman" w:hAnsi="Times New Roman"/>
          <w:sz w:val="24"/>
        </w:rPr>
        <w:t>ART. 13. Legea aplicabilă</w:t>
      </w:r>
    </w:p>
    <w:p w14:paraId="2AEA259F" w14:textId="77777777" w:rsidR="00242F4F" w:rsidRPr="00955A3F" w:rsidRDefault="00242F4F" w:rsidP="00B71931">
      <w:pPr>
        <w:pStyle w:val="ListParagraph"/>
        <w:numPr>
          <w:ilvl w:val="1"/>
          <w:numId w:val="19"/>
        </w:numPr>
        <w:spacing w:after="0" w:line="276" w:lineRule="auto"/>
        <w:contextualSpacing/>
        <w:rPr>
          <w:b/>
          <w:bCs/>
          <w:szCs w:val="24"/>
        </w:rPr>
      </w:pPr>
      <w:r w:rsidRPr="00955A3F">
        <w:rPr>
          <w:szCs w:val="24"/>
        </w:rPr>
        <w:t>Prezentului Acord i se va aplica legislația românească şi va fi interpretat în conformitate cu aceasta.</w:t>
      </w:r>
    </w:p>
    <w:p w14:paraId="73B2105D" w14:textId="77777777" w:rsidR="00242F4F" w:rsidRPr="00955A3F" w:rsidRDefault="00242F4F" w:rsidP="00B71931">
      <w:pPr>
        <w:pStyle w:val="ListParagraph"/>
        <w:numPr>
          <w:ilvl w:val="1"/>
          <w:numId w:val="16"/>
        </w:numPr>
        <w:spacing w:after="0" w:line="276" w:lineRule="auto"/>
        <w:contextualSpacing/>
        <w:rPr>
          <w:b/>
          <w:bCs/>
          <w:szCs w:val="24"/>
        </w:rPr>
      </w:pPr>
      <w:r w:rsidRPr="00955A3F">
        <w:rPr>
          <w:szCs w:val="24"/>
        </w:rPr>
        <w:t>Pe durata prezentului Acord, părţile vor avea dreptul sa convină în scris asupra modificării anumitor clauze, prin act adiţional, oricând interesele lor cer acest lucru sau când aceste circumstanţe au loc şi nu au putut fi prevăzute în momentul în care s-a încheiat prezentul Acord de Parteneriat.</w:t>
      </w:r>
    </w:p>
    <w:p w14:paraId="46CEEF1C" w14:textId="77777777" w:rsidR="00242F4F" w:rsidRPr="00955A3F" w:rsidRDefault="00242F4F" w:rsidP="00242F4F"/>
    <w:p w14:paraId="0B485D71" w14:textId="3D1BD3DE" w:rsidR="000C4D6F" w:rsidRPr="00955A3F" w:rsidRDefault="003407C8" w:rsidP="003F3D2D">
      <w:pPr>
        <w:pStyle w:val="Heading5"/>
        <w:spacing w:before="120" w:after="120"/>
        <w:ind w:left="90"/>
        <w:jc w:val="left"/>
        <w:rPr>
          <w:rFonts w:ascii="Times New Roman" w:hAnsi="Times New Roman"/>
          <w:sz w:val="24"/>
        </w:rPr>
      </w:pPr>
      <w:r w:rsidRPr="00955A3F">
        <w:rPr>
          <w:rFonts w:ascii="Times New Roman" w:hAnsi="Times New Roman"/>
          <w:sz w:val="24"/>
        </w:rPr>
        <w:lastRenderedPageBreak/>
        <w:t>Art. 15.</w:t>
      </w:r>
      <w:r w:rsidR="003F3D2D" w:rsidRPr="00955A3F">
        <w:rPr>
          <w:rFonts w:ascii="Times New Roman" w:hAnsi="Times New Roman"/>
          <w:sz w:val="24"/>
        </w:rPr>
        <w:t xml:space="preserve"> </w:t>
      </w:r>
      <w:r w:rsidR="000C4D6F" w:rsidRPr="00955A3F">
        <w:rPr>
          <w:rFonts w:ascii="Times New Roman" w:hAnsi="Times New Roman"/>
          <w:sz w:val="24"/>
        </w:rPr>
        <w:t>Dispoziţii finale</w:t>
      </w:r>
    </w:p>
    <w:p w14:paraId="0B485D72" w14:textId="77777777" w:rsidR="000C4D6F" w:rsidRPr="00955A3F" w:rsidRDefault="000C4D6F" w:rsidP="00B71931">
      <w:pPr>
        <w:pStyle w:val="Heading5"/>
        <w:numPr>
          <w:ilvl w:val="1"/>
          <w:numId w:val="16"/>
        </w:numPr>
        <w:spacing w:before="120" w:after="120"/>
        <w:jc w:val="left"/>
        <w:rPr>
          <w:rFonts w:ascii="Times New Roman" w:hAnsi="Times New Roman"/>
          <w:b w:val="0"/>
          <w:bCs w:val="0"/>
          <w:sz w:val="24"/>
        </w:rPr>
      </w:pPr>
      <w:r w:rsidRPr="00955A3F">
        <w:rPr>
          <w:rFonts w:ascii="Times New Roman" w:hAnsi="Times New Roman"/>
          <w:b w:val="0"/>
          <w:bCs w:val="0"/>
          <w:sz w:val="24"/>
        </w:rPr>
        <w:t xml:space="preserve">Orice modificare a prezentului acord va fi valabilă numai atunci când este convenită de toate părţile. </w:t>
      </w:r>
    </w:p>
    <w:p w14:paraId="0B485D73" w14:textId="77777777" w:rsidR="000C4D6F" w:rsidRPr="00955A3F" w:rsidRDefault="000C4D6F" w:rsidP="00B71931">
      <w:pPr>
        <w:pStyle w:val="Heading5"/>
        <w:numPr>
          <w:ilvl w:val="1"/>
          <w:numId w:val="16"/>
        </w:numPr>
        <w:spacing w:before="120" w:after="120"/>
        <w:jc w:val="left"/>
        <w:rPr>
          <w:rFonts w:ascii="Times New Roman" w:hAnsi="Times New Roman"/>
          <w:b w:val="0"/>
          <w:bCs w:val="0"/>
          <w:sz w:val="24"/>
        </w:rPr>
      </w:pPr>
      <w:r w:rsidRPr="00955A3F">
        <w:rPr>
          <w:rFonts w:ascii="Times New Roman" w:hAnsi="Times New Roman"/>
          <w:b w:val="0"/>
          <w:bCs w:val="0"/>
          <w:sz w:val="24"/>
        </w:rPr>
        <w:t>Toate posibilele dispute rezultate din prezentul acord sau în legătură cu el, pe care părţile nu le pot soluţiona pe cale amiabilă, vor fi soluţionate de instanţele competente.</w:t>
      </w:r>
    </w:p>
    <w:p w14:paraId="0B485D74" w14:textId="77777777" w:rsidR="000C4D6F" w:rsidRPr="00955A3F" w:rsidRDefault="000C4D6F" w:rsidP="00B71931">
      <w:pPr>
        <w:pStyle w:val="Heading5"/>
        <w:numPr>
          <w:ilvl w:val="1"/>
          <w:numId w:val="16"/>
        </w:numPr>
        <w:spacing w:before="120" w:after="120"/>
        <w:jc w:val="left"/>
        <w:rPr>
          <w:rFonts w:ascii="Times New Roman" w:hAnsi="Times New Roman"/>
          <w:b w:val="0"/>
          <w:bCs w:val="0"/>
          <w:sz w:val="24"/>
        </w:rPr>
      </w:pPr>
      <w:r w:rsidRPr="00955A3F">
        <w:rPr>
          <w:rFonts w:ascii="Times New Roman" w:hAnsi="Times New Roman"/>
          <w:b w:val="0"/>
          <w:bCs w:val="0"/>
          <w:sz w:val="24"/>
        </w:rPr>
        <w:t>Părţile sunt de acord că prezentul acord este guvernat de legea română.</w:t>
      </w:r>
    </w:p>
    <w:p w14:paraId="0B485D75" w14:textId="77777777" w:rsidR="000C4D6F" w:rsidRPr="00955A3F" w:rsidRDefault="000C4D6F" w:rsidP="000C4D6F">
      <w:pPr>
        <w:rPr>
          <w:rFonts w:ascii="Times New Roman" w:hAnsi="Times New Roman"/>
          <w:sz w:val="24"/>
        </w:rPr>
      </w:pPr>
    </w:p>
    <w:p w14:paraId="0B485D76" w14:textId="2D8CC0D8" w:rsidR="000C4D6F" w:rsidRPr="00955A3F" w:rsidRDefault="000C4D6F" w:rsidP="000C4D6F">
      <w:pPr>
        <w:rPr>
          <w:rFonts w:ascii="Times New Roman" w:hAnsi="Times New Roman"/>
          <w:sz w:val="24"/>
        </w:rPr>
      </w:pPr>
      <w:r w:rsidRPr="00955A3F">
        <w:rPr>
          <w:rFonts w:ascii="Times New Roman" w:hAnsi="Times New Roman"/>
          <w:sz w:val="24"/>
        </w:rPr>
        <w:t xml:space="preserve">Întocmit în </w:t>
      </w:r>
      <w:r w:rsidRPr="00955A3F">
        <w:rPr>
          <w:rFonts w:ascii="Times New Roman" w:hAnsi="Times New Roman"/>
          <w:i/>
          <w:iCs/>
          <w:sz w:val="24"/>
          <w:shd w:val="clear" w:color="auto" w:fill="E0E0E0"/>
          <w:lang w:eastAsia="sk-SK"/>
        </w:rPr>
        <w:t>număr de exemplare</w:t>
      </w:r>
      <w:r w:rsidRPr="00955A3F">
        <w:rPr>
          <w:rFonts w:ascii="Times New Roman" w:hAnsi="Times New Roman"/>
          <w:sz w:val="24"/>
        </w:rPr>
        <w:t xml:space="preserve"> exemplare, în limba română, câte unul pentru fiecare parte şi un original pentru </w:t>
      </w:r>
      <w:r w:rsidR="00674A79" w:rsidRPr="00955A3F">
        <w:rPr>
          <w:rFonts w:ascii="Times New Roman" w:hAnsi="Times New Roman"/>
          <w:sz w:val="24"/>
        </w:rPr>
        <w:t>documentatia</w:t>
      </w:r>
      <w:r w:rsidRPr="00955A3F">
        <w:rPr>
          <w:rFonts w:ascii="Times New Roman" w:hAnsi="Times New Roman"/>
          <w:sz w:val="24"/>
        </w:rPr>
        <w:t xml:space="preserve"> de finanţare.</w:t>
      </w:r>
    </w:p>
    <w:p w14:paraId="0B485D77" w14:textId="77777777" w:rsidR="000C4D6F" w:rsidRPr="00955A3F" w:rsidRDefault="000C4D6F" w:rsidP="000C4D6F">
      <w:pPr>
        <w:rPr>
          <w:rFonts w:ascii="Times New Roman" w:hAnsi="Times New Roman"/>
          <w:sz w:val="24"/>
        </w:rPr>
      </w:pPr>
    </w:p>
    <w:p w14:paraId="0B485D78" w14:textId="77777777" w:rsidR="000C4D6F" w:rsidRPr="00955A3F" w:rsidRDefault="000C4D6F" w:rsidP="000C4D6F">
      <w:pPr>
        <w:rPr>
          <w:rFonts w:ascii="Times New Roman" w:hAnsi="Times New Roman"/>
          <w:sz w:val="24"/>
        </w:rPr>
      </w:pPr>
      <w:r w:rsidRPr="00955A3F">
        <w:rPr>
          <w:rFonts w:ascii="Times New Roman" w:hAnsi="Times New Roman"/>
          <w:sz w:val="24"/>
        </w:rPr>
        <w:t>Semnături</w:t>
      </w:r>
    </w:p>
    <w:p w14:paraId="0B485D79" w14:textId="77777777" w:rsidR="000C4D6F" w:rsidRPr="00955A3F" w:rsidRDefault="000C4D6F" w:rsidP="000C4D6F">
      <w:pPr>
        <w:rPr>
          <w:rFonts w:ascii="Times New Roman" w:hAnsi="Times New Roman"/>
          <w:sz w:val="24"/>
        </w:rPr>
      </w:pPr>
    </w:p>
    <w:tbl>
      <w:tblPr>
        <w:tblW w:w="0" w:type="auto"/>
        <w:tblBorders>
          <w:insideH w:val="single" w:sz="4" w:space="0" w:color="808080"/>
        </w:tblBorders>
        <w:tblLook w:val="04A0" w:firstRow="1" w:lastRow="0" w:firstColumn="1" w:lastColumn="0" w:noHBand="0" w:noVBand="1"/>
      </w:tblPr>
      <w:tblGrid>
        <w:gridCol w:w="1728"/>
        <w:gridCol w:w="4860"/>
        <w:gridCol w:w="1440"/>
        <w:gridCol w:w="1548"/>
      </w:tblGrid>
      <w:tr w:rsidR="00955A3F" w:rsidRPr="00955A3F" w14:paraId="0B485D7E" w14:textId="77777777" w:rsidTr="00D75693">
        <w:tc>
          <w:tcPr>
            <w:tcW w:w="1728" w:type="dxa"/>
            <w:tcBorders>
              <w:top w:val="single" w:sz="4" w:space="0" w:color="808080"/>
              <w:left w:val="nil"/>
              <w:bottom w:val="single" w:sz="4" w:space="0" w:color="808080"/>
              <w:right w:val="nil"/>
            </w:tcBorders>
            <w:hideMark/>
          </w:tcPr>
          <w:p w14:paraId="0B485D7A" w14:textId="77777777" w:rsidR="000C4D6F" w:rsidRPr="00955A3F" w:rsidRDefault="000C4D6F" w:rsidP="00D75693">
            <w:pPr>
              <w:rPr>
                <w:rFonts w:ascii="Times New Roman" w:hAnsi="Times New Roman"/>
                <w:sz w:val="24"/>
              </w:rPr>
            </w:pPr>
            <w:r w:rsidRPr="00955A3F">
              <w:rPr>
                <w:rFonts w:ascii="Times New Roman" w:hAnsi="Times New Roman"/>
                <w:sz w:val="24"/>
              </w:rPr>
              <w:t>Lider de proiect (Partener 1)</w:t>
            </w:r>
          </w:p>
        </w:tc>
        <w:tc>
          <w:tcPr>
            <w:tcW w:w="4860" w:type="dxa"/>
            <w:tcBorders>
              <w:top w:val="single" w:sz="4" w:space="0" w:color="808080"/>
              <w:left w:val="nil"/>
              <w:bottom w:val="single" w:sz="4" w:space="0" w:color="808080"/>
              <w:right w:val="nil"/>
            </w:tcBorders>
            <w:hideMark/>
          </w:tcPr>
          <w:p w14:paraId="0B485D7B" w14:textId="77777777" w:rsidR="000C4D6F" w:rsidRPr="00955A3F" w:rsidRDefault="000C4D6F" w:rsidP="00D75693">
            <w:pPr>
              <w:pStyle w:val="instruct"/>
              <w:rPr>
                <w:rFonts w:ascii="Times New Roman" w:hAnsi="Times New Roman" w:cs="Times New Roman"/>
                <w:sz w:val="24"/>
                <w:szCs w:val="24"/>
              </w:rPr>
            </w:pPr>
            <w:r w:rsidRPr="00955A3F">
              <w:rPr>
                <w:rFonts w:ascii="Times New Roman" w:hAnsi="Times New Roman" w:cs="Times New Roman"/>
                <w:sz w:val="24"/>
                <w:szCs w:val="24"/>
              </w:rPr>
              <w:t>Numele, prenumele şi funcţia reprezentantului legal al organizaţiei/instituției</w:t>
            </w:r>
          </w:p>
        </w:tc>
        <w:tc>
          <w:tcPr>
            <w:tcW w:w="1440" w:type="dxa"/>
            <w:tcBorders>
              <w:top w:val="single" w:sz="4" w:space="0" w:color="808080"/>
              <w:left w:val="nil"/>
              <w:bottom w:val="single" w:sz="4" w:space="0" w:color="808080"/>
              <w:right w:val="nil"/>
            </w:tcBorders>
            <w:hideMark/>
          </w:tcPr>
          <w:p w14:paraId="0B485D7C" w14:textId="77777777" w:rsidR="000C4D6F" w:rsidRPr="00955A3F" w:rsidRDefault="000C4D6F" w:rsidP="00D75693">
            <w:pPr>
              <w:pStyle w:val="instruct"/>
              <w:rPr>
                <w:rFonts w:ascii="Times New Roman" w:hAnsi="Times New Roman" w:cs="Times New Roman"/>
                <w:sz w:val="24"/>
                <w:szCs w:val="24"/>
              </w:rPr>
            </w:pPr>
            <w:r w:rsidRPr="00955A3F">
              <w:rPr>
                <w:rFonts w:ascii="Times New Roman" w:hAnsi="Times New Roman" w:cs="Times New Roman"/>
                <w:sz w:val="24"/>
                <w:szCs w:val="24"/>
              </w:rPr>
              <w:t>Semnătura</w:t>
            </w:r>
          </w:p>
        </w:tc>
        <w:tc>
          <w:tcPr>
            <w:tcW w:w="1548" w:type="dxa"/>
            <w:tcBorders>
              <w:top w:val="single" w:sz="4" w:space="0" w:color="808080"/>
              <w:left w:val="nil"/>
              <w:bottom w:val="single" w:sz="4" w:space="0" w:color="808080"/>
              <w:right w:val="nil"/>
            </w:tcBorders>
            <w:hideMark/>
          </w:tcPr>
          <w:p w14:paraId="0B485D7D" w14:textId="77777777" w:rsidR="000C4D6F" w:rsidRPr="00955A3F" w:rsidRDefault="000C4D6F" w:rsidP="00D75693">
            <w:pPr>
              <w:pStyle w:val="instruct"/>
              <w:rPr>
                <w:rFonts w:ascii="Times New Roman" w:hAnsi="Times New Roman" w:cs="Times New Roman"/>
                <w:sz w:val="24"/>
                <w:szCs w:val="24"/>
              </w:rPr>
            </w:pPr>
            <w:r w:rsidRPr="00955A3F">
              <w:rPr>
                <w:rFonts w:ascii="Times New Roman" w:hAnsi="Times New Roman" w:cs="Times New Roman"/>
                <w:sz w:val="24"/>
                <w:szCs w:val="24"/>
              </w:rPr>
              <w:t>Data şi locul semnării</w:t>
            </w:r>
          </w:p>
        </w:tc>
      </w:tr>
      <w:tr w:rsidR="00955A3F" w:rsidRPr="00955A3F" w14:paraId="0B485D83" w14:textId="77777777" w:rsidTr="00D75693">
        <w:tc>
          <w:tcPr>
            <w:tcW w:w="1728" w:type="dxa"/>
            <w:tcBorders>
              <w:top w:val="single" w:sz="4" w:space="0" w:color="808080"/>
              <w:left w:val="nil"/>
              <w:bottom w:val="single" w:sz="4" w:space="0" w:color="808080"/>
              <w:right w:val="nil"/>
            </w:tcBorders>
            <w:hideMark/>
          </w:tcPr>
          <w:p w14:paraId="0B485D7F" w14:textId="77777777" w:rsidR="000C4D6F" w:rsidRPr="00955A3F" w:rsidRDefault="000C4D6F" w:rsidP="00D75693">
            <w:pPr>
              <w:rPr>
                <w:rFonts w:ascii="Times New Roman" w:hAnsi="Times New Roman"/>
                <w:sz w:val="24"/>
              </w:rPr>
            </w:pPr>
            <w:r w:rsidRPr="00955A3F">
              <w:rPr>
                <w:rFonts w:ascii="Times New Roman" w:hAnsi="Times New Roman"/>
                <w:sz w:val="24"/>
              </w:rPr>
              <w:t>Partener 2</w:t>
            </w:r>
          </w:p>
        </w:tc>
        <w:tc>
          <w:tcPr>
            <w:tcW w:w="4860" w:type="dxa"/>
            <w:tcBorders>
              <w:top w:val="single" w:sz="4" w:space="0" w:color="808080"/>
              <w:left w:val="nil"/>
              <w:bottom w:val="single" w:sz="4" w:space="0" w:color="808080"/>
              <w:right w:val="nil"/>
            </w:tcBorders>
            <w:hideMark/>
          </w:tcPr>
          <w:p w14:paraId="0B485D80" w14:textId="77777777" w:rsidR="000C4D6F" w:rsidRPr="00955A3F" w:rsidRDefault="000C4D6F" w:rsidP="00D75693">
            <w:pPr>
              <w:pStyle w:val="instruct"/>
              <w:rPr>
                <w:rFonts w:ascii="Times New Roman" w:hAnsi="Times New Roman" w:cs="Times New Roman"/>
                <w:sz w:val="24"/>
                <w:szCs w:val="24"/>
              </w:rPr>
            </w:pPr>
            <w:r w:rsidRPr="00955A3F">
              <w:rPr>
                <w:rFonts w:ascii="Times New Roman" w:hAnsi="Times New Roman" w:cs="Times New Roman"/>
                <w:sz w:val="24"/>
                <w:szCs w:val="24"/>
              </w:rPr>
              <w:t>Numele, prenumele şi funcţia reprezentantului legal al organizaţiei/instituției</w:t>
            </w:r>
          </w:p>
        </w:tc>
        <w:tc>
          <w:tcPr>
            <w:tcW w:w="1440" w:type="dxa"/>
            <w:tcBorders>
              <w:top w:val="single" w:sz="4" w:space="0" w:color="808080"/>
              <w:left w:val="nil"/>
              <w:bottom w:val="single" w:sz="4" w:space="0" w:color="808080"/>
              <w:right w:val="nil"/>
            </w:tcBorders>
            <w:hideMark/>
          </w:tcPr>
          <w:p w14:paraId="0B485D81" w14:textId="77777777" w:rsidR="000C4D6F" w:rsidRPr="00955A3F" w:rsidRDefault="000C4D6F" w:rsidP="00D75693">
            <w:pPr>
              <w:pStyle w:val="instruct"/>
              <w:rPr>
                <w:rFonts w:ascii="Times New Roman" w:hAnsi="Times New Roman" w:cs="Times New Roman"/>
                <w:sz w:val="24"/>
                <w:szCs w:val="24"/>
              </w:rPr>
            </w:pPr>
            <w:r w:rsidRPr="00955A3F">
              <w:rPr>
                <w:rFonts w:ascii="Times New Roman" w:hAnsi="Times New Roman" w:cs="Times New Roman"/>
                <w:sz w:val="24"/>
                <w:szCs w:val="24"/>
              </w:rPr>
              <w:t>Semnătura</w:t>
            </w:r>
          </w:p>
        </w:tc>
        <w:tc>
          <w:tcPr>
            <w:tcW w:w="1548" w:type="dxa"/>
            <w:tcBorders>
              <w:top w:val="single" w:sz="4" w:space="0" w:color="808080"/>
              <w:left w:val="nil"/>
              <w:bottom w:val="single" w:sz="4" w:space="0" w:color="808080"/>
              <w:right w:val="nil"/>
            </w:tcBorders>
            <w:hideMark/>
          </w:tcPr>
          <w:p w14:paraId="0B485D82" w14:textId="77777777" w:rsidR="000C4D6F" w:rsidRPr="00955A3F" w:rsidRDefault="000C4D6F" w:rsidP="00D75693">
            <w:pPr>
              <w:pStyle w:val="instruct"/>
              <w:rPr>
                <w:rFonts w:ascii="Times New Roman" w:hAnsi="Times New Roman" w:cs="Times New Roman"/>
                <w:sz w:val="24"/>
                <w:szCs w:val="24"/>
              </w:rPr>
            </w:pPr>
            <w:r w:rsidRPr="00955A3F">
              <w:rPr>
                <w:rFonts w:ascii="Times New Roman" w:hAnsi="Times New Roman" w:cs="Times New Roman"/>
                <w:sz w:val="24"/>
                <w:szCs w:val="24"/>
              </w:rPr>
              <w:t>Data şi locul semnării</w:t>
            </w:r>
          </w:p>
        </w:tc>
      </w:tr>
      <w:tr w:rsidR="004B3F23" w:rsidRPr="00955A3F" w14:paraId="0B485D88" w14:textId="77777777" w:rsidTr="00D75693">
        <w:tc>
          <w:tcPr>
            <w:tcW w:w="1728" w:type="dxa"/>
            <w:tcBorders>
              <w:top w:val="single" w:sz="4" w:space="0" w:color="808080"/>
              <w:left w:val="nil"/>
              <w:bottom w:val="single" w:sz="4" w:space="0" w:color="808080"/>
              <w:right w:val="nil"/>
            </w:tcBorders>
            <w:hideMark/>
          </w:tcPr>
          <w:p w14:paraId="0B485D84" w14:textId="77777777" w:rsidR="000C4D6F" w:rsidRPr="00955A3F" w:rsidRDefault="000C4D6F" w:rsidP="00D75693">
            <w:pPr>
              <w:rPr>
                <w:rFonts w:ascii="Times New Roman" w:hAnsi="Times New Roman"/>
                <w:sz w:val="24"/>
              </w:rPr>
            </w:pPr>
            <w:r w:rsidRPr="00955A3F">
              <w:rPr>
                <w:rFonts w:ascii="Times New Roman" w:hAnsi="Times New Roman"/>
                <w:sz w:val="24"/>
              </w:rPr>
              <w:t>Partener 3</w:t>
            </w:r>
          </w:p>
        </w:tc>
        <w:tc>
          <w:tcPr>
            <w:tcW w:w="4860" w:type="dxa"/>
            <w:tcBorders>
              <w:top w:val="single" w:sz="4" w:space="0" w:color="808080"/>
              <w:left w:val="nil"/>
              <w:bottom w:val="single" w:sz="4" w:space="0" w:color="808080"/>
              <w:right w:val="nil"/>
            </w:tcBorders>
            <w:hideMark/>
          </w:tcPr>
          <w:p w14:paraId="0B485D85" w14:textId="77777777" w:rsidR="000C4D6F" w:rsidRPr="00955A3F" w:rsidRDefault="000C4D6F" w:rsidP="00D75693">
            <w:pPr>
              <w:pStyle w:val="instruct"/>
              <w:rPr>
                <w:rFonts w:ascii="Times New Roman" w:hAnsi="Times New Roman" w:cs="Times New Roman"/>
                <w:sz w:val="24"/>
                <w:szCs w:val="24"/>
              </w:rPr>
            </w:pPr>
            <w:r w:rsidRPr="00955A3F">
              <w:rPr>
                <w:rFonts w:ascii="Times New Roman" w:hAnsi="Times New Roman" w:cs="Times New Roman"/>
                <w:sz w:val="24"/>
                <w:szCs w:val="24"/>
              </w:rPr>
              <w:t>Numele, prenumele şi funcţia reprezentantului legal al organizaţiei/instituției</w:t>
            </w:r>
          </w:p>
        </w:tc>
        <w:tc>
          <w:tcPr>
            <w:tcW w:w="1440" w:type="dxa"/>
            <w:tcBorders>
              <w:top w:val="single" w:sz="4" w:space="0" w:color="808080"/>
              <w:left w:val="nil"/>
              <w:bottom w:val="single" w:sz="4" w:space="0" w:color="808080"/>
              <w:right w:val="nil"/>
            </w:tcBorders>
            <w:hideMark/>
          </w:tcPr>
          <w:p w14:paraId="0B485D86" w14:textId="77777777" w:rsidR="000C4D6F" w:rsidRPr="00955A3F" w:rsidRDefault="000C4D6F" w:rsidP="00D75693">
            <w:pPr>
              <w:pStyle w:val="instruct"/>
              <w:rPr>
                <w:rFonts w:ascii="Times New Roman" w:hAnsi="Times New Roman" w:cs="Times New Roman"/>
                <w:sz w:val="24"/>
                <w:szCs w:val="24"/>
              </w:rPr>
            </w:pPr>
            <w:r w:rsidRPr="00955A3F">
              <w:rPr>
                <w:rFonts w:ascii="Times New Roman" w:hAnsi="Times New Roman" w:cs="Times New Roman"/>
                <w:sz w:val="24"/>
                <w:szCs w:val="24"/>
              </w:rPr>
              <w:t>Semnătura</w:t>
            </w:r>
          </w:p>
        </w:tc>
        <w:tc>
          <w:tcPr>
            <w:tcW w:w="1548" w:type="dxa"/>
            <w:tcBorders>
              <w:top w:val="single" w:sz="4" w:space="0" w:color="808080"/>
              <w:left w:val="nil"/>
              <w:bottom w:val="single" w:sz="4" w:space="0" w:color="808080"/>
              <w:right w:val="nil"/>
            </w:tcBorders>
            <w:hideMark/>
          </w:tcPr>
          <w:p w14:paraId="0B485D87" w14:textId="77777777" w:rsidR="000C4D6F" w:rsidRPr="00955A3F" w:rsidRDefault="000C4D6F" w:rsidP="00D75693">
            <w:pPr>
              <w:pStyle w:val="instruct"/>
              <w:rPr>
                <w:rFonts w:ascii="Times New Roman" w:hAnsi="Times New Roman" w:cs="Times New Roman"/>
                <w:sz w:val="24"/>
                <w:szCs w:val="24"/>
              </w:rPr>
            </w:pPr>
            <w:r w:rsidRPr="00955A3F">
              <w:rPr>
                <w:rFonts w:ascii="Times New Roman" w:hAnsi="Times New Roman" w:cs="Times New Roman"/>
                <w:sz w:val="24"/>
                <w:szCs w:val="24"/>
              </w:rPr>
              <w:t>Data şi locul semnării</w:t>
            </w:r>
          </w:p>
        </w:tc>
      </w:tr>
    </w:tbl>
    <w:p w14:paraId="0B485D89" w14:textId="77777777" w:rsidR="000C4D6F" w:rsidRPr="00955A3F" w:rsidRDefault="000C4D6F" w:rsidP="000C4D6F">
      <w:pPr>
        <w:rPr>
          <w:rFonts w:ascii="Times New Roman" w:hAnsi="Times New Roman"/>
          <w:sz w:val="24"/>
        </w:rPr>
      </w:pPr>
    </w:p>
    <w:p w14:paraId="0B485D8A" w14:textId="77777777" w:rsidR="000C4D6F" w:rsidRPr="00955A3F" w:rsidRDefault="000C4D6F" w:rsidP="000C4D6F">
      <w:pPr>
        <w:pStyle w:val="instruct"/>
        <w:rPr>
          <w:rFonts w:ascii="Times New Roman" w:hAnsi="Times New Roman" w:cs="Times New Roman"/>
          <w:sz w:val="24"/>
          <w:szCs w:val="24"/>
        </w:rPr>
      </w:pPr>
    </w:p>
    <w:p w14:paraId="0B485D8B" w14:textId="77777777" w:rsidR="000C4D6F" w:rsidRPr="00955A3F" w:rsidRDefault="000C4D6F" w:rsidP="000C4D6F">
      <w:pPr>
        <w:pStyle w:val="instruct"/>
        <w:rPr>
          <w:rFonts w:ascii="Times New Roman" w:hAnsi="Times New Roman" w:cs="Times New Roman"/>
          <w:sz w:val="24"/>
          <w:szCs w:val="24"/>
        </w:rPr>
      </w:pPr>
    </w:p>
    <w:p w14:paraId="0B485D8C" w14:textId="77777777" w:rsidR="009A1815" w:rsidRPr="00955A3F" w:rsidRDefault="009A1815" w:rsidP="000C4D6F">
      <w:pPr>
        <w:rPr>
          <w:rFonts w:ascii="Times New Roman" w:hAnsi="Times New Roman"/>
          <w:sz w:val="24"/>
        </w:rPr>
      </w:pPr>
    </w:p>
    <w:sectPr w:rsidR="009A1815" w:rsidRPr="00955A3F" w:rsidSect="00511A42">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95E06B" w14:textId="77777777" w:rsidR="006711AD" w:rsidRDefault="006711AD" w:rsidP="005C7CAE">
      <w:pPr>
        <w:spacing w:before="0" w:after="0"/>
      </w:pPr>
      <w:r>
        <w:separator/>
      </w:r>
    </w:p>
  </w:endnote>
  <w:endnote w:type="continuationSeparator" w:id="0">
    <w:p w14:paraId="27302FE8" w14:textId="77777777" w:rsidR="006711AD" w:rsidRDefault="006711AD" w:rsidP="005C7C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EUAlbertina">
    <w:altName w:val="MS Goth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85D94" w14:textId="77777777" w:rsidR="00F72830" w:rsidRDefault="00F72830">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0B485D95" w14:textId="77777777" w:rsidR="00F72830" w:rsidRDefault="00F72830">
    <w:pPr>
      <w:pStyle w:val="Footer"/>
      <w:tabs>
        <w:tab w:val="clear" w:pos="8640"/>
      </w:tabs>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820" w:type="dxa"/>
      <w:tblInd w:w="108" w:type="dxa"/>
      <w:tblBorders>
        <w:top w:val="single" w:sz="4" w:space="0" w:color="808080"/>
      </w:tblBorders>
      <w:tblLook w:val="0000" w:firstRow="0" w:lastRow="0" w:firstColumn="0" w:lastColumn="0" w:noHBand="0" w:noVBand="0"/>
    </w:tblPr>
    <w:tblGrid>
      <w:gridCol w:w="8820"/>
    </w:tblGrid>
    <w:tr w:rsidR="00F72830" w14:paraId="0B485D98" w14:textId="77777777">
      <w:trPr>
        <w:cantSplit/>
      </w:trPr>
      <w:tc>
        <w:tcPr>
          <w:tcW w:w="8820" w:type="dxa"/>
        </w:tcPr>
        <w:p w14:paraId="0B485D96" w14:textId="77777777" w:rsidR="00511A42" w:rsidRDefault="00511A42">
          <w:pPr>
            <w:pStyle w:val="Footer"/>
            <w:tabs>
              <w:tab w:val="clear" w:pos="4320"/>
              <w:tab w:val="clear" w:pos="8640"/>
              <w:tab w:val="left" w:pos="3516"/>
              <w:tab w:val="center" w:pos="4302"/>
            </w:tabs>
            <w:spacing w:before="0" w:after="0"/>
            <w:rPr>
              <w:rFonts w:ascii="Calibri" w:hAnsi="Calibri"/>
            </w:rPr>
          </w:pPr>
          <w:r>
            <w:rPr>
              <w:rFonts w:ascii="Calibri" w:hAnsi="Calibri"/>
            </w:rPr>
            <w:t xml:space="preserve">                                                                                                                      </w:t>
          </w:r>
        </w:p>
        <w:p w14:paraId="0B485D97" w14:textId="77777777" w:rsidR="00F72830" w:rsidRDefault="00511A42" w:rsidP="00511A42">
          <w:pPr>
            <w:pStyle w:val="Footer"/>
            <w:tabs>
              <w:tab w:val="clear" w:pos="8640"/>
              <w:tab w:val="left" w:pos="3516"/>
            </w:tabs>
            <w:spacing w:before="0" w:after="0"/>
            <w:rPr>
              <w:color w:val="808080"/>
              <w:sz w:val="14"/>
            </w:rPr>
          </w:pPr>
          <w:r>
            <w:rPr>
              <w:rFonts w:ascii="Calibri" w:hAnsi="Calibri"/>
            </w:rPr>
            <w:t xml:space="preserve">                                                                                                                      Pagina nr. ___ din ___</w:t>
          </w:r>
          <w:r w:rsidR="00F72830">
            <w:rPr>
              <w:rStyle w:val="PageNumber"/>
              <w:color w:val="808080"/>
              <w:sz w:val="14"/>
            </w:rPr>
            <w:tab/>
          </w:r>
          <w:r w:rsidR="00F72830">
            <w:rPr>
              <w:rStyle w:val="PageNumber"/>
              <w:color w:val="808080"/>
              <w:sz w:val="14"/>
            </w:rPr>
            <w:tab/>
          </w:r>
        </w:p>
      </w:tc>
    </w:tr>
  </w:tbl>
  <w:p w14:paraId="0B485D99" w14:textId="77777777" w:rsidR="00F72830" w:rsidRDefault="00F72830">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85D9B" w14:textId="77777777" w:rsidR="00F72830" w:rsidRDefault="00F72830">
    <w:pPr>
      <w:pStyle w:val="Footer"/>
      <w:tabs>
        <w:tab w:val="clear" w:pos="4320"/>
        <w:tab w:val="clear" w:pos="8640"/>
      </w:tabs>
      <w:ind w:left="-1797" w:right="-161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32819A" w14:textId="77777777" w:rsidR="006711AD" w:rsidRDefault="006711AD" w:rsidP="005C7CAE">
      <w:pPr>
        <w:spacing w:before="0" w:after="0"/>
      </w:pPr>
      <w:r>
        <w:separator/>
      </w:r>
    </w:p>
  </w:footnote>
  <w:footnote w:type="continuationSeparator" w:id="0">
    <w:p w14:paraId="3BAC0E4B" w14:textId="77777777" w:rsidR="006711AD" w:rsidRDefault="006711AD" w:rsidP="005C7CAE">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6EB340" w14:textId="0ABE1874" w:rsidR="00371F0D" w:rsidRDefault="00371F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05D78" w14:textId="39BCC11B" w:rsidR="00371F0D" w:rsidRDefault="00371F0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85D9A" w14:textId="0B490128" w:rsidR="00F72830" w:rsidRPr="000E255E" w:rsidRDefault="00F72830" w:rsidP="00FB1E05">
    <w:pPr>
      <w:pStyle w:val="Header"/>
      <w:jc w:val="right"/>
      <w:rPr>
        <w:b/>
        <w:bCs/>
        <w:color w:val="0070C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6" w15:restartNumberingAfterBreak="0">
    <w:nsid w:val="2D293CFB"/>
    <w:multiLevelType w:val="multilevel"/>
    <w:tmpl w:val="9AF07194"/>
    <w:lvl w:ilvl="0">
      <w:start w:val="1"/>
      <w:numFmt w:val="decimal"/>
      <w:suff w:val="space"/>
      <w:lvlText w:val="Art. %1."/>
      <w:lvlJc w:val="left"/>
      <w:pPr>
        <w:ind w:left="522"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EE2CBC"/>
    <w:multiLevelType w:val="hybridMultilevel"/>
    <w:tmpl w:val="DA22C482"/>
    <w:lvl w:ilvl="0" w:tplc="400A53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D11475"/>
    <w:multiLevelType w:val="multilevel"/>
    <w:tmpl w:val="CEC4B7DA"/>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bCs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61554D43"/>
    <w:multiLevelType w:val="hybridMultilevel"/>
    <w:tmpl w:val="6E2E613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5"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4EA1905"/>
    <w:multiLevelType w:val="hybridMultilevel"/>
    <w:tmpl w:val="24646746"/>
    <w:lvl w:ilvl="0" w:tplc="07023E2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8"/>
  </w:num>
  <w:num w:numId="2">
    <w:abstractNumId w:val="15"/>
  </w:num>
  <w:num w:numId="3">
    <w:abstractNumId w:val="5"/>
  </w:num>
  <w:num w:numId="4">
    <w:abstractNumId w:val="10"/>
  </w:num>
  <w:num w:numId="5">
    <w:abstractNumId w:val="2"/>
  </w:num>
  <w:num w:numId="6">
    <w:abstractNumId w:val="3"/>
  </w:num>
  <w:num w:numId="7">
    <w:abstractNumId w:val="1"/>
  </w:num>
  <w:num w:numId="8">
    <w:abstractNumId w:val="14"/>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9"/>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num>
  <w:num w:numId="21">
    <w:abstractNumId w:val="6"/>
    <w:lvlOverride w:ilvl="0">
      <w:startOverride w:val="1"/>
    </w:lvlOverride>
    <w:lvlOverride w:ilvl="1">
      <w:startOverride w:val="1"/>
    </w:lvlOverride>
  </w:num>
  <w:num w:numId="22">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CAE"/>
    <w:rsid w:val="000018C6"/>
    <w:rsid w:val="000026AE"/>
    <w:rsid w:val="00002DE9"/>
    <w:rsid w:val="000046BD"/>
    <w:rsid w:val="00005A7A"/>
    <w:rsid w:val="00011A54"/>
    <w:rsid w:val="0001391F"/>
    <w:rsid w:val="00013A8B"/>
    <w:rsid w:val="000178F5"/>
    <w:rsid w:val="00017C10"/>
    <w:rsid w:val="000211C1"/>
    <w:rsid w:val="000221ED"/>
    <w:rsid w:val="00022932"/>
    <w:rsid w:val="00022FDB"/>
    <w:rsid w:val="000243E1"/>
    <w:rsid w:val="00027B1F"/>
    <w:rsid w:val="000323A2"/>
    <w:rsid w:val="000338C0"/>
    <w:rsid w:val="00033C10"/>
    <w:rsid w:val="000341E4"/>
    <w:rsid w:val="000352CE"/>
    <w:rsid w:val="000355DD"/>
    <w:rsid w:val="00035C8B"/>
    <w:rsid w:val="00035CAB"/>
    <w:rsid w:val="000361BA"/>
    <w:rsid w:val="0004150A"/>
    <w:rsid w:val="000415EE"/>
    <w:rsid w:val="00042196"/>
    <w:rsid w:val="00046D57"/>
    <w:rsid w:val="00053B42"/>
    <w:rsid w:val="00054A0D"/>
    <w:rsid w:val="0005704B"/>
    <w:rsid w:val="000572B0"/>
    <w:rsid w:val="00057B3A"/>
    <w:rsid w:val="00057FD8"/>
    <w:rsid w:val="000607F9"/>
    <w:rsid w:val="00061BB5"/>
    <w:rsid w:val="00072ADB"/>
    <w:rsid w:val="00073E12"/>
    <w:rsid w:val="000743F9"/>
    <w:rsid w:val="00074C30"/>
    <w:rsid w:val="00076FC7"/>
    <w:rsid w:val="00080941"/>
    <w:rsid w:val="00081BC1"/>
    <w:rsid w:val="00081FEA"/>
    <w:rsid w:val="00086725"/>
    <w:rsid w:val="00095E52"/>
    <w:rsid w:val="00097C2C"/>
    <w:rsid w:val="000A1D2C"/>
    <w:rsid w:val="000A220E"/>
    <w:rsid w:val="000A2DA8"/>
    <w:rsid w:val="000A5191"/>
    <w:rsid w:val="000B0B38"/>
    <w:rsid w:val="000B3C46"/>
    <w:rsid w:val="000B4696"/>
    <w:rsid w:val="000B62EC"/>
    <w:rsid w:val="000B6A56"/>
    <w:rsid w:val="000C04E1"/>
    <w:rsid w:val="000C2A74"/>
    <w:rsid w:val="000C3577"/>
    <w:rsid w:val="000C41A2"/>
    <w:rsid w:val="000C4A8F"/>
    <w:rsid w:val="000C4BB8"/>
    <w:rsid w:val="000C4D6F"/>
    <w:rsid w:val="000C570F"/>
    <w:rsid w:val="000D1BD4"/>
    <w:rsid w:val="000D1C0E"/>
    <w:rsid w:val="000D21C7"/>
    <w:rsid w:val="000D2E61"/>
    <w:rsid w:val="000D3158"/>
    <w:rsid w:val="000D3B61"/>
    <w:rsid w:val="000D4091"/>
    <w:rsid w:val="000D4217"/>
    <w:rsid w:val="000D4CCA"/>
    <w:rsid w:val="000D6D03"/>
    <w:rsid w:val="000D7506"/>
    <w:rsid w:val="000E319D"/>
    <w:rsid w:val="000E49D5"/>
    <w:rsid w:val="000E51B3"/>
    <w:rsid w:val="000E54B2"/>
    <w:rsid w:val="000E5C09"/>
    <w:rsid w:val="000E6B5B"/>
    <w:rsid w:val="000E71A9"/>
    <w:rsid w:val="000F0B1E"/>
    <w:rsid w:val="000F389C"/>
    <w:rsid w:val="0010089A"/>
    <w:rsid w:val="00102D83"/>
    <w:rsid w:val="00103415"/>
    <w:rsid w:val="001039C8"/>
    <w:rsid w:val="00104ADB"/>
    <w:rsid w:val="00110421"/>
    <w:rsid w:val="00110802"/>
    <w:rsid w:val="00111744"/>
    <w:rsid w:val="0011211D"/>
    <w:rsid w:val="00112538"/>
    <w:rsid w:val="00113FBB"/>
    <w:rsid w:val="001174CD"/>
    <w:rsid w:val="001179D6"/>
    <w:rsid w:val="00117D7B"/>
    <w:rsid w:val="0012525C"/>
    <w:rsid w:val="001252EB"/>
    <w:rsid w:val="001255D1"/>
    <w:rsid w:val="00132110"/>
    <w:rsid w:val="00135324"/>
    <w:rsid w:val="00142C0F"/>
    <w:rsid w:val="0014543B"/>
    <w:rsid w:val="00146EB5"/>
    <w:rsid w:val="001502BF"/>
    <w:rsid w:val="00151C71"/>
    <w:rsid w:val="001525DE"/>
    <w:rsid w:val="001540B4"/>
    <w:rsid w:val="00154A56"/>
    <w:rsid w:val="00156C47"/>
    <w:rsid w:val="001603FF"/>
    <w:rsid w:val="00161FA0"/>
    <w:rsid w:val="0016279B"/>
    <w:rsid w:val="00162E17"/>
    <w:rsid w:val="00164819"/>
    <w:rsid w:val="001653BF"/>
    <w:rsid w:val="00177BDF"/>
    <w:rsid w:val="00180454"/>
    <w:rsid w:val="001817F7"/>
    <w:rsid w:val="00181D04"/>
    <w:rsid w:val="00184A05"/>
    <w:rsid w:val="00185666"/>
    <w:rsid w:val="001873DD"/>
    <w:rsid w:val="001911D3"/>
    <w:rsid w:val="00191F35"/>
    <w:rsid w:val="0019324E"/>
    <w:rsid w:val="001935F3"/>
    <w:rsid w:val="001962FA"/>
    <w:rsid w:val="00196458"/>
    <w:rsid w:val="00197052"/>
    <w:rsid w:val="001A06B4"/>
    <w:rsid w:val="001A2939"/>
    <w:rsid w:val="001A6A3F"/>
    <w:rsid w:val="001B0376"/>
    <w:rsid w:val="001B0BE4"/>
    <w:rsid w:val="001B10DA"/>
    <w:rsid w:val="001B132F"/>
    <w:rsid w:val="001B33B9"/>
    <w:rsid w:val="001B42C0"/>
    <w:rsid w:val="001B439B"/>
    <w:rsid w:val="001B48A8"/>
    <w:rsid w:val="001B5369"/>
    <w:rsid w:val="001C05C4"/>
    <w:rsid w:val="001C08C1"/>
    <w:rsid w:val="001C23BB"/>
    <w:rsid w:val="001C2DD2"/>
    <w:rsid w:val="001C3D80"/>
    <w:rsid w:val="001C5577"/>
    <w:rsid w:val="001C5988"/>
    <w:rsid w:val="001C6B7E"/>
    <w:rsid w:val="001D0A6C"/>
    <w:rsid w:val="001D10FB"/>
    <w:rsid w:val="001D203F"/>
    <w:rsid w:val="001D5598"/>
    <w:rsid w:val="001D6F7C"/>
    <w:rsid w:val="001E0AA8"/>
    <w:rsid w:val="001E0BA0"/>
    <w:rsid w:val="001E1AF7"/>
    <w:rsid w:val="001E322B"/>
    <w:rsid w:val="001E3739"/>
    <w:rsid w:val="001E5A2A"/>
    <w:rsid w:val="001F0579"/>
    <w:rsid w:val="001F4FF4"/>
    <w:rsid w:val="001F6902"/>
    <w:rsid w:val="00201443"/>
    <w:rsid w:val="00203D63"/>
    <w:rsid w:val="00203F53"/>
    <w:rsid w:val="00205033"/>
    <w:rsid w:val="002050E4"/>
    <w:rsid w:val="002054CC"/>
    <w:rsid w:val="002063A5"/>
    <w:rsid w:val="00207694"/>
    <w:rsid w:val="00207BAA"/>
    <w:rsid w:val="00211D72"/>
    <w:rsid w:val="00215585"/>
    <w:rsid w:val="00221FC8"/>
    <w:rsid w:val="0022389F"/>
    <w:rsid w:val="0022415F"/>
    <w:rsid w:val="00224FAD"/>
    <w:rsid w:val="00227287"/>
    <w:rsid w:val="00231C11"/>
    <w:rsid w:val="00233F4A"/>
    <w:rsid w:val="002352E5"/>
    <w:rsid w:val="002356F9"/>
    <w:rsid w:val="00236CDA"/>
    <w:rsid w:val="002402A5"/>
    <w:rsid w:val="00242F4F"/>
    <w:rsid w:val="00245F25"/>
    <w:rsid w:val="0024719C"/>
    <w:rsid w:val="002511ED"/>
    <w:rsid w:val="0025183B"/>
    <w:rsid w:val="00251B52"/>
    <w:rsid w:val="00252A0D"/>
    <w:rsid w:val="00253A26"/>
    <w:rsid w:val="00253DD6"/>
    <w:rsid w:val="0025540F"/>
    <w:rsid w:val="00255834"/>
    <w:rsid w:val="00260DBF"/>
    <w:rsid w:val="002614AE"/>
    <w:rsid w:val="0026261F"/>
    <w:rsid w:val="00262D19"/>
    <w:rsid w:val="00266D97"/>
    <w:rsid w:val="00271080"/>
    <w:rsid w:val="0027346C"/>
    <w:rsid w:val="00280005"/>
    <w:rsid w:val="002830D1"/>
    <w:rsid w:val="00284D13"/>
    <w:rsid w:val="00287A4B"/>
    <w:rsid w:val="00287B3C"/>
    <w:rsid w:val="00287BB3"/>
    <w:rsid w:val="00290074"/>
    <w:rsid w:val="00291460"/>
    <w:rsid w:val="00291749"/>
    <w:rsid w:val="0029304E"/>
    <w:rsid w:val="00294278"/>
    <w:rsid w:val="002A0937"/>
    <w:rsid w:val="002A3A69"/>
    <w:rsid w:val="002A736F"/>
    <w:rsid w:val="002A743C"/>
    <w:rsid w:val="002B0682"/>
    <w:rsid w:val="002B487E"/>
    <w:rsid w:val="002B5657"/>
    <w:rsid w:val="002C18FD"/>
    <w:rsid w:val="002C65A8"/>
    <w:rsid w:val="002D0F1C"/>
    <w:rsid w:val="002E3572"/>
    <w:rsid w:val="002E6341"/>
    <w:rsid w:val="002E7830"/>
    <w:rsid w:val="002F0308"/>
    <w:rsid w:val="002F04CB"/>
    <w:rsid w:val="002F0BFC"/>
    <w:rsid w:val="002F1834"/>
    <w:rsid w:val="002F1A5A"/>
    <w:rsid w:val="002F34AE"/>
    <w:rsid w:val="002F372E"/>
    <w:rsid w:val="002F39DF"/>
    <w:rsid w:val="002F5B26"/>
    <w:rsid w:val="002F7933"/>
    <w:rsid w:val="00305E3B"/>
    <w:rsid w:val="00306338"/>
    <w:rsid w:val="0030722A"/>
    <w:rsid w:val="00312C29"/>
    <w:rsid w:val="00314086"/>
    <w:rsid w:val="00320772"/>
    <w:rsid w:val="00320CD7"/>
    <w:rsid w:val="003240AF"/>
    <w:rsid w:val="003270EA"/>
    <w:rsid w:val="00327327"/>
    <w:rsid w:val="003316D8"/>
    <w:rsid w:val="003335AB"/>
    <w:rsid w:val="00334318"/>
    <w:rsid w:val="00337195"/>
    <w:rsid w:val="00337F5B"/>
    <w:rsid w:val="003407C8"/>
    <w:rsid w:val="00341A74"/>
    <w:rsid w:val="00342525"/>
    <w:rsid w:val="0034261D"/>
    <w:rsid w:val="003442EE"/>
    <w:rsid w:val="00346B74"/>
    <w:rsid w:val="00346BD2"/>
    <w:rsid w:val="00347EB2"/>
    <w:rsid w:val="00352BD0"/>
    <w:rsid w:val="00353FBF"/>
    <w:rsid w:val="0035758B"/>
    <w:rsid w:val="003637CB"/>
    <w:rsid w:val="00366706"/>
    <w:rsid w:val="0036725D"/>
    <w:rsid w:val="00371224"/>
    <w:rsid w:val="00371F0D"/>
    <w:rsid w:val="00373F39"/>
    <w:rsid w:val="00376D2B"/>
    <w:rsid w:val="00380582"/>
    <w:rsid w:val="003820AC"/>
    <w:rsid w:val="003932B9"/>
    <w:rsid w:val="003942CF"/>
    <w:rsid w:val="00395606"/>
    <w:rsid w:val="003A28AF"/>
    <w:rsid w:val="003A40B4"/>
    <w:rsid w:val="003A68B4"/>
    <w:rsid w:val="003B1146"/>
    <w:rsid w:val="003B1854"/>
    <w:rsid w:val="003B57A8"/>
    <w:rsid w:val="003B57D3"/>
    <w:rsid w:val="003B5B18"/>
    <w:rsid w:val="003C04D6"/>
    <w:rsid w:val="003D166D"/>
    <w:rsid w:val="003D337D"/>
    <w:rsid w:val="003D3A49"/>
    <w:rsid w:val="003D66BA"/>
    <w:rsid w:val="003D7572"/>
    <w:rsid w:val="003E13B0"/>
    <w:rsid w:val="003E183B"/>
    <w:rsid w:val="003E1B0C"/>
    <w:rsid w:val="003E2F15"/>
    <w:rsid w:val="003E3D9D"/>
    <w:rsid w:val="003E4252"/>
    <w:rsid w:val="003E44AB"/>
    <w:rsid w:val="003E4DB8"/>
    <w:rsid w:val="003F11E3"/>
    <w:rsid w:val="003F3D2D"/>
    <w:rsid w:val="003F6051"/>
    <w:rsid w:val="004017BA"/>
    <w:rsid w:val="004017C4"/>
    <w:rsid w:val="0040190A"/>
    <w:rsid w:val="00402F79"/>
    <w:rsid w:val="00403B96"/>
    <w:rsid w:val="0040599C"/>
    <w:rsid w:val="00407D3D"/>
    <w:rsid w:val="00410B12"/>
    <w:rsid w:val="00414568"/>
    <w:rsid w:val="004149AD"/>
    <w:rsid w:val="004165A9"/>
    <w:rsid w:val="0043101A"/>
    <w:rsid w:val="0043260F"/>
    <w:rsid w:val="004338C8"/>
    <w:rsid w:val="00434DF1"/>
    <w:rsid w:val="00435317"/>
    <w:rsid w:val="00440C86"/>
    <w:rsid w:val="00443452"/>
    <w:rsid w:val="00444B28"/>
    <w:rsid w:val="0044568A"/>
    <w:rsid w:val="00445866"/>
    <w:rsid w:val="004467DD"/>
    <w:rsid w:val="00447FCF"/>
    <w:rsid w:val="00456861"/>
    <w:rsid w:val="004569AB"/>
    <w:rsid w:val="00460DB9"/>
    <w:rsid w:val="004611D7"/>
    <w:rsid w:val="00467699"/>
    <w:rsid w:val="00467740"/>
    <w:rsid w:val="0047067A"/>
    <w:rsid w:val="004715C7"/>
    <w:rsid w:val="004753AE"/>
    <w:rsid w:val="0048326C"/>
    <w:rsid w:val="00485AC3"/>
    <w:rsid w:val="00485DDE"/>
    <w:rsid w:val="004876F6"/>
    <w:rsid w:val="00490AF7"/>
    <w:rsid w:val="004926C5"/>
    <w:rsid w:val="0049704A"/>
    <w:rsid w:val="004A0B61"/>
    <w:rsid w:val="004A2BDC"/>
    <w:rsid w:val="004A5D8F"/>
    <w:rsid w:val="004B1827"/>
    <w:rsid w:val="004B1CBD"/>
    <w:rsid w:val="004B20C8"/>
    <w:rsid w:val="004B22D3"/>
    <w:rsid w:val="004B3F23"/>
    <w:rsid w:val="004B52B0"/>
    <w:rsid w:val="004B6535"/>
    <w:rsid w:val="004C14C8"/>
    <w:rsid w:val="004C2988"/>
    <w:rsid w:val="004C3179"/>
    <w:rsid w:val="004C55D8"/>
    <w:rsid w:val="004C5D3C"/>
    <w:rsid w:val="004D1C8F"/>
    <w:rsid w:val="004D3F4E"/>
    <w:rsid w:val="004D556F"/>
    <w:rsid w:val="004D55E7"/>
    <w:rsid w:val="004E08E5"/>
    <w:rsid w:val="004E37DA"/>
    <w:rsid w:val="004F0062"/>
    <w:rsid w:val="004F0715"/>
    <w:rsid w:val="004F09FC"/>
    <w:rsid w:val="004F306D"/>
    <w:rsid w:val="004F382A"/>
    <w:rsid w:val="004F7105"/>
    <w:rsid w:val="00503409"/>
    <w:rsid w:val="00503610"/>
    <w:rsid w:val="005043CA"/>
    <w:rsid w:val="00505210"/>
    <w:rsid w:val="00505B5F"/>
    <w:rsid w:val="00506D91"/>
    <w:rsid w:val="00511A42"/>
    <w:rsid w:val="00513416"/>
    <w:rsid w:val="00517EFD"/>
    <w:rsid w:val="0052035B"/>
    <w:rsid w:val="00525EEC"/>
    <w:rsid w:val="00526B89"/>
    <w:rsid w:val="00526F88"/>
    <w:rsid w:val="005274EE"/>
    <w:rsid w:val="005315BD"/>
    <w:rsid w:val="00532B4D"/>
    <w:rsid w:val="00540748"/>
    <w:rsid w:val="00541E78"/>
    <w:rsid w:val="0054232A"/>
    <w:rsid w:val="005423CB"/>
    <w:rsid w:val="00542765"/>
    <w:rsid w:val="00542A70"/>
    <w:rsid w:val="00542A76"/>
    <w:rsid w:val="00545AE0"/>
    <w:rsid w:val="00551B06"/>
    <w:rsid w:val="0055290E"/>
    <w:rsid w:val="00556B88"/>
    <w:rsid w:val="005570BB"/>
    <w:rsid w:val="005607B9"/>
    <w:rsid w:val="00560C21"/>
    <w:rsid w:val="00560E94"/>
    <w:rsid w:val="005708EA"/>
    <w:rsid w:val="00572278"/>
    <w:rsid w:val="00573CE2"/>
    <w:rsid w:val="00574551"/>
    <w:rsid w:val="00576118"/>
    <w:rsid w:val="00576FF5"/>
    <w:rsid w:val="00577E9D"/>
    <w:rsid w:val="005819F9"/>
    <w:rsid w:val="0058478F"/>
    <w:rsid w:val="00584FC6"/>
    <w:rsid w:val="00586061"/>
    <w:rsid w:val="00593C03"/>
    <w:rsid w:val="00594D0C"/>
    <w:rsid w:val="00595AB1"/>
    <w:rsid w:val="00597274"/>
    <w:rsid w:val="005A03A9"/>
    <w:rsid w:val="005A5D13"/>
    <w:rsid w:val="005B11FA"/>
    <w:rsid w:val="005B221B"/>
    <w:rsid w:val="005B3B89"/>
    <w:rsid w:val="005B4138"/>
    <w:rsid w:val="005B6CC0"/>
    <w:rsid w:val="005C0B9B"/>
    <w:rsid w:val="005C0BC2"/>
    <w:rsid w:val="005C1064"/>
    <w:rsid w:val="005C4387"/>
    <w:rsid w:val="005C7CAE"/>
    <w:rsid w:val="005D0E40"/>
    <w:rsid w:val="005D1250"/>
    <w:rsid w:val="005D2399"/>
    <w:rsid w:val="005D2EAA"/>
    <w:rsid w:val="005D3270"/>
    <w:rsid w:val="005D3625"/>
    <w:rsid w:val="005D6811"/>
    <w:rsid w:val="005D7F92"/>
    <w:rsid w:val="005E347A"/>
    <w:rsid w:val="005E5C1B"/>
    <w:rsid w:val="005E607F"/>
    <w:rsid w:val="005F29D3"/>
    <w:rsid w:val="005F2AA5"/>
    <w:rsid w:val="005F2AE1"/>
    <w:rsid w:val="005F5478"/>
    <w:rsid w:val="005F5ADA"/>
    <w:rsid w:val="005F797F"/>
    <w:rsid w:val="006012F6"/>
    <w:rsid w:val="00601872"/>
    <w:rsid w:val="006041A8"/>
    <w:rsid w:val="00607446"/>
    <w:rsid w:val="00610736"/>
    <w:rsid w:val="00613C38"/>
    <w:rsid w:val="0061730E"/>
    <w:rsid w:val="0062079A"/>
    <w:rsid w:val="00622BA7"/>
    <w:rsid w:val="00623BAA"/>
    <w:rsid w:val="006243B7"/>
    <w:rsid w:val="0062763B"/>
    <w:rsid w:val="006313C6"/>
    <w:rsid w:val="00632484"/>
    <w:rsid w:val="0063331D"/>
    <w:rsid w:val="006338E5"/>
    <w:rsid w:val="00637847"/>
    <w:rsid w:val="00640714"/>
    <w:rsid w:val="006433F6"/>
    <w:rsid w:val="00652B5F"/>
    <w:rsid w:val="00662FF0"/>
    <w:rsid w:val="006637A1"/>
    <w:rsid w:val="0066488F"/>
    <w:rsid w:val="006655EE"/>
    <w:rsid w:val="00665EDA"/>
    <w:rsid w:val="006711AD"/>
    <w:rsid w:val="006740F8"/>
    <w:rsid w:val="0067469E"/>
    <w:rsid w:val="00674A79"/>
    <w:rsid w:val="00680471"/>
    <w:rsid w:val="00683A32"/>
    <w:rsid w:val="0068775A"/>
    <w:rsid w:val="00690E6A"/>
    <w:rsid w:val="00695E5B"/>
    <w:rsid w:val="006960E3"/>
    <w:rsid w:val="00697FAB"/>
    <w:rsid w:val="006A4FD9"/>
    <w:rsid w:val="006A5ACE"/>
    <w:rsid w:val="006A63DD"/>
    <w:rsid w:val="006A6924"/>
    <w:rsid w:val="006A6FAE"/>
    <w:rsid w:val="006A753F"/>
    <w:rsid w:val="006A795B"/>
    <w:rsid w:val="006B4998"/>
    <w:rsid w:val="006B58AB"/>
    <w:rsid w:val="006B5D46"/>
    <w:rsid w:val="006B6088"/>
    <w:rsid w:val="006B664E"/>
    <w:rsid w:val="006B723F"/>
    <w:rsid w:val="006B758B"/>
    <w:rsid w:val="006C25A5"/>
    <w:rsid w:val="006C4154"/>
    <w:rsid w:val="006C45C8"/>
    <w:rsid w:val="006C47FC"/>
    <w:rsid w:val="006C5207"/>
    <w:rsid w:val="006C522F"/>
    <w:rsid w:val="006C5E0E"/>
    <w:rsid w:val="006D000B"/>
    <w:rsid w:val="006D099B"/>
    <w:rsid w:val="006D1685"/>
    <w:rsid w:val="006D4137"/>
    <w:rsid w:val="006D54F8"/>
    <w:rsid w:val="006D60BB"/>
    <w:rsid w:val="006D7004"/>
    <w:rsid w:val="006D7808"/>
    <w:rsid w:val="006D7B2F"/>
    <w:rsid w:val="006E21D0"/>
    <w:rsid w:val="006E485B"/>
    <w:rsid w:val="006E77A9"/>
    <w:rsid w:val="006E792A"/>
    <w:rsid w:val="006F023B"/>
    <w:rsid w:val="006F07D7"/>
    <w:rsid w:val="006F241D"/>
    <w:rsid w:val="006F4881"/>
    <w:rsid w:val="006F4CC2"/>
    <w:rsid w:val="006F7712"/>
    <w:rsid w:val="00702453"/>
    <w:rsid w:val="00706DF0"/>
    <w:rsid w:val="007115CD"/>
    <w:rsid w:val="00711751"/>
    <w:rsid w:val="00712B22"/>
    <w:rsid w:val="00716A64"/>
    <w:rsid w:val="00723EBB"/>
    <w:rsid w:val="00724779"/>
    <w:rsid w:val="007258DE"/>
    <w:rsid w:val="00737D7B"/>
    <w:rsid w:val="007441B6"/>
    <w:rsid w:val="007456EA"/>
    <w:rsid w:val="0074754A"/>
    <w:rsid w:val="007504E9"/>
    <w:rsid w:val="00753D57"/>
    <w:rsid w:val="00757E99"/>
    <w:rsid w:val="00763372"/>
    <w:rsid w:val="0076676E"/>
    <w:rsid w:val="00770F37"/>
    <w:rsid w:val="00774C34"/>
    <w:rsid w:val="00775113"/>
    <w:rsid w:val="00775300"/>
    <w:rsid w:val="00776B01"/>
    <w:rsid w:val="00777BB0"/>
    <w:rsid w:val="0078065B"/>
    <w:rsid w:val="007815BE"/>
    <w:rsid w:val="00781E55"/>
    <w:rsid w:val="007946F8"/>
    <w:rsid w:val="0079583B"/>
    <w:rsid w:val="007967AB"/>
    <w:rsid w:val="007A0E93"/>
    <w:rsid w:val="007A19F4"/>
    <w:rsid w:val="007A3522"/>
    <w:rsid w:val="007A4680"/>
    <w:rsid w:val="007A56F8"/>
    <w:rsid w:val="007B0F6B"/>
    <w:rsid w:val="007B1017"/>
    <w:rsid w:val="007B6A56"/>
    <w:rsid w:val="007B736F"/>
    <w:rsid w:val="007C44A5"/>
    <w:rsid w:val="007C585E"/>
    <w:rsid w:val="007D490D"/>
    <w:rsid w:val="007D7813"/>
    <w:rsid w:val="007D7DA0"/>
    <w:rsid w:val="007E1331"/>
    <w:rsid w:val="007E204A"/>
    <w:rsid w:val="007E4AB2"/>
    <w:rsid w:val="007E5AA7"/>
    <w:rsid w:val="007E6BB6"/>
    <w:rsid w:val="007E7263"/>
    <w:rsid w:val="007E7657"/>
    <w:rsid w:val="007E7E42"/>
    <w:rsid w:val="007F2E2D"/>
    <w:rsid w:val="007F30B1"/>
    <w:rsid w:val="00803629"/>
    <w:rsid w:val="0080484D"/>
    <w:rsid w:val="00805C2A"/>
    <w:rsid w:val="0081201F"/>
    <w:rsid w:val="008123D8"/>
    <w:rsid w:val="00812F69"/>
    <w:rsid w:val="00814E98"/>
    <w:rsid w:val="008162D2"/>
    <w:rsid w:val="00820D3E"/>
    <w:rsid w:val="00822534"/>
    <w:rsid w:val="00822F2C"/>
    <w:rsid w:val="00827428"/>
    <w:rsid w:val="008276A3"/>
    <w:rsid w:val="00830370"/>
    <w:rsid w:val="00833AE0"/>
    <w:rsid w:val="00833FFC"/>
    <w:rsid w:val="0083467E"/>
    <w:rsid w:val="00836C38"/>
    <w:rsid w:val="00844918"/>
    <w:rsid w:val="00845269"/>
    <w:rsid w:val="00845B7E"/>
    <w:rsid w:val="00850A28"/>
    <w:rsid w:val="00851216"/>
    <w:rsid w:val="00857421"/>
    <w:rsid w:val="00863558"/>
    <w:rsid w:val="008664C6"/>
    <w:rsid w:val="00866B59"/>
    <w:rsid w:val="008744E0"/>
    <w:rsid w:val="00877CB5"/>
    <w:rsid w:val="00877F09"/>
    <w:rsid w:val="00880075"/>
    <w:rsid w:val="008804E2"/>
    <w:rsid w:val="008808BB"/>
    <w:rsid w:val="008821B3"/>
    <w:rsid w:val="00884B2C"/>
    <w:rsid w:val="00887C0D"/>
    <w:rsid w:val="0089030E"/>
    <w:rsid w:val="00891AD6"/>
    <w:rsid w:val="008935B6"/>
    <w:rsid w:val="00897781"/>
    <w:rsid w:val="00897E06"/>
    <w:rsid w:val="008A098D"/>
    <w:rsid w:val="008A2CE8"/>
    <w:rsid w:val="008A6402"/>
    <w:rsid w:val="008B1FD8"/>
    <w:rsid w:val="008B5CB2"/>
    <w:rsid w:val="008C2D68"/>
    <w:rsid w:val="008C5091"/>
    <w:rsid w:val="008C5A40"/>
    <w:rsid w:val="008C70B1"/>
    <w:rsid w:val="008D2811"/>
    <w:rsid w:val="008D399F"/>
    <w:rsid w:val="008D4E7D"/>
    <w:rsid w:val="008D5CA9"/>
    <w:rsid w:val="008D6AC7"/>
    <w:rsid w:val="008D727E"/>
    <w:rsid w:val="008E1DDD"/>
    <w:rsid w:val="008E2F5D"/>
    <w:rsid w:val="008E5F64"/>
    <w:rsid w:val="008E61BC"/>
    <w:rsid w:val="008E675C"/>
    <w:rsid w:val="008F6374"/>
    <w:rsid w:val="0090068C"/>
    <w:rsid w:val="009008B8"/>
    <w:rsid w:val="009013D5"/>
    <w:rsid w:val="0090373F"/>
    <w:rsid w:val="00903BC2"/>
    <w:rsid w:val="00904133"/>
    <w:rsid w:val="0090443C"/>
    <w:rsid w:val="00905B13"/>
    <w:rsid w:val="00911F04"/>
    <w:rsid w:val="0091272D"/>
    <w:rsid w:val="00922FE6"/>
    <w:rsid w:val="0092440B"/>
    <w:rsid w:val="00924965"/>
    <w:rsid w:val="00927306"/>
    <w:rsid w:val="009279DD"/>
    <w:rsid w:val="00930C01"/>
    <w:rsid w:val="00931476"/>
    <w:rsid w:val="009322CC"/>
    <w:rsid w:val="00932BCF"/>
    <w:rsid w:val="00934AA5"/>
    <w:rsid w:val="00934F95"/>
    <w:rsid w:val="00935C32"/>
    <w:rsid w:val="009404F7"/>
    <w:rsid w:val="00940CEA"/>
    <w:rsid w:val="009445AB"/>
    <w:rsid w:val="00946755"/>
    <w:rsid w:val="009477E8"/>
    <w:rsid w:val="00947FDB"/>
    <w:rsid w:val="009516C0"/>
    <w:rsid w:val="00952871"/>
    <w:rsid w:val="00953A43"/>
    <w:rsid w:val="0095477E"/>
    <w:rsid w:val="00955A3F"/>
    <w:rsid w:val="00960EEB"/>
    <w:rsid w:val="00961EB3"/>
    <w:rsid w:val="009720DE"/>
    <w:rsid w:val="00976360"/>
    <w:rsid w:val="009770AB"/>
    <w:rsid w:val="00977355"/>
    <w:rsid w:val="0097744D"/>
    <w:rsid w:val="00982079"/>
    <w:rsid w:val="00982670"/>
    <w:rsid w:val="009866CE"/>
    <w:rsid w:val="00987910"/>
    <w:rsid w:val="00991756"/>
    <w:rsid w:val="00991DEB"/>
    <w:rsid w:val="009924E3"/>
    <w:rsid w:val="00993BA4"/>
    <w:rsid w:val="00994096"/>
    <w:rsid w:val="00996A9A"/>
    <w:rsid w:val="009A03D2"/>
    <w:rsid w:val="009A0881"/>
    <w:rsid w:val="009A1815"/>
    <w:rsid w:val="009A415B"/>
    <w:rsid w:val="009B315A"/>
    <w:rsid w:val="009B5FDD"/>
    <w:rsid w:val="009B6422"/>
    <w:rsid w:val="009B680E"/>
    <w:rsid w:val="009C018D"/>
    <w:rsid w:val="009C6836"/>
    <w:rsid w:val="009C6AC3"/>
    <w:rsid w:val="009D1AC9"/>
    <w:rsid w:val="009D1BB0"/>
    <w:rsid w:val="009D4980"/>
    <w:rsid w:val="009D5066"/>
    <w:rsid w:val="009D5F26"/>
    <w:rsid w:val="009E06F4"/>
    <w:rsid w:val="009E0FAA"/>
    <w:rsid w:val="009E1157"/>
    <w:rsid w:val="009E1C32"/>
    <w:rsid w:val="009E2E54"/>
    <w:rsid w:val="009E4D6E"/>
    <w:rsid w:val="009E6256"/>
    <w:rsid w:val="009E6DE7"/>
    <w:rsid w:val="009E771A"/>
    <w:rsid w:val="009F05A9"/>
    <w:rsid w:val="009F09BD"/>
    <w:rsid w:val="009F254B"/>
    <w:rsid w:val="009F7401"/>
    <w:rsid w:val="009F7B1B"/>
    <w:rsid w:val="00A012AB"/>
    <w:rsid w:val="00A05BE6"/>
    <w:rsid w:val="00A05C41"/>
    <w:rsid w:val="00A06EC4"/>
    <w:rsid w:val="00A10D8A"/>
    <w:rsid w:val="00A12351"/>
    <w:rsid w:val="00A1730C"/>
    <w:rsid w:val="00A23514"/>
    <w:rsid w:val="00A23DEB"/>
    <w:rsid w:val="00A242AC"/>
    <w:rsid w:val="00A302D0"/>
    <w:rsid w:val="00A314EB"/>
    <w:rsid w:val="00A32E25"/>
    <w:rsid w:val="00A3327F"/>
    <w:rsid w:val="00A36752"/>
    <w:rsid w:val="00A40FB4"/>
    <w:rsid w:val="00A415BC"/>
    <w:rsid w:val="00A43E87"/>
    <w:rsid w:val="00A443AE"/>
    <w:rsid w:val="00A47C2C"/>
    <w:rsid w:val="00A51A90"/>
    <w:rsid w:val="00A53AC4"/>
    <w:rsid w:val="00A53E68"/>
    <w:rsid w:val="00A547EE"/>
    <w:rsid w:val="00A560BF"/>
    <w:rsid w:val="00A56217"/>
    <w:rsid w:val="00A57611"/>
    <w:rsid w:val="00A576F5"/>
    <w:rsid w:val="00A6389D"/>
    <w:rsid w:val="00A73363"/>
    <w:rsid w:val="00A739B9"/>
    <w:rsid w:val="00A74DED"/>
    <w:rsid w:val="00A76297"/>
    <w:rsid w:val="00A76969"/>
    <w:rsid w:val="00A77F8F"/>
    <w:rsid w:val="00A80D44"/>
    <w:rsid w:val="00A821B8"/>
    <w:rsid w:val="00A9334A"/>
    <w:rsid w:val="00A9587A"/>
    <w:rsid w:val="00A96833"/>
    <w:rsid w:val="00A968E3"/>
    <w:rsid w:val="00AA050F"/>
    <w:rsid w:val="00AA122E"/>
    <w:rsid w:val="00AA228A"/>
    <w:rsid w:val="00AA2296"/>
    <w:rsid w:val="00AA2A8D"/>
    <w:rsid w:val="00AA4C64"/>
    <w:rsid w:val="00AA5078"/>
    <w:rsid w:val="00AB0FC3"/>
    <w:rsid w:val="00AB1BB6"/>
    <w:rsid w:val="00AB3080"/>
    <w:rsid w:val="00AB7D38"/>
    <w:rsid w:val="00AC001C"/>
    <w:rsid w:val="00AC03AB"/>
    <w:rsid w:val="00AC34AE"/>
    <w:rsid w:val="00AC4280"/>
    <w:rsid w:val="00AC53CE"/>
    <w:rsid w:val="00AC5BFF"/>
    <w:rsid w:val="00AD10C1"/>
    <w:rsid w:val="00AD11F0"/>
    <w:rsid w:val="00AE1227"/>
    <w:rsid w:val="00AE1F85"/>
    <w:rsid w:val="00AE3569"/>
    <w:rsid w:val="00AE3718"/>
    <w:rsid w:val="00AE63AA"/>
    <w:rsid w:val="00AF1077"/>
    <w:rsid w:val="00AF235E"/>
    <w:rsid w:val="00AF508D"/>
    <w:rsid w:val="00B028C2"/>
    <w:rsid w:val="00B03094"/>
    <w:rsid w:val="00B10973"/>
    <w:rsid w:val="00B1340B"/>
    <w:rsid w:val="00B1661F"/>
    <w:rsid w:val="00B20B67"/>
    <w:rsid w:val="00B227E5"/>
    <w:rsid w:val="00B22B7F"/>
    <w:rsid w:val="00B23BC9"/>
    <w:rsid w:val="00B25CFE"/>
    <w:rsid w:val="00B26780"/>
    <w:rsid w:val="00B30493"/>
    <w:rsid w:val="00B3118D"/>
    <w:rsid w:val="00B34221"/>
    <w:rsid w:val="00B36F5A"/>
    <w:rsid w:val="00B377AB"/>
    <w:rsid w:val="00B41375"/>
    <w:rsid w:val="00B43AD5"/>
    <w:rsid w:val="00B44584"/>
    <w:rsid w:val="00B44CE5"/>
    <w:rsid w:val="00B45D14"/>
    <w:rsid w:val="00B54F80"/>
    <w:rsid w:val="00B6319F"/>
    <w:rsid w:val="00B63B67"/>
    <w:rsid w:val="00B64560"/>
    <w:rsid w:val="00B64A74"/>
    <w:rsid w:val="00B65DC0"/>
    <w:rsid w:val="00B663D9"/>
    <w:rsid w:val="00B67C7C"/>
    <w:rsid w:val="00B708F1"/>
    <w:rsid w:val="00B70993"/>
    <w:rsid w:val="00B71931"/>
    <w:rsid w:val="00B71AC5"/>
    <w:rsid w:val="00B72B69"/>
    <w:rsid w:val="00B7444C"/>
    <w:rsid w:val="00B7559F"/>
    <w:rsid w:val="00B800DB"/>
    <w:rsid w:val="00B8131C"/>
    <w:rsid w:val="00B81BAD"/>
    <w:rsid w:val="00B82D42"/>
    <w:rsid w:val="00B83485"/>
    <w:rsid w:val="00B83723"/>
    <w:rsid w:val="00B83C4F"/>
    <w:rsid w:val="00B90CEA"/>
    <w:rsid w:val="00B90E45"/>
    <w:rsid w:val="00B921FD"/>
    <w:rsid w:val="00B93847"/>
    <w:rsid w:val="00B938CA"/>
    <w:rsid w:val="00B96A34"/>
    <w:rsid w:val="00B96C6B"/>
    <w:rsid w:val="00B97124"/>
    <w:rsid w:val="00B976E7"/>
    <w:rsid w:val="00B97A8B"/>
    <w:rsid w:val="00BA27E9"/>
    <w:rsid w:val="00BA36A4"/>
    <w:rsid w:val="00BA56D4"/>
    <w:rsid w:val="00BB16C2"/>
    <w:rsid w:val="00BB1B8B"/>
    <w:rsid w:val="00BB2600"/>
    <w:rsid w:val="00BB32FB"/>
    <w:rsid w:val="00BB3597"/>
    <w:rsid w:val="00BB7436"/>
    <w:rsid w:val="00BB746E"/>
    <w:rsid w:val="00BB7AC7"/>
    <w:rsid w:val="00BB7B9F"/>
    <w:rsid w:val="00BC149C"/>
    <w:rsid w:val="00BC1A27"/>
    <w:rsid w:val="00BC41A5"/>
    <w:rsid w:val="00BC495F"/>
    <w:rsid w:val="00BD0B84"/>
    <w:rsid w:val="00BD0DA5"/>
    <w:rsid w:val="00BD14B7"/>
    <w:rsid w:val="00BD2EB6"/>
    <w:rsid w:val="00BD32EA"/>
    <w:rsid w:val="00BD52CA"/>
    <w:rsid w:val="00BD5322"/>
    <w:rsid w:val="00BD65BC"/>
    <w:rsid w:val="00BE1841"/>
    <w:rsid w:val="00BE62E4"/>
    <w:rsid w:val="00BF1308"/>
    <w:rsid w:val="00BF1FBC"/>
    <w:rsid w:val="00BF27FB"/>
    <w:rsid w:val="00BF5632"/>
    <w:rsid w:val="00C015DE"/>
    <w:rsid w:val="00C02666"/>
    <w:rsid w:val="00C02D1B"/>
    <w:rsid w:val="00C02E24"/>
    <w:rsid w:val="00C03240"/>
    <w:rsid w:val="00C03492"/>
    <w:rsid w:val="00C03618"/>
    <w:rsid w:val="00C03E45"/>
    <w:rsid w:val="00C073BF"/>
    <w:rsid w:val="00C075E8"/>
    <w:rsid w:val="00C1190B"/>
    <w:rsid w:val="00C11CF8"/>
    <w:rsid w:val="00C1284C"/>
    <w:rsid w:val="00C13C61"/>
    <w:rsid w:val="00C15ADD"/>
    <w:rsid w:val="00C17ADD"/>
    <w:rsid w:val="00C2079C"/>
    <w:rsid w:val="00C21456"/>
    <w:rsid w:val="00C223DB"/>
    <w:rsid w:val="00C24120"/>
    <w:rsid w:val="00C241C6"/>
    <w:rsid w:val="00C25446"/>
    <w:rsid w:val="00C3053C"/>
    <w:rsid w:val="00C308DD"/>
    <w:rsid w:val="00C3143F"/>
    <w:rsid w:val="00C363E8"/>
    <w:rsid w:val="00C36CFF"/>
    <w:rsid w:val="00C4391D"/>
    <w:rsid w:val="00C46AC3"/>
    <w:rsid w:val="00C46B60"/>
    <w:rsid w:val="00C51754"/>
    <w:rsid w:val="00C51A0B"/>
    <w:rsid w:val="00C51D20"/>
    <w:rsid w:val="00C52531"/>
    <w:rsid w:val="00C5699C"/>
    <w:rsid w:val="00C621C5"/>
    <w:rsid w:val="00C67B41"/>
    <w:rsid w:val="00C73769"/>
    <w:rsid w:val="00C74E4D"/>
    <w:rsid w:val="00C75845"/>
    <w:rsid w:val="00C75A90"/>
    <w:rsid w:val="00C778D8"/>
    <w:rsid w:val="00C77C20"/>
    <w:rsid w:val="00C827C9"/>
    <w:rsid w:val="00C8463B"/>
    <w:rsid w:val="00C85B7F"/>
    <w:rsid w:val="00C87F0F"/>
    <w:rsid w:val="00C9034A"/>
    <w:rsid w:val="00C90659"/>
    <w:rsid w:val="00C910C0"/>
    <w:rsid w:val="00C92937"/>
    <w:rsid w:val="00C948C9"/>
    <w:rsid w:val="00CA0A42"/>
    <w:rsid w:val="00CB00BA"/>
    <w:rsid w:val="00CB0B92"/>
    <w:rsid w:val="00CB1028"/>
    <w:rsid w:val="00CB1964"/>
    <w:rsid w:val="00CB4261"/>
    <w:rsid w:val="00CB4E16"/>
    <w:rsid w:val="00CB66A8"/>
    <w:rsid w:val="00CB6D3D"/>
    <w:rsid w:val="00CC0BD7"/>
    <w:rsid w:val="00CD2B84"/>
    <w:rsid w:val="00CE1ED1"/>
    <w:rsid w:val="00CE203F"/>
    <w:rsid w:val="00CE4813"/>
    <w:rsid w:val="00CE754E"/>
    <w:rsid w:val="00CF042B"/>
    <w:rsid w:val="00CF0E20"/>
    <w:rsid w:val="00CF1F0D"/>
    <w:rsid w:val="00CF3E21"/>
    <w:rsid w:val="00CF5CDF"/>
    <w:rsid w:val="00CF7815"/>
    <w:rsid w:val="00D00D1B"/>
    <w:rsid w:val="00D03319"/>
    <w:rsid w:val="00D0406E"/>
    <w:rsid w:val="00D055C4"/>
    <w:rsid w:val="00D055C9"/>
    <w:rsid w:val="00D066D4"/>
    <w:rsid w:val="00D10A1F"/>
    <w:rsid w:val="00D1228D"/>
    <w:rsid w:val="00D206FF"/>
    <w:rsid w:val="00D21CDF"/>
    <w:rsid w:val="00D22B4F"/>
    <w:rsid w:val="00D2328A"/>
    <w:rsid w:val="00D24D35"/>
    <w:rsid w:val="00D25F55"/>
    <w:rsid w:val="00D265BA"/>
    <w:rsid w:val="00D26A8D"/>
    <w:rsid w:val="00D27CBC"/>
    <w:rsid w:val="00D317A3"/>
    <w:rsid w:val="00D33592"/>
    <w:rsid w:val="00D34857"/>
    <w:rsid w:val="00D3551F"/>
    <w:rsid w:val="00D36372"/>
    <w:rsid w:val="00D36911"/>
    <w:rsid w:val="00D377D0"/>
    <w:rsid w:val="00D40519"/>
    <w:rsid w:val="00D412A9"/>
    <w:rsid w:val="00D426DF"/>
    <w:rsid w:val="00D42A0E"/>
    <w:rsid w:val="00D42F14"/>
    <w:rsid w:val="00D43642"/>
    <w:rsid w:val="00D43C27"/>
    <w:rsid w:val="00D44D01"/>
    <w:rsid w:val="00D466BA"/>
    <w:rsid w:val="00D51548"/>
    <w:rsid w:val="00D54A72"/>
    <w:rsid w:val="00D55BF1"/>
    <w:rsid w:val="00D572CC"/>
    <w:rsid w:val="00D615E0"/>
    <w:rsid w:val="00D66262"/>
    <w:rsid w:val="00D700FE"/>
    <w:rsid w:val="00D708EC"/>
    <w:rsid w:val="00D7181D"/>
    <w:rsid w:val="00D74F51"/>
    <w:rsid w:val="00D75119"/>
    <w:rsid w:val="00D84169"/>
    <w:rsid w:val="00D85B37"/>
    <w:rsid w:val="00D9060F"/>
    <w:rsid w:val="00D90C1C"/>
    <w:rsid w:val="00D9158D"/>
    <w:rsid w:val="00D925C9"/>
    <w:rsid w:val="00D966CC"/>
    <w:rsid w:val="00D979EB"/>
    <w:rsid w:val="00DA3022"/>
    <w:rsid w:val="00DA5C05"/>
    <w:rsid w:val="00DB1ADA"/>
    <w:rsid w:val="00DB3EA8"/>
    <w:rsid w:val="00DC21F9"/>
    <w:rsid w:val="00DC51A7"/>
    <w:rsid w:val="00DC5554"/>
    <w:rsid w:val="00DC5BA7"/>
    <w:rsid w:val="00DC5C0C"/>
    <w:rsid w:val="00DD1119"/>
    <w:rsid w:val="00DD2617"/>
    <w:rsid w:val="00DD37D1"/>
    <w:rsid w:val="00DD3E8D"/>
    <w:rsid w:val="00DD627A"/>
    <w:rsid w:val="00DE1019"/>
    <w:rsid w:val="00DE1853"/>
    <w:rsid w:val="00DE3949"/>
    <w:rsid w:val="00DE48A4"/>
    <w:rsid w:val="00DE4C37"/>
    <w:rsid w:val="00DE5253"/>
    <w:rsid w:val="00DE52E1"/>
    <w:rsid w:val="00DE6998"/>
    <w:rsid w:val="00DF1587"/>
    <w:rsid w:val="00DF1B23"/>
    <w:rsid w:val="00DF2949"/>
    <w:rsid w:val="00DF2CA7"/>
    <w:rsid w:val="00DF60A6"/>
    <w:rsid w:val="00E01ECE"/>
    <w:rsid w:val="00E022B5"/>
    <w:rsid w:val="00E02C54"/>
    <w:rsid w:val="00E03080"/>
    <w:rsid w:val="00E03C1D"/>
    <w:rsid w:val="00E04E45"/>
    <w:rsid w:val="00E05267"/>
    <w:rsid w:val="00E05EDC"/>
    <w:rsid w:val="00E07BD3"/>
    <w:rsid w:val="00E107B7"/>
    <w:rsid w:val="00E10EFF"/>
    <w:rsid w:val="00E121E3"/>
    <w:rsid w:val="00E12BC6"/>
    <w:rsid w:val="00E15487"/>
    <w:rsid w:val="00E15E09"/>
    <w:rsid w:val="00E23293"/>
    <w:rsid w:val="00E2592D"/>
    <w:rsid w:val="00E31666"/>
    <w:rsid w:val="00E31A60"/>
    <w:rsid w:val="00E33A1F"/>
    <w:rsid w:val="00E354C7"/>
    <w:rsid w:val="00E4067B"/>
    <w:rsid w:val="00E415D2"/>
    <w:rsid w:val="00E42E5E"/>
    <w:rsid w:val="00E4362F"/>
    <w:rsid w:val="00E43B3B"/>
    <w:rsid w:val="00E47E65"/>
    <w:rsid w:val="00E50BF1"/>
    <w:rsid w:val="00E53F3B"/>
    <w:rsid w:val="00E55BBF"/>
    <w:rsid w:val="00E56605"/>
    <w:rsid w:val="00E56C81"/>
    <w:rsid w:val="00E633FF"/>
    <w:rsid w:val="00E63AAD"/>
    <w:rsid w:val="00E64B31"/>
    <w:rsid w:val="00E707B7"/>
    <w:rsid w:val="00E70A53"/>
    <w:rsid w:val="00E710DE"/>
    <w:rsid w:val="00E779CB"/>
    <w:rsid w:val="00E83802"/>
    <w:rsid w:val="00E876AD"/>
    <w:rsid w:val="00E90033"/>
    <w:rsid w:val="00E90653"/>
    <w:rsid w:val="00E91917"/>
    <w:rsid w:val="00E92410"/>
    <w:rsid w:val="00E95A32"/>
    <w:rsid w:val="00EA5C6F"/>
    <w:rsid w:val="00EA5F01"/>
    <w:rsid w:val="00EA7FFE"/>
    <w:rsid w:val="00EB0DED"/>
    <w:rsid w:val="00EB1739"/>
    <w:rsid w:val="00EB4946"/>
    <w:rsid w:val="00EB7804"/>
    <w:rsid w:val="00EC05F3"/>
    <w:rsid w:val="00EC32AA"/>
    <w:rsid w:val="00EC3E03"/>
    <w:rsid w:val="00EC4A08"/>
    <w:rsid w:val="00EC4ECC"/>
    <w:rsid w:val="00EC6622"/>
    <w:rsid w:val="00EC7FC0"/>
    <w:rsid w:val="00ED1BA4"/>
    <w:rsid w:val="00ED219B"/>
    <w:rsid w:val="00ED24BA"/>
    <w:rsid w:val="00ED2627"/>
    <w:rsid w:val="00ED5EE0"/>
    <w:rsid w:val="00EE1EAD"/>
    <w:rsid w:val="00EE28F6"/>
    <w:rsid w:val="00EE3B4C"/>
    <w:rsid w:val="00EE3F76"/>
    <w:rsid w:val="00EE4865"/>
    <w:rsid w:val="00EE697C"/>
    <w:rsid w:val="00EF2708"/>
    <w:rsid w:val="00EF476D"/>
    <w:rsid w:val="00EF5758"/>
    <w:rsid w:val="00F05820"/>
    <w:rsid w:val="00F108E5"/>
    <w:rsid w:val="00F12F8A"/>
    <w:rsid w:val="00F15506"/>
    <w:rsid w:val="00F1604E"/>
    <w:rsid w:val="00F205F0"/>
    <w:rsid w:val="00F33164"/>
    <w:rsid w:val="00F33BF5"/>
    <w:rsid w:val="00F34800"/>
    <w:rsid w:val="00F34A40"/>
    <w:rsid w:val="00F36186"/>
    <w:rsid w:val="00F36D5D"/>
    <w:rsid w:val="00F37E39"/>
    <w:rsid w:val="00F4097A"/>
    <w:rsid w:val="00F46842"/>
    <w:rsid w:val="00F50B88"/>
    <w:rsid w:val="00F534FB"/>
    <w:rsid w:val="00F53926"/>
    <w:rsid w:val="00F54415"/>
    <w:rsid w:val="00F60A35"/>
    <w:rsid w:val="00F62E8D"/>
    <w:rsid w:val="00F70EBA"/>
    <w:rsid w:val="00F70F62"/>
    <w:rsid w:val="00F715B6"/>
    <w:rsid w:val="00F72830"/>
    <w:rsid w:val="00F72D0F"/>
    <w:rsid w:val="00F72F8C"/>
    <w:rsid w:val="00F760CE"/>
    <w:rsid w:val="00F8030D"/>
    <w:rsid w:val="00F81C97"/>
    <w:rsid w:val="00F852A5"/>
    <w:rsid w:val="00F86D49"/>
    <w:rsid w:val="00F87A13"/>
    <w:rsid w:val="00F90DD0"/>
    <w:rsid w:val="00F9364A"/>
    <w:rsid w:val="00F95336"/>
    <w:rsid w:val="00F962DA"/>
    <w:rsid w:val="00F970E8"/>
    <w:rsid w:val="00FA5213"/>
    <w:rsid w:val="00FA5911"/>
    <w:rsid w:val="00FA642B"/>
    <w:rsid w:val="00FA7925"/>
    <w:rsid w:val="00FB1E05"/>
    <w:rsid w:val="00FB6237"/>
    <w:rsid w:val="00FB7648"/>
    <w:rsid w:val="00FC0F24"/>
    <w:rsid w:val="00FC26CF"/>
    <w:rsid w:val="00FC37EB"/>
    <w:rsid w:val="00FC5C56"/>
    <w:rsid w:val="00FD2B65"/>
    <w:rsid w:val="00FD5E9A"/>
    <w:rsid w:val="00FE22E7"/>
    <w:rsid w:val="00FE4B6A"/>
    <w:rsid w:val="00FE5E4A"/>
    <w:rsid w:val="00FE6EF1"/>
    <w:rsid w:val="00FE7312"/>
    <w:rsid w:val="00FE7555"/>
    <w:rsid w:val="00FE7CC2"/>
    <w:rsid w:val="00FF16EF"/>
    <w:rsid w:val="00FF43ED"/>
    <w:rsid w:val="00FF43F9"/>
    <w:rsid w:val="00FF5722"/>
    <w:rsid w:val="00FF7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85CC6"/>
  <w15:docId w15:val="{8357ED43-0827-437C-898B-2D72C6918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CAE"/>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5C7CAE"/>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5C7CAE"/>
    <w:pPr>
      <w:keepNext/>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5C7CAE"/>
    <w:pPr>
      <w:keepNext/>
      <w:spacing w:before="240" w:after="60"/>
      <w:outlineLvl w:val="2"/>
    </w:pPr>
    <w:rPr>
      <w:rFonts w:cs="Arial"/>
      <w:b/>
      <w:bCs/>
      <w:szCs w:val="26"/>
    </w:rPr>
  </w:style>
  <w:style w:type="paragraph" w:styleId="Heading4">
    <w:name w:val="heading 4"/>
    <w:basedOn w:val="Normal"/>
    <w:next w:val="Normal"/>
    <w:link w:val="Heading4Char"/>
    <w:qFormat/>
    <w:rsid w:val="005C7CAE"/>
    <w:pPr>
      <w:keepNext/>
      <w:spacing w:before="240" w:after="60"/>
      <w:outlineLvl w:val="3"/>
    </w:pPr>
    <w:rPr>
      <w:rFonts w:cs="Arial"/>
      <w:b/>
      <w:bCs/>
      <w:szCs w:val="28"/>
    </w:rPr>
  </w:style>
  <w:style w:type="paragraph" w:styleId="Heading5">
    <w:name w:val="heading 5"/>
    <w:basedOn w:val="Normal"/>
    <w:next w:val="Normal"/>
    <w:link w:val="Heading5Char"/>
    <w:qFormat/>
    <w:rsid w:val="005C7CAE"/>
    <w:pPr>
      <w:keepNext/>
      <w:spacing w:before="0" w:after="0"/>
      <w:jc w:val="right"/>
      <w:outlineLvl w:val="4"/>
    </w:pPr>
    <w:rPr>
      <w:b/>
      <w:bCs/>
    </w:rPr>
  </w:style>
  <w:style w:type="paragraph" w:styleId="Heading6">
    <w:name w:val="heading 6"/>
    <w:basedOn w:val="Normal"/>
    <w:next w:val="Normal"/>
    <w:link w:val="Heading6Char"/>
    <w:qFormat/>
    <w:rsid w:val="005C7CAE"/>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5C7CAE"/>
    <w:pPr>
      <w:keepNext/>
      <w:jc w:val="center"/>
      <w:outlineLvl w:val="6"/>
    </w:pPr>
    <w:rPr>
      <w:sz w:val="24"/>
    </w:rPr>
  </w:style>
  <w:style w:type="paragraph" w:styleId="Heading8">
    <w:name w:val="heading 8"/>
    <w:basedOn w:val="Normal"/>
    <w:next w:val="Normal"/>
    <w:link w:val="Heading8Char"/>
    <w:qFormat/>
    <w:rsid w:val="005C7CAE"/>
    <w:pPr>
      <w:keepNext/>
      <w:spacing w:before="0" w:after="0"/>
      <w:jc w:val="right"/>
      <w:outlineLvl w:val="7"/>
    </w:pPr>
    <w:rPr>
      <w:b/>
      <w:caps/>
      <w:sz w:val="32"/>
    </w:rPr>
  </w:style>
  <w:style w:type="paragraph" w:styleId="Heading9">
    <w:name w:val="heading 9"/>
    <w:basedOn w:val="Normal"/>
    <w:next w:val="Normal"/>
    <w:link w:val="Heading9Char"/>
    <w:qFormat/>
    <w:rsid w:val="005C7CAE"/>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7CAE"/>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5C7CAE"/>
    <w:rPr>
      <w:rFonts w:ascii="Trebuchet MS" w:eastAsia="Times New Roman" w:hAnsi="Trebuchet MS"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5C7CAE"/>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rsid w:val="005C7CAE"/>
    <w:rPr>
      <w:rFonts w:ascii="Trebuchet MS" w:eastAsia="Times New Roman" w:hAnsi="Trebuchet MS" w:cs="Arial"/>
      <w:b/>
      <w:bCs/>
      <w:sz w:val="20"/>
      <w:szCs w:val="28"/>
      <w:lang w:val="ro-RO"/>
    </w:rPr>
  </w:style>
  <w:style w:type="character" w:customStyle="1" w:styleId="Heading5Char">
    <w:name w:val="Heading 5 Char"/>
    <w:basedOn w:val="DefaultParagraphFont"/>
    <w:link w:val="Heading5"/>
    <w:rsid w:val="005C7CAE"/>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rsid w:val="005C7CAE"/>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rsid w:val="005C7CAE"/>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rsid w:val="005C7CAE"/>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rsid w:val="005C7CAE"/>
    <w:rPr>
      <w:rFonts w:ascii="Trebuchet MS" w:eastAsia="Times New Roman" w:hAnsi="Trebuchet MS" w:cs="Times New Roman"/>
      <w:b/>
      <w:bCs/>
      <w:sz w:val="20"/>
      <w:szCs w:val="24"/>
      <w:lang w:val="ro-RO"/>
    </w:rPr>
  </w:style>
  <w:style w:type="paragraph" w:customStyle="1" w:styleId="Normal1">
    <w:name w:val="Normal1"/>
    <w:basedOn w:val="Normal"/>
    <w:rsid w:val="005C7CAE"/>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5C7CAE"/>
    <w:pPr>
      <w:spacing w:before="0" w:after="0"/>
    </w:pPr>
    <w:rPr>
      <w:sz w:val="16"/>
      <w:szCs w:val="20"/>
    </w:rPr>
  </w:style>
  <w:style w:type="character" w:customStyle="1" w:styleId="FootnoteTextChar">
    <w:name w:val="Footnote Text Char"/>
    <w:basedOn w:val="DefaultParagraphFont"/>
    <w:rsid w:val="005C7CAE"/>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C7CAE"/>
    <w:rPr>
      <w:vertAlign w:val="superscript"/>
    </w:rPr>
  </w:style>
  <w:style w:type="paragraph" w:customStyle="1" w:styleId="normalbullet">
    <w:name w:val="normalbullet"/>
    <w:basedOn w:val="Normal1"/>
    <w:rsid w:val="005C7CAE"/>
    <w:rPr>
      <w:snapToGrid w:val="0"/>
      <w:lang w:val="fr-FR"/>
    </w:rPr>
  </w:style>
  <w:style w:type="paragraph" w:styleId="DocumentMap">
    <w:name w:val="Document Map"/>
    <w:basedOn w:val="Normal"/>
    <w:link w:val="DocumentMapChar"/>
    <w:semiHidden/>
    <w:rsid w:val="005C7CAE"/>
    <w:pPr>
      <w:shd w:val="clear" w:color="auto" w:fill="000080"/>
    </w:pPr>
    <w:rPr>
      <w:rFonts w:ascii="Tahoma" w:hAnsi="Tahoma" w:cs="Tahoma"/>
    </w:rPr>
  </w:style>
  <w:style w:type="character" w:customStyle="1" w:styleId="DocumentMapChar">
    <w:name w:val="Document Map Char"/>
    <w:basedOn w:val="DefaultParagraphFont"/>
    <w:link w:val="DocumentMap"/>
    <w:semiHidden/>
    <w:rsid w:val="005C7CAE"/>
    <w:rPr>
      <w:rFonts w:ascii="Tahoma" w:eastAsia="Times New Roman" w:hAnsi="Tahoma" w:cs="Tahoma"/>
      <w:sz w:val="20"/>
      <w:szCs w:val="24"/>
      <w:shd w:val="clear" w:color="auto" w:fill="000080"/>
      <w:lang w:val="ro-RO"/>
    </w:rPr>
  </w:style>
  <w:style w:type="paragraph" w:styleId="Footer">
    <w:name w:val="footer"/>
    <w:basedOn w:val="Normal"/>
    <w:link w:val="FooterChar"/>
    <w:uiPriority w:val="99"/>
    <w:rsid w:val="005C7CAE"/>
    <w:pPr>
      <w:tabs>
        <w:tab w:val="center" w:pos="4320"/>
        <w:tab w:val="right" w:pos="8640"/>
      </w:tabs>
    </w:pPr>
    <w:rPr>
      <w:sz w:val="24"/>
    </w:rPr>
  </w:style>
  <w:style w:type="character" w:customStyle="1" w:styleId="FooterChar">
    <w:name w:val="Footer Char"/>
    <w:basedOn w:val="DefaultParagraphFont"/>
    <w:link w:val="Footer"/>
    <w:uiPriority w:val="99"/>
    <w:rsid w:val="005C7CAE"/>
    <w:rPr>
      <w:rFonts w:ascii="Trebuchet MS" w:eastAsia="Times New Roman" w:hAnsi="Trebuchet MS" w:cs="Times New Roman"/>
      <w:sz w:val="24"/>
      <w:szCs w:val="24"/>
      <w:lang w:val="ro-RO"/>
    </w:rPr>
  </w:style>
  <w:style w:type="character" w:styleId="PageNumber">
    <w:name w:val="page number"/>
    <w:basedOn w:val="DefaultParagraphFont"/>
    <w:rsid w:val="005C7CAE"/>
  </w:style>
  <w:style w:type="paragraph" w:styleId="TOC1">
    <w:name w:val="toc 1"/>
    <w:basedOn w:val="Normal1"/>
    <w:next w:val="Normal1"/>
    <w:autoRedefine/>
    <w:uiPriority w:val="39"/>
    <w:qFormat/>
    <w:rsid w:val="005C7CAE"/>
    <w:pPr>
      <w:spacing w:after="0"/>
    </w:pPr>
    <w:rPr>
      <w:rFonts w:ascii="Arial (W1)" w:hAnsi="Arial (W1)"/>
      <w:b/>
    </w:rPr>
  </w:style>
  <w:style w:type="paragraph" w:styleId="TOC2">
    <w:name w:val="toc 2"/>
    <w:basedOn w:val="Normal"/>
    <w:next w:val="Normal"/>
    <w:autoRedefine/>
    <w:uiPriority w:val="39"/>
    <w:qFormat/>
    <w:rsid w:val="005C7CAE"/>
    <w:pPr>
      <w:tabs>
        <w:tab w:val="left" w:pos="800"/>
        <w:tab w:val="right" w:leader="dot" w:pos="9771"/>
      </w:tabs>
      <w:spacing w:before="0" w:after="0"/>
      <w:ind w:left="202"/>
      <w:jc w:val="both"/>
    </w:pPr>
  </w:style>
  <w:style w:type="paragraph" w:styleId="TOC3">
    <w:name w:val="toc 3"/>
    <w:basedOn w:val="Normal"/>
    <w:next w:val="Normal"/>
    <w:autoRedefine/>
    <w:uiPriority w:val="39"/>
    <w:qFormat/>
    <w:rsid w:val="005C7CAE"/>
    <w:pPr>
      <w:spacing w:before="0" w:after="0"/>
      <w:ind w:left="403"/>
    </w:pPr>
  </w:style>
  <w:style w:type="paragraph" w:styleId="TOC4">
    <w:name w:val="toc 4"/>
    <w:basedOn w:val="Normal"/>
    <w:next w:val="Normal"/>
    <w:autoRedefine/>
    <w:uiPriority w:val="39"/>
    <w:rsid w:val="005C7CAE"/>
    <w:pPr>
      <w:spacing w:before="0" w:after="0"/>
      <w:ind w:left="605"/>
    </w:pPr>
  </w:style>
  <w:style w:type="paragraph" w:styleId="TOC5">
    <w:name w:val="toc 5"/>
    <w:basedOn w:val="Normal"/>
    <w:next w:val="Normal"/>
    <w:autoRedefine/>
    <w:uiPriority w:val="39"/>
    <w:rsid w:val="005C7CAE"/>
    <w:pPr>
      <w:ind w:left="800"/>
    </w:pPr>
  </w:style>
  <w:style w:type="paragraph" w:styleId="TOC6">
    <w:name w:val="toc 6"/>
    <w:basedOn w:val="Normal"/>
    <w:next w:val="Normal"/>
    <w:autoRedefine/>
    <w:uiPriority w:val="39"/>
    <w:rsid w:val="005C7CAE"/>
    <w:pPr>
      <w:ind w:left="1000"/>
    </w:pPr>
  </w:style>
  <w:style w:type="paragraph" w:styleId="TOC7">
    <w:name w:val="toc 7"/>
    <w:basedOn w:val="Normal"/>
    <w:next w:val="Normal"/>
    <w:autoRedefine/>
    <w:uiPriority w:val="39"/>
    <w:rsid w:val="005C7CAE"/>
    <w:pPr>
      <w:ind w:left="1200"/>
    </w:pPr>
  </w:style>
  <w:style w:type="paragraph" w:styleId="TOC8">
    <w:name w:val="toc 8"/>
    <w:basedOn w:val="Normal"/>
    <w:next w:val="Normal"/>
    <w:autoRedefine/>
    <w:uiPriority w:val="39"/>
    <w:rsid w:val="005C7CAE"/>
    <w:pPr>
      <w:ind w:left="1400"/>
    </w:pPr>
  </w:style>
  <w:style w:type="paragraph" w:styleId="TOC9">
    <w:name w:val="toc 9"/>
    <w:basedOn w:val="Normal"/>
    <w:next w:val="Normal"/>
    <w:autoRedefine/>
    <w:uiPriority w:val="39"/>
    <w:rsid w:val="005C7CAE"/>
    <w:pPr>
      <w:ind w:left="1600"/>
    </w:pPr>
  </w:style>
  <w:style w:type="character" w:styleId="Hyperlink">
    <w:name w:val="Hyperlink"/>
    <w:uiPriority w:val="99"/>
    <w:rsid w:val="005C7CAE"/>
    <w:rPr>
      <w:color w:val="0000FF"/>
      <w:u w:val="single"/>
    </w:rPr>
  </w:style>
  <w:style w:type="character" w:styleId="FollowedHyperlink">
    <w:name w:val="FollowedHyperlink"/>
    <w:rsid w:val="005C7CAE"/>
    <w:rPr>
      <w:color w:val="800080"/>
      <w:u w:val="single"/>
    </w:rPr>
  </w:style>
  <w:style w:type="character" w:styleId="CommentReference">
    <w:name w:val="annotation reference"/>
    <w:uiPriority w:val="99"/>
    <w:semiHidden/>
    <w:rsid w:val="005C7CAE"/>
    <w:rPr>
      <w:sz w:val="16"/>
      <w:szCs w:val="16"/>
    </w:rPr>
  </w:style>
  <w:style w:type="paragraph" w:styleId="CommentText">
    <w:name w:val="annotation text"/>
    <w:basedOn w:val="Normal"/>
    <w:link w:val="CommentTextChar"/>
    <w:uiPriority w:val="99"/>
    <w:rsid w:val="005C7CAE"/>
    <w:rPr>
      <w:szCs w:val="20"/>
    </w:rPr>
  </w:style>
  <w:style w:type="character" w:customStyle="1" w:styleId="CommentTextChar">
    <w:name w:val="Comment Text Char"/>
    <w:basedOn w:val="DefaultParagraphFont"/>
    <w:link w:val="CommentText"/>
    <w:uiPriority w:val="99"/>
    <w:rsid w:val="005C7CAE"/>
    <w:rPr>
      <w:rFonts w:ascii="Trebuchet MS" w:eastAsia="Times New Roman" w:hAnsi="Trebuchet MS" w:cs="Times New Roman"/>
      <w:sz w:val="20"/>
      <w:szCs w:val="20"/>
      <w:lang w:val="ro-RO"/>
    </w:rPr>
  </w:style>
  <w:style w:type="paragraph" w:customStyle="1" w:styleId="criterii">
    <w:name w:val="criterii"/>
    <w:basedOn w:val="Normal"/>
    <w:rsid w:val="005C7CAE"/>
    <w:pPr>
      <w:shd w:val="clear" w:color="auto" w:fill="E6E6E6"/>
      <w:spacing w:before="240"/>
      <w:jc w:val="both"/>
    </w:pPr>
    <w:rPr>
      <w:b/>
      <w:bCs/>
      <w:snapToGrid w:val="0"/>
    </w:rPr>
  </w:style>
  <w:style w:type="paragraph" w:customStyle="1" w:styleId="marked">
    <w:name w:val="marked"/>
    <w:basedOn w:val="Normal"/>
    <w:rsid w:val="005C7CAE"/>
    <w:pPr>
      <w:pBdr>
        <w:left w:val="single" w:sz="4" w:space="4" w:color="808080"/>
      </w:pBdr>
      <w:spacing w:before="60" w:after="60"/>
      <w:ind w:left="1620"/>
      <w:jc w:val="both"/>
    </w:pPr>
  </w:style>
  <w:style w:type="paragraph" w:styleId="BodyTextIndent">
    <w:name w:val="Body Text Indent"/>
    <w:basedOn w:val="Normal"/>
    <w:link w:val="BodyTextIndentChar"/>
    <w:rsid w:val="005C7CAE"/>
    <w:pPr>
      <w:ind w:left="45"/>
      <w:jc w:val="both"/>
    </w:pPr>
    <w:rPr>
      <w:rFonts w:cs="Arial"/>
    </w:rPr>
  </w:style>
  <w:style w:type="character" w:customStyle="1" w:styleId="BodyTextIndentChar">
    <w:name w:val="Body Text Indent Char"/>
    <w:basedOn w:val="DefaultParagraphFont"/>
    <w:link w:val="BodyTextIndent"/>
    <w:rsid w:val="005C7CAE"/>
    <w:rPr>
      <w:rFonts w:ascii="Trebuchet MS" w:eastAsia="Times New Roman" w:hAnsi="Trebuchet MS" w:cs="Arial"/>
      <w:sz w:val="20"/>
      <w:szCs w:val="24"/>
      <w:lang w:val="ro-RO"/>
    </w:rPr>
  </w:style>
  <w:style w:type="paragraph" w:customStyle="1" w:styleId="framed">
    <w:name w:val="framed"/>
    <w:basedOn w:val="BodyText"/>
    <w:rsid w:val="005C7CAE"/>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5C7CAE"/>
  </w:style>
  <w:style w:type="character" w:customStyle="1" w:styleId="BodyTextChar">
    <w:name w:val="Body Text Char"/>
    <w:basedOn w:val="DefaultParagraphFont"/>
    <w:uiPriority w:val="99"/>
    <w:semiHidden/>
    <w:rsid w:val="005C7CAE"/>
    <w:rPr>
      <w:rFonts w:ascii="Trebuchet MS" w:eastAsia="Times New Roman" w:hAnsi="Trebuchet MS" w:cs="Times New Roman"/>
      <w:sz w:val="20"/>
      <w:szCs w:val="24"/>
      <w:lang w:val="ro-RO"/>
    </w:rPr>
  </w:style>
  <w:style w:type="paragraph" w:styleId="Header">
    <w:name w:val="header"/>
    <w:basedOn w:val="Normal"/>
    <w:link w:val="HeaderChar"/>
    <w:uiPriority w:val="99"/>
    <w:rsid w:val="005C7CAE"/>
    <w:pPr>
      <w:tabs>
        <w:tab w:val="center" w:pos="4320"/>
        <w:tab w:val="right" w:pos="8640"/>
      </w:tabs>
    </w:pPr>
  </w:style>
  <w:style w:type="character" w:customStyle="1" w:styleId="HeaderChar">
    <w:name w:val="Header Char"/>
    <w:basedOn w:val="DefaultParagraphFont"/>
    <w:link w:val="Header"/>
    <w:uiPriority w:val="99"/>
    <w:rsid w:val="005C7CAE"/>
    <w:rPr>
      <w:rFonts w:ascii="Trebuchet MS" w:eastAsia="Times New Roman" w:hAnsi="Trebuchet MS" w:cs="Times New Roman"/>
      <w:sz w:val="20"/>
      <w:szCs w:val="24"/>
      <w:lang w:val="ro-RO"/>
    </w:rPr>
  </w:style>
  <w:style w:type="paragraph" w:styleId="BalloonText">
    <w:name w:val="Balloon Text"/>
    <w:basedOn w:val="Normal"/>
    <w:link w:val="BalloonTextChar"/>
    <w:semiHidden/>
    <w:rsid w:val="005C7CAE"/>
    <w:rPr>
      <w:rFonts w:ascii="Tahoma" w:hAnsi="Tahoma" w:cs="Tahoma"/>
      <w:sz w:val="16"/>
      <w:szCs w:val="16"/>
    </w:rPr>
  </w:style>
  <w:style w:type="character" w:customStyle="1" w:styleId="BalloonTextChar">
    <w:name w:val="Balloon Text Char"/>
    <w:basedOn w:val="DefaultParagraphFont"/>
    <w:link w:val="BalloonText"/>
    <w:semiHidden/>
    <w:rsid w:val="005C7CAE"/>
    <w:rPr>
      <w:rFonts w:ascii="Tahoma" w:eastAsia="Times New Roman" w:hAnsi="Tahoma" w:cs="Tahoma"/>
      <w:sz w:val="16"/>
      <w:szCs w:val="16"/>
      <w:lang w:val="ro-RO"/>
    </w:rPr>
  </w:style>
  <w:style w:type="paragraph" w:styleId="BodyText2">
    <w:name w:val="Body Text 2"/>
    <w:basedOn w:val="Normal"/>
    <w:link w:val="BodyText2Char"/>
    <w:rsid w:val="005C7CAE"/>
    <w:pPr>
      <w:jc w:val="both"/>
    </w:pPr>
    <w:rPr>
      <w:rFonts w:cs="Arial"/>
      <w:bCs/>
      <w:sz w:val="24"/>
      <w:lang w:val="en-US"/>
    </w:rPr>
  </w:style>
  <w:style w:type="character" w:customStyle="1" w:styleId="BodyText2Char">
    <w:name w:val="Body Text 2 Char"/>
    <w:basedOn w:val="DefaultParagraphFont"/>
    <w:link w:val="BodyText2"/>
    <w:rsid w:val="005C7CAE"/>
    <w:rPr>
      <w:rFonts w:ascii="Trebuchet MS" w:eastAsia="Times New Roman" w:hAnsi="Trebuchet MS" w:cs="Arial"/>
      <w:bCs/>
      <w:sz w:val="24"/>
      <w:szCs w:val="24"/>
    </w:rPr>
  </w:style>
  <w:style w:type="paragraph" w:styleId="ListNumber2">
    <w:name w:val="List Number 2"/>
    <w:basedOn w:val="Normal"/>
    <w:rsid w:val="005C7CAE"/>
    <w:pPr>
      <w:numPr>
        <w:numId w:val="3"/>
      </w:numPr>
      <w:jc w:val="both"/>
    </w:pPr>
    <w:rPr>
      <w:rFonts w:cs="Arial"/>
      <w:sz w:val="22"/>
      <w:szCs w:val="20"/>
      <w:lang w:val="en-US" w:eastAsia="el-GR"/>
    </w:rPr>
  </w:style>
  <w:style w:type="paragraph" w:styleId="Index1">
    <w:name w:val="index 1"/>
    <w:basedOn w:val="Normal"/>
    <w:next w:val="Normal"/>
    <w:autoRedefine/>
    <w:semiHidden/>
    <w:rsid w:val="005C7CAE"/>
    <w:pPr>
      <w:ind w:left="240" w:hanging="240"/>
    </w:pPr>
    <w:rPr>
      <w:rFonts w:ascii="Times New Roman" w:hAnsi="Times New Roman"/>
      <w:sz w:val="24"/>
    </w:rPr>
  </w:style>
  <w:style w:type="paragraph" w:customStyle="1" w:styleId="211">
    <w:name w:val="2.1.1"/>
    <w:basedOn w:val="Normal"/>
    <w:rsid w:val="005C7CAE"/>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5C7CAE"/>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5C7CAE"/>
    <w:pPr>
      <w:numPr>
        <w:ilvl w:val="4"/>
        <w:numId w:val="1"/>
      </w:numPr>
    </w:pPr>
  </w:style>
  <w:style w:type="paragraph" w:customStyle="1" w:styleId="bullet">
    <w:name w:val="bullet"/>
    <w:basedOn w:val="Normal"/>
    <w:rsid w:val="005C7CAE"/>
    <w:pPr>
      <w:numPr>
        <w:numId w:val="5"/>
      </w:numPr>
    </w:pPr>
  </w:style>
  <w:style w:type="paragraph" w:customStyle="1" w:styleId="bullet1">
    <w:name w:val="bullet1"/>
    <w:basedOn w:val="Normal"/>
    <w:rsid w:val="005C7CAE"/>
    <w:pPr>
      <w:numPr>
        <w:numId w:val="4"/>
      </w:numPr>
      <w:spacing w:before="40" w:after="40"/>
    </w:pPr>
  </w:style>
  <w:style w:type="paragraph" w:customStyle="1" w:styleId="table">
    <w:name w:val="table"/>
    <w:basedOn w:val="Normal"/>
    <w:rsid w:val="005C7CAE"/>
  </w:style>
  <w:style w:type="paragraph" w:styleId="BodyText3">
    <w:name w:val="Body Text 3"/>
    <w:basedOn w:val="Normal"/>
    <w:link w:val="BodyText3Char"/>
    <w:rsid w:val="005C7CAE"/>
    <w:rPr>
      <w:i/>
      <w:iCs/>
    </w:rPr>
  </w:style>
  <w:style w:type="character" w:customStyle="1" w:styleId="BodyText3Char">
    <w:name w:val="Body Text 3 Char"/>
    <w:basedOn w:val="DefaultParagraphFont"/>
    <w:link w:val="BodyText3"/>
    <w:rsid w:val="005C7CAE"/>
    <w:rPr>
      <w:rFonts w:ascii="Trebuchet MS" w:eastAsia="Times New Roman" w:hAnsi="Trebuchet MS" w:cs="Times New Roman"/>
      <w:i/>
      <w:iCs/>
      <w:sz w:val="20"/>
      <w:szCs w:val="24"/>
      <w:lang w:val="ro-RO"/>
    </w:rPr>
  </w:style>
  <w:style w:type="paragraph" w:styleId="BodyTextIndent2">
    <w:name w:val="Body Text Indent 2"/>
    <w:basedOn w:val="Normal"/>
    <w:link w:val="BodyTextIndent2Char"/>
    <w:rsid w:val="005C7CAE"/>
    <w:pPr>
      <w:ind w:left="720"/>
    </w:pPr>
  </w:style>
  <w:style w:type="character" w:customStyle="1" w:styleId="BodyTextIndent2Char">
    <w:name w:val="Body Text Indent 2 Char"/>
    <w:basedOn w:val="DefaultParagraphFont"/>
    <w:link w:val="BodyTextIndent2"/>
    <w:rsid w:val="005C7CAE"/>
    <w:rPr>
      <w:rFonts w:ascii="Trebuchet MS" w:eastAsia="Times New Roman" w:hAnsi="Trebuchet MS" w:cs="Times New Roman"/>
      <w:sz w:val="20"/>
      <w:szCs w:val="24"/>
      <w:lang w:val="ro-RO"/>
    </w:rPr>
  </w:style>
  <w:style w:type="character" w:customStyle="1" w:styleId="instructChar">
    <w:name w:val="instruct Char"/>
    <w:rsid w:val="005C7CAE"/>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5C7CAE"/>
    <w:pPr>
      <w:ind w:left="1080"/>
    </w:pPr>
  </w:style>
  <w:style w:type="character" w:customStyle="1" w:styleId="BodyTextIndent3Char">
    <w:name w:val="Body Text Indent 3 Char"/>
    <w:basedOn w:val="DefaultParagraphFont"/>
    <w:link w:val="BodyTextIndent3"/>
    <w:rsid w:val="005C7CAE"/>
    <w:rPr>
      <w:rFonts w:ascii="Trebuchet MS" w:eastAsia="Times New Roman" w:hAnsi="Trebuchet MS" w:cs="Times New Roman"/>
      <w:sz w:val="20"/>
      <w:szCs w:val="24"/>
      <w:lang w:val="ro-RO"/>
    </w:rPr>
  </w:style>
  <w:style w:type="character" w:customStyle="1" w:styleId="rvts7">
    <w:name w:val="rvts7"/>
    <w:basedOn w:val="DefaultParagraphFont"/>
    <w:rsid w:val="005C7CAE"/>
  </w:style>
  <w:style w:type="paragraph" w:customStyle="1" w:styleId="inna">
    <w:name w:val="inna"/>
    <w:basedOn w:val="Normal"/>
    <w:rsid w:val="005C7CAE"/>
    <w:pPr>
      <w:spacing w:before="60" w:after="60"/>
      <w:jc w:val="both"/>
    </w:pPr>
    <w:rPr>
      <w:rFonts w:ascii="Comic Sans MS" w:hAnsi="Comic Sans MS"/>
      <w:sz w:val="24"/>
      <w:szCs w:val="20"/>
    </w:rPr>
  </w:style>
  <w:style w:type="character" w:customStyle="1" w:styleId="rvts5">
    <w:name w:val="rvts5"/>
    <w:basedOn w:val="DefaultParagraphFont"/>
    <w:rsid w:val="005C7CAE"/>
  </w:style>
  <w:style w:type="character" w:customStyle="1" w:styleId="rvts3">
    <w:name w:val="rvts3"/>
    <w:basedOn w:val="DefaultParagraphFont"/>
    <w:rsid w:val="005C7CAE"/>
  </w:style>
  <w:style w:type="character" w:customStyle="1" w:styleId="rvts4">
    <w:name w:val="rvts4"/>
    <w:basedOn w:val="DefaultParagraphFont"/>
    <w:rsid w:val="005C7CAE"/>
  </w:style>
  <w:style w:type="paragraph" w:customStyle="1" w:styleId="Default">
    <w:name w:val="Default"/>
    <w:rsid w:val="005C7CAE"/>
    <w:pPr>
      <w:autoSpaceDE w:val="0"/>
      <w:autoSpaceDN w:val="0"/>
      <w:adjustRightInd w:val="0"/>
      <w:spacing w:after="0" w:line="240" w:lineRule="auto"/>
    </w:pPr>
    <w:rPr>
      <w:rFonts w:ascii="Verdana" w:eastAsia="Times New Roman" w:hAnsi="Verdana" w:cs="Times New Roman"/>
      <w:sz w:val="20"/>
      <w:szCs w:val="20"/>
    </w:rPr>
  </w:style>
  <w:style w:type="paragraph" w:styleId="List">
    <w:name w:val="List"/>
    <w:basedOn w:val="Normal"/>
    <w:rsid w:val="005C7CAE"/>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5C7CAE"/>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5C7CAE"/>
  </w:style>
  <w:style w:type="paragraph" w:customStyle="1" w:styleId="Head1-Art">
    <w:name w:val="Head1-Art"/>
    <w:basedOn w:val="Normal"/>
    <w:rsid w:val="005C7CAE"/>
    <w:pPr>
      <w:numPr>
        <w:numId w:val="7"/>
      </w:numPr>
      <w:jc w:val="both"/>
    </w:pPr>
    <w:rPr>
      <w:b/>
      <w:bCs/>
      <w:caps/>
    </w:rPr>
  </w:style>
  <w:style w:type="paragraph" w:customStyle="1" w:styleId="Head2-Alin">
    <w:name w:val="Head2-Alin"/>
    <w:basedOn w:val="Head1-Art"/>
    <w:rsid w:val="005C7CAE"/>
    <w:pPr>
      <w:numPr>
        <w:ilvl w:val="1"/>
      </w:numPr>
    </w:pPr>
    <w:rPr>
      <w:b w:val="0"/>
      <w:bCs w:val="0"/>
      <w:caps w:val="0"/>
    </w:rPr>
  </w:style>
  <w:style w:type="paragraph" w:customStyle="1" w:styleId="Head3-Bullet">
    <w:name w:val="Head3-Bullet"/>
    <w:basedOn w:val="Head2-Alin"/>
    <w:rsid w:val="005C7CAE"/>
    <w:pPr>
      <w:numPr>
        <w:ilvl w:val="2"/>
      </w:numPr>
    </w:pPr>
  </w:style>
  <w:style w:type="paragraph" w:customStyle="1" w:styleId="Head4-Subsect">
    <w:name w:val="Head4-Subsect"/>
    <w:basedOn w:val="Head3-Bullet"/>
    <w:rsid w:val="005C7CAE"/>
    <w:pPr>
      <w:numPr>
        <w:ilvl w:val="3"/>
      </w:numPr>
    </w:pPr>
    <w:rPr>
      <w:b/>
      <w:bCs/>
    </w:rPr>
  </w:style>
  <w:style w:type="paragraph" w:customStyle="1" w:styleId="Head5-Subsect">
    <w:name w:val="Head5-Subsect"/>
    <w:basedOn w:val="Head4-Subsect"/>
    <w:rsid w:val="005C7CAE"/>
    <w:pPr>
      <w:numPr>
        <w:ilvl w:val="4"/>
      </w:numPr>
    </w:pPr>
  </w:style>
  <w:style w:type="paragraph" w:styleId="NormalWeb">
    <w:name w:val="Normal (Web)"/>
    <w:basedOn w:val="Normal"/>
    <w:uiPriority w:val="99"/>
    <w:rsid w:val="005C7CAE"/>
    <w:pPr>
      <w:spacing w:before="0" w:after="0"/>
    </w:pPr>
    <w:rPr>
      <w:rFonts w:ascii="Arial Unicode MS" w:hAnsi="Arial Unicode MS"/>
      <w:sz w:val="24"/>
      <w:lang w:val="en-US"/>
    </w:rPr>
  </w:style>
  <w:style w:type="character" w:customStyle="1" w:styleId="ln2talineat">
    <w:name w:val="ln2talineat"/>
    <w:rsid w:val="005C7CAE"/>
  </w:style>
  <w:style w:type="paragraph" w:customStyle="1" w:styleId="txt">
    <w:name w:val="txt"/>
    <w:basedOn w:val="Normal"/>
    <w:rsid w:val="005C7CAE"/>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5C7CAE"/>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5C7CAE"/>
    <w:rPr>
      <w:rFonts w:ascii="Times New Roman" w:eastAsia="Times New Roman" w:hAnsi="Times New Roman" w:cs="Times New Roman"/>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5C7CAE"/>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5C7CAE"/>
    <w:pPr>
      <w:spacing w:before="0" w:after="160" w:line="240" w:lineRule="exact"/>
    </w:pPr>
    <w:rPr>
      <w:rFonts w:asciiTheme="minorHAnsi" w:eastAsiaTheme="minorHAnsi" w:hAnsiTheme="minorHAnsi" w:cstheme="minorBidi"/>
      <w:sz w:val="22"/>
      <w:szCs w:val="22"/>
      <w:vertAlign w:val="superscript"/>
      <w:lang w:val="en-US"/>
    </w:rPr>
  </w:style>
  <w:style w:type="table" w:styleId="TableGrid">
    <w:name w:val="Table Grid"/>
    <w:basedOn w:val="TableNormal"/>
    <w:uiPriority w:val="39"/>
    <w:rsid w:val="005C7CA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5C7CAE"/>
    <w:rPr>
      <w:b/>
      <w:bCs/>
    </w:rPr>
  </w:style>
  <w:style w:type="character" w:customStyle="1" w:styleId="CommentSubjectChar">
    <w:name w:val="Comment Subject Char"/>
    <w:basedOn w:val="CommentTextChar"/>
    <w:link w:val="CommentSubject"/>
    <w:uiPriority w:val="99"/>
    <w:rsid w:val="005C7CAE"/>
    <w:rPr>
      <w:rFonts w:ascii="Trebuchet MS" w:eastAsia="Times New Roman" w:hAnsi="Trebuchet MS" w:cs="Times New Roman"/>
      <w:b/>
      <w:bCs/>
      <w:sz w:val="20"/>
      <w:szCs w:val="20"/>
      <w:lang w:val="ro-RO"/>
    </w:rPr>
  </w:style>
  <w:style w:type="paragraph" w:customStyle="1" w:styleId="NORML">
    <w:name w:val="NORMÁL"/>
    <w:basedOn w:val="Normal"/>
    <w:rsid w:val="005C7CAE"/>
    <w:pPr>
      <w:suppressAutoHyphens/>
      <w:jc w:val="both"/>
    </w:pPr>
    <w:rPr>
      <w:rFonts w:ascii="Times New Roman" w:hAnsi="Times New Roman"/>
      <w:sz w:val="24"/>
      <w:szCs w:val="20"/>
      <w:lang w:val="en-GB" w:eastAsia="en-GB"/>
    </w:rPr>
  </w:style>
  <w:style w:type="character" w:styleId="Emphasis">
    <w:name w:val="Emphasis"/>
    <w:uiPriority w:val="20"/>
    <w:qFormat/>
    <w:rsid w:val="005C7CAE"/>
    <w:rPr>
      <w:i/>
      <w:iCs/>
    </w:rPr>
  </w:style>
  <w:style w:type="paragraph" w:customStyle="1" w:styleId="maintext-bullet">
    <w:name w:val="maintext-bullet"/>
    <w:basedOn w:val="Normal"/>
    <w:rsid w:val="005C7CAE"/>
    <w:pPr>
      <w:tabs>
        <w:tab w:val="num" w:pos="720"/>
      </w:tabs>
      <w:spacing w:before="0" w:after="0"/>
      <w:ind w:left="720" w:hanging="360"/>
      <w:jc w:val="both"/>
    </w:pPr>
    <w:rPr>
      <w:rFonts w:ascii="Arial" w:hAnsi="Arial"/>
      <w:sz w:val="22"/>
    </w:rPr>
  </w:style>
  <w:style w:type="paragraph" w:customStyle="1" w:styleId="maintext">
    <w:name w:val="maintext"/>
    <w:basedOn w:val="Normal"/>
    <w:rsid w:val="005C7CAE"/>
    <w:pPr>
      <w:jc w:val="both"/>
    </w:pPr>
    <w:rPr>
      <w:rFonts w:ascii="Arial" w:hAnsi="Arial" w:cs="Arial"/>
      <w:sz w:val="22"/>
      <w:szCs w:val="28"/>
    </w:rPr>
  </w:style>
  <w:style w:type="paragraph" w:styleId="TOCHeading">
    <w:name w:val="TOC Heading"/>
    <w:basedOn w:val="Heading1"/>
    <w:next w:val="Normal"/>
    <w:uiPriority w:val="39"/>
    <w:unhideWhenUsed/>
    <w:qFormat/>
    <w:rsid w:val="005C7CAE"/>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5C7CAE"/>
    <w:rPr>
      <w:sz w:val="24"/>
    </w:rPr>
  </w:style>
  <w:style w:type="paragraph" w:customStyle="1" w:styleId="Text1">
    <w:name w:val="Text 1"/>
    <w:basedOn w:val="Normal"/>
    <w:link w:val="Text1Char"/>
    <w:qFormat/>
    <w:rsid w:val="005C7CAE"/>
    <w:pPr>
      <w:ind w:left="850"/>
      <w:jc w:val="both"/>
    </w:pPr>
    <w:rPr>
      <w:rFonts w:asciiTheme="minorHAnsi" w:eastAsiaTheme="minorHAnsi" w:hAnsiTheme="minorHAnsi" w:cstheme="minorBidi"/>
      <w:sz w:val="24"/>
      <w:szCs w:val="22"/>
      <w:lang w:val="en-US"/>
    </w:rPr>
  </w:style>
  <w:style w:type="paragraph" w:customStyle="1" w:styleId="MediumGrid21">
    <w:name w:val="Medium Grid 21"/>
    <w:uiPriority w:val="99"/>
    <w:rsid w:val="005C7CAE"/>
    <w:pPr>
      <w:spacing w:after="0" w:line="240" w:lineRule="auto"/>
    </w:pPr>
    <w:rPr>
      <w:rFonts w:ascii="Trebuchet MS" w:eastAsia="MS Mincho" w:hAnsi="Trebuchet MS" w:cs="Trebuchet MS"/>
      <w:sz w:val="18"/>
      <w:szCs w:val="18"/>
    </w:rPr>
  </w:style>
  <w:style w:type="paragraph" w:styleId="NoSpacing">
    <w:name w:val="No Spacing"/>
    <w:uiPriority w:val="1"/>
    <w:qFormat/>
    <w:rsid w:val="005C7CAE"/>
    <w:pPr>
      <w:spacing w:after="0" w:line="240" w:lineRule="auto"/>
    </w:pPr>
    <w:rPr>
      <w:rFonts w:ascii="Trebuchet MS" w:eastAsia="Times New Roman" w:hAnsi="Trebuchet MS" w:cs="Times New Roman"/>
      <w:sz w:val="20"/>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5C7CAE"/>
    <w:rPr>
      <w:rFonts w:ascii="Arial" w:hAnsi="Arial"/>
      <w:sz w:val="16"/>
      <w:lang w:eastAsia="en-US"/>
    </w:rPr>
  </w:style>
  <w:style w:type="paragraph" w:customStyle="1" w:styleId="ListDash2">
    <w:name w:val="List Dash 2"/>
    <w:basedOn w:val="Normal"/>
    <w:rsid w:val="005C7CAE"/>
    <w:pPr>
      <w:numPr>
        <w:numId w:val="8"/>
      </w:numPr>
      <w:spacing w:before="0" w:after="240"/>
      <w:jc w:val="both"/>
    </w:pPr>
    <w:rPr>
      <w:rFonts w:ascii="Times New Roman" w:hAnsi="Times New Roman"/>
      <w:sz w:val="24"/>
      <w:szCs w:val="20"/>
      <w:lang w:eastAsia="ro-RO"/>
    </w:rPr>
  </w:style>
  <w:style w:type="character" w:customStyle="1" w:styleId="hps">
    <w:name w:val="hps"/>
    <w:rsid w:val="005C7CAE"/>
  </w:style>
  <w:style w:type="paragraph" w:customStyle="1" w:styleId="NumPar1">
    <w:name w:val="NumPar 1"/>
    <w:basedOn w:val="Normal"/>
    <w:next w:val="Normal"/>
    <w:rsid w:val="005C7CAE"/>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5C7CAE"/>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5C7CAE"/>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5C7CAE"/>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5C7CA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5C7CAE"/>
    <w:rPr>
      <w:rFonts w:ascii="EUAlbertina" w:hAnsi="EUAlbertina"/>
      <w:sz w:val="24"/>
      <w:szCs w:val="24"/>
      <w:lang w:val="ro-RO" w:eastAsia="ro-RO"/>
    </w:rPr>
  </w:style>
  <w:style w:type="paragraph" w:customStyle="1" w:styleId="CM3">
    <w:name w:val="CM3"/>
    <w:basedOn w:val="Default"/>
    <w:next w:val="Default"/>
    <w:uiPriority w:val="99"/>
    <w:rsid w:val="005C7CAE"/>
    <w:rPr>
      <w:rFonts w:ascii="EUAlbertina" w:hAnsi="EUAlbertina"/>
      <w:sz w:val="24"/>
      <w:szCs w:val="24"/>
      <w:lang w:val="ro-RO" w:eastAsia="ro-RO"/>
    </w:rPr>
  </w:style>
  <w:style w:type="paragraph" w:customStyle="1" w:styleId="CM4">
    <w:name w:val="CM4"/>
    <w:basedOn w:val="Default"/>
    <w:next w:val="Default"/>
    <w:uiPriority w:val="99"/>
    <w:rsid w:val="005C7CAE"/>
    <w:rPr>
      <w:rFonts w:ascii="EUAlbertina" w:hAnsi="EUAlbertina"/>
      <w:sz w:val="24"/>
      <w:szCs w:val="24"/>
      <w:lang w:val="ro-RO" w:eastAsia="ro-RO"/>
    </w:rPr>
  </w:style>
  <w:style w:type="character" w:styleId="Strong">
    <w:name w:val="Strong"/>
    <w:uiPriority w:val="22"/>
    <w:qFormat/>
    <w:rsid w:val="005C7CAE"/>
    <w:rPr>
      <w:b/>
      <w:bCs/>
    </w:rPr>
  </w:style>
  <w:style w:type="character" w:customStyle="1" w:styleId="apple-converted-space">
    <w:name w:val="apple-converted-space"/>
    <w:rsid w:val="005C7CAE"/>
  </w:style>
  <w:style w:type="character" w:customStyle="1" w:styleId="rvts10">
    <w:name w:val="rvts10"/>
    <w:rsid w:val="005C7CAE"/>
  </w:style>
  <w:style w:type="character" w:customStyle="1" w:styleId="psearchhighlight">
    <w:name w:val="psearchhighlight"/>
    <w:rsid w:val="005C7CAE"/>
  </w:style>
  <w:style w:type="character" w:customStyle="1" w:styleId="rvts12">
    <w:name w:val="rvts12"/>
    <w:rsid w:val="005C7CAE"/>
  </w:style>
  <w:style w:type="paragraph" w:customStyle="1" w:styleId="alignmentl">
    <w:name w:val="alignment_l"/>
    <w:basedOn w:val="Normal"/>
    <w:rsid w:val="005C7CAE"/>
    <w:pPr>
      <w:spacing w:before="100" w:beforeAutospacing="1" w:after="100" w:afterAutospacing="1"/>
    </w:pPr>
    <w:rPr>
      <w:rFonts w:ascii="Times New Roman" w:hAnsi="Times New Roman"/>
      <w:sz w:val="24"/>
      <w:lang w:val="en-US"/>
    </w:rPr>
  </w:style>
  <w:style w:type="character" w:customStyle="1" w:styleId="rvts6">
    <w:name w:val="rvts6"/>
    <w:rsid w:val="005C7CAE"/>
  </w:style>
  <w:style w:type="character" w:customStyle="1" w:styleId="rvts11">
    <w:name w:val="rvts11"/>
    <w:rsid w:val="005C7CAE"/>
  </w:style>
  <w:style w:type="character" w:customStyle="1" w:styleId="rvts8">
    <w:name w:val="rvts8"/>
    <w:rsid w:val="005C7CAE"/>
  </w:style>
  <w:style w:type="paragraph" w:customStyle="1" w:styleId="CharCharChar1Char">
    <w:name w:val="Char Char Char1 Char"/>
    <w:basedOn w:val="Normal"/>
    <w:rsid w:val="005C7CAE"/>
    <w:pPr>
      <w:spacing w:after="160" w:line="240" w:lineRule="exact"/>
    </w:pPr>
    <w:rPr>
      <w:rFonts w:ascii="Tahoma" w:hAnsi="Tahoma"/>
      <w:lang w:val="en-US"/>
    </w:rPr>
  </w:style>
  <w:style w:type="paragraph" w:customStyle="1" w:styleId="Criteriu">
    <w:name w:val="Criteriu"/>
    <w:basedOn w:val="ListParagraph"/>
    <w:link w:val="CriteriuChar"/>
    <w:qFormat/>
    <w:rsid w:val="005C7CAE"/>
    <w:pPr>
      <w:numPr>
        <w:numId w:val="11"/>
      </w:numPr>
      <w:spacing w:before="480" w:after="120"/>
      <w:contextualSpacing/>
    </w:pPr>
    <w:rPr>
      <w:rFonts w:ascii="Calibri" w:eastAsia="Calibri" w:hAnsi="Calibri"/>
      <w:b/>
      <w:sz w:val="22"/>
      <w:szCs w:val="22"/>
      <w:lang w:eastAsia="en-US"/>
    </w:rPr>
  </w:style>
  <w:style w:type="character" w:customStyle="1" w:styleId="CriteriuChar">
    <w:name w:val="Criteriu Char"/>
    <w:link w:val="Criteriu"/>
    <w:rsid w:val="005C7CAE"/>
    <w:rPr>
      <w:rFonts w:ascii="Calibri" w:eastAsia="Calibri" w:hAnsi="Calibri" w:cs="Times New Roman"/>
      <w:b/>
      <w:lang w:val="ro-RO"/>
    </w:rPr>
  </w:style>
  <w:style w:type="character" w:customStyle="1" w:styleId="BodyTextChar1">
    <w:name w:val="Body Text Char1"/>
    <w:aliases w:val="block style Char,Body Char,Standard paragraph Char,b Char"/>
    <w:link w:val="BodyText"/>
    <w:locked/>
    <w:rsid w:val="005C7CAE"/>
    <w:rPr>
      <w:rFonts w:ascii="Trebuchet MS" w:eastAsia="Times New Roman" w:hAnsi="Trebuchet MS" w:cs="Times New Roman"/>
      <w:sz w:val="20"/>
      <w:szCs w:val="24"/>
      <w:lang w:val="ro-RO"/>
    </w:rPr>
  </w:style>
  <w:style w:type="paragraph" w:customStyle="1" w:styleId="NoteHead">
    <w:name w:val="NoteHead"/>
    <w:basedOn w:val="Normal"/>
    <w:next w:val="Normal"/>
    <w:semiHidden/>
    <w:rsid w:val="005C7CAE"/>
    <w:pPr>
      <w:tabs>
        <w:tab w:val="num" w:pos="1080"/>
      </w:tabs>
      <w:spacing w:before="720" w:after="720"/>
      <w:jc w:val="center"/>
    </w:pPr>
    <w:rPr>
      <w:rFonts w:ascii="Arial" w:hAnsi="Arial"/>
      <w:b/>
      <w:smallCaps/>
      <w:szCs w:val="20"/>
      <w:lang w:val="en-GB" w:eastAsia="en-GB"/>
    </w:rPr>
  </w:style>
  <w:style w:type="paragraph" w:customStyle="1" w:styleId="Headingform">
    <w:name w:val="Heading form"/>
    <w:basedOn w:val="Heading2"/>
    <w:autoRedefine/>
    <w:semiHidden/>
    <w:rsid w:val="005C7CAE"/>
    <w:pPr>
      <w:keepNext w:val="0"/>
      <w:tabs>
        <w:tab w:val="num" w:pos="360"/>
      </w:tabs>
      <w:jc w:val="center"/>
    </w:pPr>
    <w:rPr>
      <w:rFonts w:ascii="Times New Roman" w:hAnsi="Times New Roman" w:cs="Times New Roman"/>
      <w:iCs/>
      <w:sz w:val="22"/>
    </w:rPr>
  </w:style>
  <w:style w:type="paragraph" w:customStyle="1" w:styleId="Annexetitle">
    <w:name w:val="Annexe_title"/>
    <w:basedOn w:val="Heading1"/>
    <w:next w:val="Normal"/>
    <w:autoRedefine/>
    <w:semiHidden/>
    <w:rsid w:val="005C7CAE"/>
    <w:pPr>
      <w:keepNext w:val="0"/>
      <w:pageBreakBefore/>
      <w:shd w:val="clear" w:color="auto" w:fill="auto"/>
      <w:tabs>
        <w:tab w:val="num" w:pos="360"/>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instruct">
    <w:name w:val="instruct"/>
    <w:basedOn w:val="Normal"/>
    <w:rsid w:val="005C7CAE"/>
    <w:pPr>
      <w:widowControl w:val="0"/>
      <w:autoSpaceDE w:val="0"/>
      <w:autoSpaceDN w:val="0"/>
      <w:adjustRightInd w:val="0"/>
      <w:spacing w:before="40" w:after="40"/>
    </w:pPr>
    <w:rPr>
      <w:rFonts w:cs="Arial"/>
      <w:i/>
      <w:iCs/>
      <w:szCs w:val="21"/>
      <w:lang w:eastAsia="sk-SK"/>
    </w:rPr>
  </w:style>
  <w:style w:type="paragraph" w:customStyle="1" w:styleId="al">
    <w:name w:val="a_l"/>
    <w:basedOn w:val="Normal"/>
    <w:rsid w:val="005C7CAE"/>
    <w:pPr>
      <w:spacing w:before="100" w:beforeAutospacing="1" w:after="100" w:afterAutospacing="1"/>
    </w:pPr>
    <w:rPr>
      <w:rFonts w:ascii="Times New Roman" w:hAnsi="Times New Roman"/>
      <w:sz w:val="24"/>
      <w:lang w:eastAsia="ro-RO"/>
    </w:rPr>
  </w:style>
  <w:style w:type="paragraph" w:styleId="Revision">
    <w:name w:val="Revision"/>
    <w:hidden/>
    <w:uiPriority w:val="99"/>
    <w:semiHidden/>
    <w:rsid w:val="00F72D0F"/>
    <w:pPr>
      <w:spacing w:after="0" w:line="240" w:lineRule="auto"/>
    </w:pPr>
    <w:rPr>
      <w:rFonts w:ascii="Trebuchet MS" w:eastAsia="Times New Roman" w:hAnsi="Trebuchet MS" w:cs="Times New Roman"/>
      <w:sz w:val="20"/>
      <w:szCs w:val="24"/>
      <w:lang w:val="ro-RO"/>
    </w:rPr>
  </w:style>
  <w:style w:type="paragraph" w:customStyle="1" w:styleId="doc-ti">
    <w:name w:val="doc-ti"/>
    <w:basedOn w:val="Normal"/>
    <w:rsid w:val="002A0937"/>
    <w:pPr>
      <w:spacing w:before="100" w:beforeAutospacing="1" w:after="100" w:afterAutospacing="1"/>
    </w:pPr>
    <w:rPr>
      <w:rFonts w:ascii="Times New Roman" w:hAnsi="Times New Roman"/>
      <w:sz w:val="24"/>
      <w:lang w:val="en-US"/>
    </w:rPr>
  </w:style>
  <w:style w:type="paragraph" w:styleId="Title">
    <w:name w:val="Title"/>
    <w:basedOn w:val="Normal"/>
    <w:link w:val="TitleChar"/>
    <w:qFormat/>
    <w:rsid w:val="00366706"/>
    <w:pPr>
      <w:jc w:val="center"/>
    </w:pPr>
    <w:rPr>
      <w:b/>
      <w:bCs/>
    </w:rPr>
  </w:style>
  <w:style w:type="character" w:customStyle="1" w:styleId="TitleChar">
    <w:name w:val="Title Char"/>
    <w:basedOn w:val="DefaultParagraphFont"/>
    <w:link w:val="Title"/>
    <w:rsid w:val="00366706"/>
    <w:rPr>
      <w:rFonts w:ascii="Trebuchet MS" w:eastAsia="Times New Roman" w:hAnsi="Trebuchet MS" w:cs="Times New Roman"/>
      <w:b/>
      <w:bCs/>
      <w:sz w:val="20"/>
      <w:szCs w:val="24"/>
      <w:lang w:val="ro-RO"/>
    </w:rPr>
  </w:style>
  <w:style w:type="character" w:customStyle="1" w:styleId="UnresolvedMention">
    <w:name w:val="Unresolved Mention"/>
    <w:basedOn w:val="DefaultParagraphFont"/>
    <w:uiPriority w:val="99"/>
    <w:semiHidden/>
    <w:unhideWhenUsed/>
    <w:rsid w:val="002014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493771">
      <w:bodyDiv w:val="1"/>
      <w:marLeft w:val="0"/>
      <w:marRight w:val="0"/>
      <w:marTop w:val="0"/>
      <w:marBottom w:val="0"/>
      <w:divBdr>
        <w:top w:val="none" w:sz="0" w:space="0" w:color="auto"/>
        <w:left w:val="none" w:sz="0" w:space="0" w:color="auto"/>
        <w:bottom w:val="none" w:sz="0" w:space="0" w:color="auto"/>
        <w:right w:val="none" w:sz="0" w:space="0" w:color="auto"/>
      </w:divBdr>
    </w:div>
    <w:div w:id="1291789340">
      <w:bodyDiv w:val="1"/>
      <w:marLeft w:val="0"/>
      <w:marRight w:val="0"/>
      <w:marTop w:val="0"/>
      <w:marBottom w:val="0"/>
      <w:divBdr>
        <w:top w:val="none" w:sz="0" w:space="0" w:color="auto"/>
        <w:left w:val="none" w:sz="0" w:space="0" w:color="auto"/>
        <w:bottom w:val="none" w:sz="0" w:space="0" w:color="auto"/>
        <w:right w:val="none" w:sz="0" w:space="0" w:color="auto"/>
      </w:divBdr>
    </w:div>
    <w:div w:id="1453162056">
      <w:bodyDiv w:val="1"/>
      <w:marLeft w:val="0"/>
      <w:marRight w:val="0"/>
      <w:marTop w:val="0"/>
      <w:marBottom w:val="0"/>
      <w:divBdr>
        <w:top w:val="none" w:sz="0" w:space="0" w:color="auto"/>
        <w:left w:val="none" w:sz="0" w:space="0" w:color="auto"/>
        <w:bottom w:val="none" w:sz="0" w:space="0" w:color="auto"/>
        <w:right w:val="none" w:sz="0" w:space="0" w:color="auto"/>
      </w:divBdr>
    </w:div>
    <w:div w:id="1715733216">
      <w:bodyDiv w:val="1"/>
      <w:marLeft w:val="0"/>
      <w:marRight w:val="0"/>
      <w:marTop w:val="0"/>
      <w:marBottom w:val="0"/>
      <w:divBdr>
        <w:top w:val="none" w:sz="0" w:space="0" w:color="auto"/>
        <w:left w:val="none" w:sz="0" w:space="0" w:color="auto"/>
        <w:bottom w:val="none" w:sz="0" w:space="0" w:color="auto"/>
        <w:right w:val="none" w:sz="0" w:space="0" w:color="auto"/>
      </w:divBdr>
    </w:div>
    <w:div w:id="182315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rd-vest.ro"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AB339-78EC-4802-B622-38AEC75E3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3277</Words>
  <Characters>18681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Macoveiu</dc:creator>
  <cp:lastModifiedBy>Anca Roman</cp:lastModifiedBy>
  <cp:revision>8</cp:revision>
  <cp:lastPrinted>2020-10-08T07:31:00Z</cp:lastPrinted>
  <dcterms:created xsi:type="dcterms:W3CDTF">2020-10-08T11:06:00Z</dcterms:created>
  <dcterms:modified xsi:type="dcterms:W3CDTF">2021-03-05T06:33:00Z</dcterms:modified>
</cp:coreProperties>
</file>