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089" w:rsidRDefault="00170AD2" w:rsidP="00170AD2">
      <w:pPr>
        <w:jc w:val="right"/>
        <w:rPr>
          <w:b/>
          <w:lang w:val="en-US"/>
        </w:rPr>
      </w:pPr>
      <w:r w:rsidRPr="00170AD2">
        <w:rPr>
          <w:b/>
          <w:lang w:val="en-US"/>
        </w:rPr>
        <w:t>Anexa 3</w:t>
      </w:r>
    </w:p>
    <w:p w:rsidR="00170AD2" w:rsidRDefault="00170AD2" w:rsidP="00170AD2">
      <w:pPr>
        <w:jc w:val="center"/>
        <w:rPr>
          <w:b/>
        </w:rPr>
      </w:pPr>
      <w:r>
        <w:rPr>
          <w:b/>
          <w:lang w:val="en-US"/>
        </w:rPr>
        <w:t>Liste de verificare a dosarului achizi</w:t>
      </w:r>
      <w:r>
        <w:rPr>
          <w:b/>
        </w:rPr>
        <w:t>ţiei</w:t>
      </w:r>
    </w:p>
    <w:p w:rsidR="009440C3" w:rsidRPr="009440C3" w:rsidRDefault="009440C3" w:rsidP="009440C3">
      <w:pPr>
        <w:rPr>
          <w:b/>
        </w:rPr>
      </w:pPr>
      <w:r w:rsidRPr="009440C3">
        <w:rPr>
          <w:b/>
        </w:rPr>
        <w:t>Anexa 4.5.2.3-A</w:t>
      </w:r>
      <w:r>
        <w:rPr>
          <w:b/>
        </w:rPr>
        <w:t xml:space="preserve"> </w:t>
      </w:r>
    </w:p>
    <w:p w:rsidR="000C3A1D" w:rsidRPr="000C3A1D" w:rsidRDefault="000C3A1D" w:rsidP="000C3A1D">
      <w:pPr>
        <w:spacing w:after="0" w:line="240" w:lineRule="auto"/>
        <w:jc w:val="center"/>
        <w:rPr>
          <w:rFonts w:ascii="Arial" w:eastAsia="Times New Roman" w:hAnsi="Arial" w:cs="Arial"/>
          <w:b/>
          <w:sz w:val="24"/>
          <w:szCs w:val="24"/>
        </w:rPr>
      </w:pP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LISTA DE VERIFICARE A PROCEDURII DE ATRIBUIRE A CONTRACTELOR DE ACHIZIŢIE PUBLICĂ,</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A CONTRACTELOR DE CONCESIUNE DE LUCRĂRI PUBLICE ŞI A CONTRACTELOR</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DE CONCESIUNE DE SERVICII, PREVĂZUTE DE O.U.G. nr.34/2006</w:t>
      </w:r>
    </w:p>
    <w:p w:rsidR="000C3A1D" w:rsidRPr="000C3A1D" w:rsidRDefault="000C3A1D" w:rsidP="000C3A1D">
      <w:pPr>
        <w:spacing w:after="0" w:line="240" w:lineRule="auto"/>
        <w:ind w:left="2160" w:hanging="2160"/>
        <w:jc w:val="center"/>
        <w:rPr>
          <w:rFonts w:ascii="Arial" w:eastAsia="Times New Roman" w:hAnsi="Arial" w:cs="Arial"/>
          <w:b/>
          <w:sz w:val="24"/>
          <w:szCs w:val="24"/>
        </w:rPr>
      </w:pPr>
    </w:p>
    <w:p w:rsidR="000C3A1D" w:rsidRPr="000C3A1D" w:rsidRDefault="000C3A1D" w:rsidP="000C3A1D">
      <w:pPr>
        <w:spacing w:after="0" w:line="240" w:lineRule="auto"/>
        <w:rPr>
          <w:rFonts w:ascii="Arial" w:eastAsia="Times New Roman" w:hAnsi="Arial" w:cs="Arial"/>
          <w:sz w:val="24"/>
          <w:szCs w:val="24"/>
        </w:rPr>
      </w:pPr>
      <w:r w:rsidRPr="000C3A1D">
        <w:rPr>
          <w:rFonts w:ascii="Arial" w:eastAsia="Times New Roman" w:hAnsi="Arial" w:cs="Arial"/>
          <w:sz w:val="24"/>
          <w:szCs w:val="24"/>
        </w:rPr>
        <w:t xml:space="preserve">   </w:t>
      </w: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Programul Operaţional:</w:t>
            </w:r>
          </w:p>
        </w:tc>
        <w:tc>
          <w:tcPr>
            <w:tcW w:w="8930" w:type="dxa"/>
            <w:shd w:val="pct10" w:color="000000" w:fill="FFFFFF"/>
            <w:vAlign w:val="center"/>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Axa prioritară:</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4"/>
                <w:lang w:val="en-US"/>
              </w:rPr>
              <w:t>Prioritate de investitie:</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Codul proiectului (SMIS):</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b/>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Titlul proiectului: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beneficiar: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Tipul contractului: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estimata a contractului (fără TVA):</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Procedura aplicată:</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Nr. şi data contractului de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 xml:space="preserve">Act adiţional </w:t>
            </w:r>
            <w:proofErr w:type="gramStart"/>
            <w:r w:rsidRPr="000C3A1D">
              <w:rPr>
                <w:rFonts w:ascii="Times New Roman" w:eastAsia="Times New Roman" w:hAnsi="Times New Roman" w:cs="Times New Roman"/>
                <w:b/>
                <w:sz w:val="20"/>
                <w:szCs w:val="20"/>
                <w:lang w:val="en-GB"/>
              </w:rPr>
              <w:t>nr.:</w:t>
            </w:r>
            <w:proofErr w:type="gramEnd"/>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Contractor: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contractului (fără TVA):</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278"/>
        <w:gridCol w:w="1390"/>
        <w:gridCol w:w="5454"/>
      </w:tblGrid>
      <w:tr w:rsidR="000C3A1D" w:rsidRPr="000C3A1D" w:rsidTr="002D478C">
        <w:trPr>
          <w:trHeight w:val="135"/>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NR.</w:t>
            </w:r>
          </w:p>
        </w:tc>
        <w:tc>
          <w:tcPr>
            <w:tcW w:w="6335"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Elemente de verificat</w:t>
            </w:r>
          </w:p>
        </w:tc>
        <w:tc>
          <w:tcPr>
            <w:tcW w:w="139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DECIZIE</w:t>
            </w:r>
          </w:p>
        </w:tc>
        <w:tc>
          <w:tcPr>
            <w:tcW w:w="5532"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tc>
      </w:tr>
      <w:tr w:rsidR="000C3A1D" w:rsidRPr="000C3A1D" w:rsidTr="002D478C">
        <w:trPr>
          <w:trHeight w:val="135"/>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1390" w:type="dxa"/>
            <w:shd w:val="clear" w:color="auto" w:fill="auto"/>
          </w:tcPr>
          <w:p w:rsidR="000C3A1D" w:rsidRPr="000C3A1D" w:rsidRDefault="000C3A1D" w:rsidP="000C3A1D">
            <w:pPr>
              <w:spacing w:after="0" w:line="240" w:lineRule="auto"/>
              <w:jc w:val="center"/>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DA/NU/NA</w:t>
            </w:r>
          </w:p>
        </w:tc>
        <w:tc>
          <w:tcPr>
            <w:tcW w:w="5532"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PUBLICITATE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 A fost publicat un anunţ de intenţie, anunţ de participare sau o invitaţie de participare, respectiv:</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SEAP, dacă valoarea estimată a contractului este mai mică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w:t>
            </w:r>
            <w:r w:rsidRPr="000C3A1D">
              <w:rPr>
                <w:rFonts w:ascii="Times New Roman" w:eastAsia="Times New Roman" w:hAnsi="Times New Roman" w:cs="Times New Roman"/>
                <w:sz w:val="24"/>
                <w:szCs w:val="24"/>
              </w:rPr>
              <w:lastRenderedPageBreak/>
              <w:t xml:space="preserve">sau la </w:t>
            </w:r>
            <w:r w:rsidRPr="000C3A1D">
              <w:rPr>
                <w:rFonts w:ascii="Times New Roman" w:eastAsia="Times New Roman" w:hAnsi="Times New Roman" w:cs="Times New Roman"/>
                <w:b/>
                <w:sz w:val="24"/>
                <w:szCs w:val="24"/>
              </w:rPr>
              <w:t>art. 124</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9"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p w:rsidR="000C3A1D" w:rsidRPr="000C3A1D" w:rsidRDefault="000C3A1D" w:rsidP="000C3A1D">
            <w:pPr>
              <w:spacing w:after="0" w:line="240" w:lineRule="auto"/>
              <w:ind w:left="720"/>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JOUE şi în SEAP, dacă valoarea estimată a contractului este egală sau mai mare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10"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1.2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stabilite cu respectarea prevederilor art.71 şi a prevederilor care stabilesc termene specifice, după caz,  pentru fiecare tip de procedură din O.U.G nr.34/2006</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u w:val="single"/>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1.3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au fost reduse cu respectarea condiţiilor de reducere prevăzute </w:t>
            </w:r>
            <w:r w:rsidRPr="000C3A1D">
              <w:rPr>
                <w:rFonts w:ascii="Times New Roman" w:eastAsia="Times New Roman" w:hAnsi="Times New Roman" w:cs="Times New Roman"/>
                <w:sz w:val="24"/>
                <w:szCs w:val="24"/>
              </w:rPr>
              <w:lastRenderedPageBreak/>
              <w:t>de legislaţia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i/>
                <w:sz w:val="24"/>
                <w:szCs w:val="24"/>
              </w:rPr>
              <w:t>coroborat cu raspunsul la punctul 1.2.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1.4 S-au respectat termenele de publicare a clarificărilor/modificărilor la documentaţia de atribuire?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1.5 Modificarea, în sensul clarificării,  informaţiilor cuprinse în Anunţul de participare a fost realizată prin publicarea unei erate?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trHeight w:val="1232"/>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1.6 Prin clarificări/modificări la documentaţia de atribuire s-au adus modificări/completări cerinţelor de calificare şi selecţie/facturilor de evaluare (în cazul aplicării</w:t>
            </w:r>
            <w:r w:rsidRPr="000C3A1D">
              <w:rPr>
                <w:rFonts w:ascii="Times New Roman" w:eastAsia="Times New Roman" w:hAnsi="Times New Roman" w:cs="Times New Roman"/>
                <w:i/>
                <w:sz w:val="24"/>
                <w:szCs w:val="24"/>
              </w:rPr>
              <w:t xml:space="preserve"> </w:t>
            </w:r>
            <w:r w:rsidRPr="000C3A1D">
              <w:rPr>
                <w:rFonts w:ascii="Times New Roman" w:eastAsia="Times New Roman" w:hAnsi="Times New Roman" w:cs="Times New Roman"/>
                <w:sz w:val="24"/>
                <w:szCs w:val="24"/>
              </w:rPr>
              <w:t>criteriului “oferta cea mai avantajoasă din punct de vedere economic”)</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highlight w:val="yellow"/>
              </w:rPr>
            </w:pPr>
            <w:r w:rsidRPr="000C3A1D">
              <w:rPr>
                <w:rFonts w:ascii="Times New Roman" w:eastAsia="Times New Roman" w:hAnsi="Times New Roman" w:cs="Times New Roman"/>
                <w:i/>
                <w:sz w:val="24"/>
                <w:szCs w:val="24"/>
              </w:rPr>
              <w:t>coroborat cu raspunsul la punctul 1.5.</w:t>
            </w: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2</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2.1 Anunţul de participare conţine o descriere nediscriminatorie şi suficientă a lucrarilor pentru a permite operatorilor economici să identifice obiectul contractului şi autorităţii contractante să atribuie contractul?</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3</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3.1 Persoanele implicate în procedura de atribuire coincid cu cele declarate prindocumentaţia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ALEGEREA PROCEDURII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4</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4.1 Din nota justificativă privind alegerea procedurii de atribuire (alta decât cele prevăzute la </w:t>
            </w:r>
            <w:r w:rsidRPr="000C3A1D">
              <w:rPr>
                <w:rFonts w:ascii="Times New Roman" w:eastAsia="Times New Roman" w:hAnsi="Times New Roman" w:cs="Times New Roman"/>
                <w:b/>
                <w:sz w:val="24"/>
                <w:szCs w:val="24"/>
              </w:rPr>
              <w:t>art. 20 alin. (1)</w:t>
            </w:r>
            <w:r w:rsidRPr="000C3A1D">
              <w:rPr>
                <w:rFonts w:ascii="Times New Roman" w:eastAsia="Times New Roman" w:hAnsi="Times New Roman" w:cs="Times New Roman"/>
                <w:sz w:val="24"/>
                <w:szCs w:val="24"/>
              </w:rPr>
              <w:t xml:space="preserve"> sau </w:t>
            </w:r>
            <w:r w:rsidRPr="000C3A1D">
              <w:rPr>
                <w:rFonts w:ascii="Times New Roman" w:eastAsia="Times New Roman" w:hAnsi="Times New Roman" w:cs="Times New Roman"/>
                <w:b/>
                <w:sz w:val="24"/>
                <w:szCs w:val="24"/>
              </w:rPr>
              <w:t>art. 251 alin. (1)</w:t>
            </w:r>
            <w:r w:rsidRPr="000C3A1D">
              <w:rPr>
                <w:rFonts w:ascii="Times New Roman" w:eastAsia="Times New Roman" w:hAnsi="Times New Roman" w:cs="Times New Roman"/>
                <w:sz w:val="24"/>
                <w:szCs w:val="24"/>
              </w:rPr>
              <w:t xml:space="preserve"> din O.U.G. nr. 34/2006) reiese încadrarea în circumstanţele specifice prevăzute de legislaţia în domeniul achiziţiilor publice?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autoSpaceDE w:val="0"/>
              <w:autoSpaceDN w:val="0"/>
              <w:adjustRightInd w:val="0"/>
              <w:spacing w:after="0" w:line="240" w:lineRule="auto"/>
              <w:jc w:val="both"/>
              <w:rPr>
                <w:rFonts w:ascii="Times New Roman" w:eastAsia="Calibri" w:hAnsi="Times New Roman" w:cs="Times New Roman"/>
                <w:sz w:val="24"/>
                <w:szCs w:val="24"/>
              </w:rPr>
            </w:pPr>
            <w:r w:rsidRPr="000C3A1D">
              <w:rPr>
                <w:rFonts w:ascii="Times New Roman" w:eastAsia="Times New Roman" w:hAnsi="Times New Roman" w:cs="Times New Roman"/>
                <w:sz w:val="24"/>
                <w:szCs w:val="24"/>
              </w:rPr>
              <w:t>4.2</w:t>
            </w:r>
            <w:r w:rsidRPr="000C3A1D">
              <w:rPr>
                <w:rFonts w:ascii="Times New Roman" w:eastAsia="Times New Roman" w:hAnsi="Times New Roman" w:cs="Times New Roman"/>
                <w:i/>
                <w:sz w:val="24"/>
                <w:szCs w:val="24"/>
              </w:rPr>
              <w:t xml:space="preserve"> </w:t>
            </w:r>
            <w:r w:rsidRPr="000C3A1D">
              <w:rPr>
                <w:rFonts w:ascii="Times New Roman" w:eastAsia="Calibri" w:hAnsi="Times New Roman" w:cs="Times New Roman"/>
                <w:sz w:val="24"/>
                <w:szCs w:val="24"/>
              </w:rPr>
              <w:t>În situaţia în care autoritatea contractantă a aplicat procedura de negociere fără publicarea prealabilă a unui anunţ de participare, art.122 lit. i şi art.252 lit. j din O.U.G. nr. 34/2006 a fost sesizat UCVAP pentru efectuarea activităţii de verificare?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4.4 S-au respectat condiţiile specifice aplicabile modalităţilor speciale de atribuire a contractului de achiziţie publică?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CRITERIILE DE CALIFICARE ŞI SELECŢIE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5</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5.1 Au fost publicate în anunţul/invitaţia de participare toate </w:t>
            </w:r>
            <w:r w:rsidRPr="000C3A1D">
              <w:rPr>
                <w:rFonts w:ascii="Times New Roman" w:eastAsia="Times New Roman" w:hAnsi="Times New Roman" w:cs="Times New Roman"/>
                <w:sz w:val="24"/>
                <w:szCs w:val="24"/>
              </w:rPr>
              <w:lastRenderedPageBreak/>
              <w:t>criteriile de calificare şi selecţie prevăzute în Nota justificativă privind alegerea criteriilor de calificare şi selecţie/Documentaţia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5.2 Criteriile de calificare şi selecţie au caracter nediscriminatoriu?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5.3 Criteriile de calificare şi selecţie sunt relevante în raport cu obiectul şi complexitatea contractului?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5.5 În evaluarea ofertelor au fost aplicate criteriile de calificare şi selecţie prevăzute la nivelul anunţului/invitaţiei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5.6 Oferta declarată câştigătoare îndeplineşte toate criteriile de calificare şi selecţie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5.5.</w:t>
            </w: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 DE ATRIBUIRE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6</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6.1 Factorii de evaluare a ofertelor au legătură directă cu natura şi obiectul contractului?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6.2 În evaluarea ofertelor au fost aplicaţi </w:t>
            </w:r>
            <w:r w:rsidRPr="000C3A1D">
              <w:rPr>
                <w:rFonts w:ascii="Times New Roman" w:eastAsia="Times New Roman" w:hAnsi="Times New Roman" w:cs="Times New Roman"/>
                <w:bCs/>
                <w:sz w:val="24"/>
                <w:szCs w:val="24"/>
              </w:rPr>
              <w:t>factorii de evaluare</w:t>
            </w:r>
            <w:r w:rsidRPr="000C3A1D">
              <w:rPr>
                <w:rFonts w:ascii="Times New Roman" w:eastAsia="Times New Roman" w:hAnsi="Times New Roman" w:cs="Times New Roman"/>
                <w:sz w:val="24"/>
                <w:szCs w:val="24"/>
              </w:rPr>
              <w:t xml:space="preserve"> prevăzuţi la nivelul invitaţiei/anunţului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Cs/>
                <w:sz w:val="24"/>
                <w:szCs w:val="24"/>
              </w:rPr>
            </w:pPr>
            <w:r w:rsidRPr="000C3A1D">
              <w:rPr>
                <w:rFonts w:ascii="Times New Roman" w:eastAsia="Times New Roman" w:hAnsi="Times New Roman" w:cs="Times New Roman"/>
                <w:iCs/>
                <w:sz w:val="24"/>
                <w:szCs w:val="24"/>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EVITAREA CONFLICTULUI DE INTERESE</w:t>
            </w:r>
          </w:p>
        </w:tc>
      </w:tr>
      <w:tr w:rsidR="000C3A1D" w:rsidRPr="000C3A1D" w:rsidTr="002D478C">
        <w:trPr>
          <w:jc w:val="center"/>
        </w:trPr>
        <w:tc>
          <w:tcPr>
            <w:tcW w:w="630" w:type="dxa"/>
            <w:vMerge w:val="restart"/>
            <w:shd w:val="clear" w:color="auto" w:fill="auto"/>
            <w:vAlign w:val="center"/>
          </w:tcPr>
          <w:p w:rsidR="000C3A1D" w:rsidRPr="000C3A1D" w:rsidDel="00AF076E"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7</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Calibri" w:hAnsi="Times New Roman" w:cs="Times New Roman"/>
                <w:sz w:val="24"/>
                <w:szCs w:val="24"/>
              </w:rPr>
              <w:t>7.1 Membrii comisiei de evaluare</w:t>
            </w:r>
            <w:r w:rsidRPr="000C3A1D">
              <w:rPr>
                <w:rFonts w:ascii="Times New Roman" w:eastAsia="Times New Roman" w:hAnsi="Times New Roman" w:cs="Times New Roman"/>
                <w:sz w:val="24"/>
                <w:szCs w:val="24"/>
                <w:lang w:val="en-US"/>
              </w:rPr>
              <w:t xml:space="preserve"> </w:t>
            </w:r>
            <w:r w:rsidRPr="000C3A1D">
              <w:rPr>
                <w:rFonts w:ascii="Times New Roman" w:eastAsia="Calibri" w:hAnsi="Times New Roman" w:cs="Times New Roman"/>
                <w:sz w:val="24"/>
                <w:szCs w:val="24"/>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7.2 Observatorii UCVAP au identificat prin verificările proprii existenţa unui potenţial conflict de interese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7.3 Autoritatea contractantă a implementat măsurile necesare ca urmare a notificării UCVAP</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vertAlign w:val="superscript"/>
                <w:lang w:val="en-US"/>
              </w:rPr>
              <w:footnoteReference w:id="1"/>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EVALUAREA OFERTELOR</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8</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8.1 Evaluarea ofertelor s-a realizat cu respectarea principiului tratamentului egal</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6.2.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8.2 Sunt menţionate detaliat motivele de respingere a ofertelor</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8.4.</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COMUNICARE REZULTAT PROCEDURĂ</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9</w:t>
            </w:r>
          </w:p>
        </w:tc>
        <w:tc>
          <w:tcPr>
            <w:tcW w:w="6335" w:type="dxa"/>
            <w:shd w:val="clear" w:color="auto" w:fill="auto"/>
          </w:tcPr>
          <w:p w:rsidR="000C3A1D" w:rsidRPr="000C3A1D" w:rsidRDefault="000C3A1D" w:rsidP="000C3A1D">
            <w:pPr>
              <w:shd w:val="clear" w:color="auto" w:fill="FFFFFF"/>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9.2 Comunicările transmise conţin informaţiile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SEMNAREA CONTRACTULUI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10</w:t>
            </w: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10.1 Contractul de achiziţie publică a fost semnat pe baza propunerilor tehnice şi financiare cuprinse în oferta declarată </w:t>
            </w:r>
            <w:r w:rsidRPr="000C3A1D">
              <w:rPr>
                <w:rFonts w:ascii="Times New Roman" w:eastAsia="Times New Roman" w:hAnsi="Times New Roman" w:cs="Times New Roman"/>
                <w:sz w:val="24"/>
                <w:szCs w:val="24"/>
              </w:rPr>
              <w:lastRenderedPageBreak/>
              <w:t>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10.3 Contractul de achiziţie publică a fost semnat cu respectarea termenelor de aşteptare/semnare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10.5 Contractul de achiziţie publică este însoţit de Contractul de asociere/subcontractare (dacă este cazul)?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10.6 Prin semnarea actului adiţional nu a fost afectat avantajul obţinut prin desemnarea ofertei câştigătoare în cadrul procedurii iniţiale?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contextualSpacing/>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 xml:space="preserve">ANUNŢ DE ATRIBUIRE </w:t>
            </w: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11</w:t>
            </w: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11.1 A fost publicat anunţul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11.2 Anunţul de atribuire a fost întocmit folosindu-se datele menţionate în Raportul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FACTORI DE RISC PENTRU SITUAŢII DE CONFLICT DE INTERESE/FRAUDĂ</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b/>
          <w:i/>
          <w:sz w:val="24"/>
          <w:szCs w:val="24"/>
        </w:rPr>
        <w:t>A.</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59264"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0C3A1D">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0288"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w:lastRenderedPageBreak/>
        <mc:AlternateContent>
          <mc:Choice Requires="wps">
            <w:drawing>
              <wp:anchor distT="0" distB="0" distL="114300" distR="114300" simplePos="0" relativeHeight="251662336"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8480"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9504"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0C3A1D">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B.</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3360" behindDoc="0" locked="0" layoutInCell="1" allowOverlap="1" wp14:anchorId="41C9FBD6" wp14:editId="7CCF09DE">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0C3A1D">
        <w:rPr>
          <w:rFonts w:ascii="Times New Roman" w:eastAsia="Times New Roman" w:hAnsi="Times New Roman" w:cs="Times New Roman"/>
          <w:sz w:val="24"/>
          <w:szCs w:val="24"/>
          <w:lang w:val="en-US"/>
        </w:rPr>
        <w:t>Neindeplinirea criteriilor de calificare si selectie de catre ofertantul castigator</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C.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64384"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0C3A1D">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6432"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0C3A1D">
        <w:rPr>
          <w:rFonts w:ascii="Cambria Math" w:eastAsia="Times New Roman" w:hAnsi="Cambria Math" w:cs="Cambria Math"/>
          <w:noProof/>
          <w:sz w:val="24"/>
          <w:szCs w:val="24"/>
          <w:lang w:val="en-US"/>
        </w:rPr>
        <w:t>ț</w:t>
      </w:r>
      <w:r w:rsidRPr="000C3A1D">
        <w:rPr>
          <w:rFonts w:ascii="Times New Roman" w:eastAsia="Times New Roman" w:hAnsi="Times New Roman" w:cs="Times New Roman"/>
          <w:noProof/>
          <w:sz w:val="24"/>
          <w:szCs w:val="24"/>
          <w:lang w:val="en-US"/>
        </w:rPr>
        <w:t xml:space="preserve">ilor </w:t>
      </w:r>
    </w:p>
    <w:p w:rsid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i/>
          <w:sz w:val="24"/>
          <w:szCs w:val="24"/>
          <w:lang w:val="en-US"/>
        </w:rPr>
      </w:pPr>
      <w:r w:rsidRPr="000C3A1D">
        <w:rPr>
          <w:rFonts w:ascii="Times New Roman" w:eastAsia="Times New Roman" w:hAnsi="Times New Roman" w:cs="Times New Roman"/>
          <w:b/>
          <w:i/>
          <w:sz w:val="24"/>
          <w:szCs w:val="24"/>
          <w:lang w:val="en-US"/>
        </w:rPr>
        <w:t>D</w:t>
      </w:r>
      <w:r w:rsidRPr="000C3A1D">
        <w:rPr>
          <w:rFonts w:ascii="Times New Roman" w:eastAsia="Times New Roman" w:hAnsi="Times New Roman" w:cs="Times New Roman"/>
          <w:i/>
          <w:sz w:val="24"/>
          <w:szCs w:val="24"/>
          <w:lang w:val="en-US"/>
        </w:rPr>
        <w:t xml:space="preserv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7456" behindDoc="0" locked="0" layoutInCell="1" allowOverlap="1" wp14:anchorId="6477648D" wp14:editId="535953EE">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b/>
          <w:i/>
          <w:noProof/>
          <w:sz w:val="24"/>
          <w:szCs w:val="24"/>
          <w:lang w:val="en-US"/>
        </w:rPr>
        <w:t>E.</w:t>
      </w:r>
    </w:p>
    <w:p w:rsidR="000C3A1D" w:rsidRPr="000C3A1D" w:rsidRDefault="000C3A1D" w:rsidP="000C3A1D">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5408"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0C3A1D">
        <w:rPr>
          <w:rFonts w:ascii="Times New Roman" w:eastAsia="Times New Roman" w:hAnsi="Times New Roman" w:cs="Times New Roman"/>
          <w:b/>
          <w:i/>
          <w:noProof/>
          <w:sz w:val="24"/>
          <w:szCs w:val="24"/>
          <w:lang w:val="en-US"/>
        </w:rPr>
        <w:t xml:space="preserve">            </w:t>
      </w:r>
      <w:r w:rsidRPr="000C3A1D">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0C3A1D" w:rsidRPr="000C3A1D" w:rsidRDefault="000C3A1D" w:rsidP="000C3A1D">
      <w:pPr>
        <w:spacing w:after="0" w:line="240" w:lineRule="auto"/>
        <w:ind w:left="720"/>
        <w:rPr>
          <w:rFonts w:ascii="Times New Roman" w:eastAsia="Times New Roman" w:hAnsi="Times New Roman" w:cs="Times New Roman"/>
          <w:b/>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0C3A1D" w:rsidRDefault="000C3A1D" w:rsidP="000C3A1D">
      <w:pPr>
        <w:spacing w:after="0" w:line="240" w:lineRule="auto"/>
        <w:rPr>
          <w:rFonts w:ascii="Times New Roman" w:eastAsia="Times New Roman" w:hAnsi="Times New Roman" w:cs="Times New Roman"/>
          <w:b/>
          <w:i/>
          <w:sz w:val="24"/>
          <w:szCs w:val="24"/>
          <w:lang w:val="en-US"/>
        </w:rPr>
      </w:pPr>
    </w:p>
    <w:p w:rsidR="00CC27F8" w:rsidRDefault="00CC27F8" w:rsidP="000C3A1D">
      <w:pPr>
        <w:spacing w:after="0" w:line="240" w:lineRule="auto"/>
        <w:rPr>
          <w:rFonts w:ascii="Times New Roman" w:eastAsia="Times New Roman" w:hAnsi="Times New Roman" w:cs="Times New Roman"/>
          <w:b/>
          <w:i/>
          <w:sz w:val="24"/>
          <w:szCs w:val="24"/>
          <w:lang w:val="en-US"/>
        </w:rPr>
      </w:pPr>
    </w:p>
    <w:p w:rsidR="00CC27F8" w:rsidRPr="000C3A1D" w:rsidRDefault="00CC27F8"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lastRenderedPageBreak/>
        <w:t>OBSERVAŢII</w:t>
      </w:r>
    </w:p>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Prevederi ale legislaţiei privind achiziţiile publice încălcate : (se enumeră articolele din OUG 34/2006 şi HG 925/2006) </w:t>
      </w:r>
    </w:p>
    <w:p w:rsidR="00CC27F8" w:rsidRPr="00CC27F8" w:rsidRDefault="00CC27F8" w:rsidP="00CC27F8">
      <w:pPr>
        <w:pStyle w:val="ListParagraph"/>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Modalitatea de încălcare a prevederilor legislative menţionate : (descrierea pe larg)</w:t>
      </w:r>
    </w:p>
    <w:p w:rsidR="00CC27F8" w:rsidRDefault="00CC27F8" w:rsidP="000C3A1D">
      <w:pPr>
        <w:spacing w:after="0" w:line="240" w:lineRule="auto"/>
        <w:rPr>
          <w:rFonts w:ascii="Times New Roman" w:eastAsia="Times New Roman" w:hAnsi="Times New Roman" w:cs="Times New Roman"/>
          <w:b/>
          <w:sz w:val="24"/>
          <w:szCs w:val="24"/>
        </w:rPr>
      </w:pPr>
    </w:p>
    <w:p w:rsidR="000C3A1D" w:rsidRPr="000C3A1D" w:rsidRDefault="00CC27F8" w:rsidP="000C3A1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C3A1D" w:rsidRPr="000C3A1D">
        <w:rPr>
          <w:rFonts w:ascii="Times New Roman" w:eastAsia="Times New Roman" w:hAnsi="Times New Roman" w:cs="Times New Roman"/>
          <w:b/>
          <w:sz w:val="24"/>
          <w:szCs w:val="24"/>
        </w:rPr>
        <w:t xml:space="preserve">3. Încadrarea în prevederile OUG 66/2011: (încadrarea în anexa la OUG 66/2011 şi stabilirea reducerii procentuale) </w:t>
      </w:r>
    </w:p>
    <w:p w:rsidR="000C3A1D" w:rsidRDefault="000C3A1D" w:rsidP="000C3A1D">
      <w:pPr>
        <w:spacing w:after="0" w:line="240" w:lineRule="auto"/>
        <w:rPr>
          <w:rFonts w:ascii="Times New Roman" w:eastAsia="Times New Roman" w:hAnsi="Times New Roman" w:cs="Times New Roman"/>
          <w:b/>
          <w:i/>
          <w:sz w:val="24"/>
          <w:szCs w:val="24"/>
        </w:rPr>
      </w:pPr>
    </w:p>
    <w:p w:rsidR="00CC27F8" w:rsidRPr="000C3A1D" w:rsidRDefault="00CC27F8"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 completează după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D74D84" w:rsidRDefault="00D74D84"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36D6" w:rsidRPr="00AB36D6" w:rsidRDefault="00AB36D6" w:rsidP="00D74D84">
      <w:pPr>
        <w:spacing w:after="0" w:line="240" w:lineRule="auto"/>
        <w:ind w:left="2160" w:hanging="2160"/>
        <w:rPr>
          <w:rFonts w:ascii="Arial" w:eastAsia="Times New Roman" w:hAnsi="Arial" w:cs="Times New Roman"/>
          <w:b/>
          <w:sz w:val="20"/>
          <w:szCs w:val="20"/>
        </w:rPr>
      </w:pPr>
      <w:r w:rsidRPr="00AB36D6">
        <w:rPr>
          <w:rFonts w:ascii="Arial" w:eastAsia="Times New Roman" w:hAnsi="Arial" w:cs="Times New Roman"/>
          <w:b/>
          <w:sz w:val="20"/>
          <w:szCs w:val="20"/>
        </w:rPr>
        <w:t>Anexa 4.5.2.3-B</w:t>
      </w:r>
    </w:p>
    <w:p w:rsidR="00AB36D6" w:rsidRPr="00AB36D6" w:rsidRDefault="00AB36D6" w:rsidP="00AB36D6">
      <w:pPr>
        <w:spacing w:after="0" w:line="240" w:lineRule="auto"/>
        <w:jc w:val="center"/>
        <w:rPr>
          <w:rFonts w:ascii="Arial" w:eastAsia="Times New Roman" w:hAnsi="Arial" w:cs="Times New Roman"/>
          <w:b/>
          <w:sz w:val="28"/>
          <w:szCs w:val="24"/>
        </w:rPr>
      </w:pP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LISTA DE VERIFICARE A PROCEDURII DE ATRIBUIRE A CONTRACTULUI</w:t>
      </w: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DE SERVICII INCLUSE ÎN ANEXA NR. 2B A O.U.G. nr. 34/2006</w:t>
      </w:r>
    </w:p>
    <w:p w:rsid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r w:rsidRPr="00CC27F8">
        <w:rPr>
          <w:rFonts w:ascii="Arial Narrow" w:eastAsia="Times New Roman" w:hAnsi="Arial Narrow" w:cs="Times New Roman"/>
          <w:sz w:val="24"/>
          <w:szCs w:val="24"/>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Programul Operaţional:</w:t>
            </w:r>
          </w:p>
        </w:tc>
        <w:tc>
          <w:tcPr>
            <w:tcW w:w="6662" w:type="dxa"/>
            <w:shd w:val="pct10" w:color="000000" w:fill="FFFFFF"/>
            <w:vAlign w:val="center"/>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Axa prioritară:</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4"/>
                <w:lang w:val="en-US"/>
              </w:rPr>
              <w:t>Prioritate de investitie:</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Codul proiectului (SMIS):</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b/>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Titlul proiectului: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beneficiar: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Tipul contractului: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estimata a contractului (fără TVA):</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Procedura aplicată:</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Nr. şi data contractului de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 xml:space="preserve">Act adiţional </w:t>
            </w:r>
            <w:proofErr w:type="gramStart"/>
            <w:r w:rsidRPr="00CC27F8">
              <w:rPr>
                <w:rFonts w:ascii="Times New Roman" w:eastAsia="Times New Roman" w:hAnsi="Times New Roman" w:cs="Times New Roman"/>
                <w:b/>
                <w:sz w:val="20"/>
                <w:szCs w:val="20"/>
                <w:lang w:val="en-GB"/>
              </w:rPr>
              <w:t>nr.:</w:t>
            </w:r>
            <w:proofErr w:type="gramEnd"/>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Contractor: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contractului (fără TVA):</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bl>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w:eastAsia="Times New Roman" w:hAnsi="Arial" w:cs="Times New Roman"/>
          <w:b/>
          <w:sz w:val="20"/>
          <w:szCs w:val="24"/>
        </w:rPr>
      </w:pPr>
    </w:p>
    <w:tbl>
      <w:tblPr>
        <w:tblW w:w="0" w:type="auto"/>
        <w:jc w:val="center"/>
        <w:tblInd w:w="-230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CC27F8" w:rsidTr="002D478C">
        <w:trPr>
          <w:cantSplit/>
          <w:jc w:val="center"/>
        </w:trPr>
        <w:tc>
          <w:tcPr>
            <w:tcW w:w="1188"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Nr.</w:t>
            </w:r>
          </w:p>
        </w:tc>
        <w:tc>
          <w:tcPr>
            <w:tcW w:w="6030"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Elemente de verificat</w:t>
            </w:r>
          </w:p>
        </w:tc>
        <w:tc>
          <w:tcPr>
            <w:tcW w:w="162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 xml:space="preserve">Verificare </w:t>
            </w:r>
          </w:p>
        </w:tc>
        <w:tc>
          <w:tcPr>
            <w:tcW w:w="369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Comentarii/semnătură</w:t>
            </w:r>
          </w:p>
        </w:tc>
      </w:tr>
      <w:tr w:rsidR="00CC27F8" w:rsidRPr="00CC27F8" w:rsidTr="002D478C">
        <w:trPr>
          <w:cantSplit/>
          <w:jc w:val="center"/>
        </w:trPr>
        <w:tc>
          <w:tcPr>
            <w:tcW w:w="1188" w:type="dxa"/>
            <w:vMerge/>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Merge/>
            <w:shd w:val="clear" w:color="auto" w:fill="C0C0C0"/>
            <w:vAlign w:val="center"/>
          </w:tcPr>
          <w:p w:rsidR="00CC27F8" w:rsidRPr="00CC27F8" w:rsidRDefault="00CC27F8" w:rsidP="00CC27F8">
            <w:pPr>
              <w:spacing w:after="0" w:line="240" w:lineRule="auto"/>
              <w:jc w:val="both"/>
              <w:rPr>
                <w:rFonts w:ascii="Arial" w:eastAsia="Times New Roman" w:hAnsi="Arial" w:cs="Times New Roman"/>
                <w:sz w:val="24"/>
                <w:szCs w:val="24"/>
              </w:rPr>
            </w:pPr>
          </w:p>
        </w:tc>
        <w:tc>
          <w:tcPr>
            <w:tcW w:w="162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Da/Nu</w:t>
            </w:r>
          </w:p>
        </w:tc>
        <w:tc>
          <w:tcPr>
            <w:tcW w:w="369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1.</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Pentru acoperirea aceleiaşi necesităţi în cadrul proiectului autoritatea contractantă nu a divizat contractul de achiziţie publică cu scopul de a evita aplicarea prevederile art.16 din O.U.G. nr.34/2006</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i/>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 xml:space="preserve">(se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w:t>
            </w:r>
            <w:r w:rsidRPr="00CC27F8">
              <w:rPr>
                <w:rFonts w:ascii="Arial" w:eastAsia="Times New Roman" w:hAnsi="Arial" w:cs="Arial"/>
                <w:i/>
                <w:sz w:val="24"/>
                <w:szCs w:val="24"/>
              </w:rPr>
              <w:lastRenderedPageBreak/>
              <w:t>prevăzute la art.57 alin.(2) din O.U.G. nr.34/2006; se verifică, în cazul în care contractul are ca obiect, alături de prestarea de servicii din categoria celor incluse în Anexa 2B și prestarea de servicii din categoria celor incluse în Anexa 2A)</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Documente verificate:</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 xml:space="preserve">1.Planul de achiziţii al proiectului </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2. Nota de determinare a valorii estimate</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2.</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au fost impuse cerinţe  legate de stabilirea entităţilor interesate în acelaşi stat membru sau regiune ca şi autoritatea contractantă)</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3.</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în vederea îndeplinirii contractului</w:t>
            </w:r>
            <w:r w:rsidRPr="00CC27F8">
              <w:rPr>
                <w:rFonts w:ascii="Arial" w:eastAsia="Times New Roman" w:hAnsi="Arial" w:cs="Arial"/>
                <w:sz w:val="24"/>
                <w:szCs w:val="24"/>
              </w:rPr>
              <w:t>, au fost solicitate e</w:t>
            </w:r>
            <w:r w:rsidRPr="00CC27F8">
              <w:rPr>
                <w:rFonts w:ascii="Arial" w:eastAsia="Times New Roman" w:hAnsi="Arial" w:cs="Times New Roman"/>
                <w:sz w:val="24"/>
                <w:szCs w:val="24"/>
              </w:rPr>
              <w:t>ventuale diplome, certificate sau alte forme de dovezi scrise, documentele emise în alte state membre ce oferă un nivel echivalent de garanţie au fost acceptate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4.1 În măsura în care au fost depuse contestaţii, contractul de achiziţie publică a cărui valoarea este mai mare sau egală cu cea prevăzută la art.57 alin.(2) din O.U.G. nr.34/2006, a fost încheiat după comunicarea deciziei CNSC</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pacing w:val="-4"/>
                <w:sz w:val="24"/>
                <w:szCs w:val="24"/>
              </w:rPr>
            </w:pPr>
            <w:r w:rsidRPr="00CC27F8">
              <w:rPr>
                <w:rFonts w:ascii="Arial" w:eastAsia="Times New Roman" w:hAnsi="Arial" w:cs="Arial"/>
                <w:i/>
                <w:spacing w:val="-4"/>
                <w:sz w:val="24"/>
                <w:szCs w:val="24"/>
              </w:rPr>
              <w:t xml:space="preserve">(se verifică dacă contractul de achiziţie publică a fost încheiat cu respectarea prevederilor </w:t>
            </w:r>
            <w:r w:rsidRPr="00CC27F8">
              <w:rPr>
                <w:rFonts w:ascii="Arial" w:eastAsia="Times New Roman" w:hAnsi="Arial" w:cs="Arial"/>
                <w:b/>
                <w:i/>
                <w:spacing w:val="-4"/>
                <w:sz w:val="24"/>
                <w:szCs w:val="24"/>
              </w:rPr>
              <w:t>art. 256</w:t>
            </w:r>
            <w:r w:rsidRPr="00CC27F8">
              <w:rPr>
                <w:rFonts w:ascii="Arial" w:eastAsia="Times New Roman" w:hAnsi="Arial" w:cs="Arial"/>
                <w:b/>
                <w:i/>
                <w:spacing w:val="-4"/>
                <w:sz w:val="24"/>
                <w:szCs w:val="24"/>
                <w:vertAlign w:val="superscript"/>
              </w:rPr>
              <w:t>3</w:t>
            </w:r>
            <w:r w:rsidRPr="00CC27F8">
              <w:rPr>
                <w:rFonts w:ascii="Arial" w:eastAsia="Times New Roman" w:hAnsi="Arial" w:cs="Arial"/>
                <w:b/>
                <w:i/>
                <w:spacing w:val="-4"/>
                <w:sz w:val="24"/>
                <w:szCs w:val="24"/>
              </w:rPr>
              <w:t xml:space="preserve"> alin. (3)</w:t>
            </w:r>
            <w:r w:rsidRPr="00CC27F8">
              <w:rPr>
                <w:rFonts w:ascii="Arial" w:eastAsia="Times New Roman" w:hAnsi="Arial" w:cs="Arial"/>
                <w:i/>
                <w:spacing w:val="-4"/>
                <w:sz w:val="24"/>
                <w:szCs w:val="24"/>
              </w:rPr>
              <w:t xml:space="preserve"> din O.U.G. nr. 34/2006; î</w:t>
            </w:r>
            <w:r w:rsidRPr="00CC27F8">
              <w:rPr>
                <w:rFonts w:ascii="Arial" w:eastAsia="Times New Roman" w:hAnsi="Arial" w:cs="Arial"/>
                <w:i/>
                <w:iCs/>
                <w:spacing w:val="-4"/>
                <w:sz w:val="24"/>
                <w:szCs w:val="24"/>
              </w:rPr>
              <w:t xml:space="preserve">n cazul primirii unei contestaţii de către Consiliul Naţional de Soluţionare a Contestaţiilor,înainte de încheierea contractului, pentru care nu s-a luat act de renunţare, autoritatea contractantă are dreptul de a încheia contractul </w:t>
            </w:r>
            <w:r w:rsidRPr="00CC27F8">
              <w:rPr>
                <w:rFonts w:ascii="Arial" w:eastAsia="Times New Roman" w:hAnsi="Arial" w:cs="Arial"/>
                <w:i/>
                <w:iCs/>
                <w:spacing w:val="-4"/>
                <w:sz w:val="24"/>
                <w:szCs w:val="24"/>
              </w:rPr>
              <w:lastRenderedPageBreak/>
              <w:t>numai după comunicarea deciziei Consiliului Naţional de Soluţionare a Contestaţiilor, fără a avea însă obligaţia respectării termenelor  prevăzute la art. 205</w:t>
            </w:r>
            <w:r w:rsidRPr="00CC27F8">
              <w:rPr>
                <w:rFonts w:ascii="Arial" w:eastAsia="Times New Roman" w:hAnsi="Arial" w:cs="Arial"/>
                <w:b/>
                <w:i/>
                <w:iCs/>
                <w:spacing w:val="-4"/>
                <w:sz w:val="24"/>
                <w:szCs w:val="24"/>
              </w:rPr>
              <w:t xml:space="preserve"> </w:t>
            </w:r>
            <w:r w:rsidRPr="00CC27F8">
              <w:rPr>
                <w:rFonts w:ascii="Arial" w:eastAsia="Times New Roman" w:hAnsi="Arial" w:cs="Arial"/>
                <w:i/>
                <w:iCs/>
                <w:spacing w:val="-4"/>
                <w:sz w:val="24"/>
                <w:szCs w:val="24"/>
              </w:rPr>
              <w:t>din</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O.U.G. nr. 34/2006</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w:t>
            </w:r>
          </w:p>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4.</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4.2 Pentru acele contracte a căror valoare estimată este egală sau mai mare decât cea prevăzută la </w:t>
            </w:r>
            <w:r w:rsidRPr="00CC27F8">
              <w:rPr>
                <w:rFonts w:ascii="Arial" w:eastAsia="Times New Roman" w:hAnsi="Arial" w:cs="Times New Roman"/>
                <w:b/>
                <w:sz w:val="24"/>
                <w:szCs w:val="24"/>
              </w:rPr>
              <w:t>art. 57 alin. (2)</w:t>
            </w:r>
            <w:r w:rsidRPr="00CC27F8">
              <w:rPr>
                <w:rFonts w:ascii="Arial" w:eastAsia="Times New Roman" w:hAnsi="Arial" w:cs="Times New Roman"/>
                <w:sz w:val="24"/>
                <w:szCs w:val="24"/>
              </w:rPr>
              <w:t xml:space="preserve"> din O.U.G. nr. 34/2006, a fost transmis spre publicare anunţul de atribuire</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 fost transmis spre publicare anunţul de atribuire în SEAP şi, după caz, în JOUE)</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Verificări pe site-uri:</w:t>
            </w:r>
          </w:p>
          <w:p w:rsidR="00CC27F8" w:rsidRPr="00CC27F8" w:rsidRDefault="002D478C" w:rsidP="00CC27F8">
            <w:pPr>
              <w:spacing w:after="0" w:line="240" w:lineRule="auto"/>
              <w:jc w:val="both"/>
              <w:rPr>
                <w:rFonts w:ascii="Arial" w:eastAsia="Times New Roman" w:hAnsi="Arial" w:cs="Arial"/>
                <w:sz w:val="24"/>
                <w:szCs w:val="24"/>
              </w:rPr>
            </w:pPr>
            <w:hyperlink r:id="rId11" w:history="1">
              <w:r w:rsidR="00CC27F8" w:rsidRPr="00CC27F8">
                <w:rPr>
                  <w:rFonts w:ascii="Arial" w:eastAsia="Times New Roman" w:hAnsi="Arial" w:cs="Arial"/>
                  <w:color w:val="0000FF"/>
                  <w:sz w:val="24"/>
                  <w:szCs w:val="24"/>
                  <w:u w:val="single"/>
                </w:rPr>
                <w:t>www.e-licitatie.ro</w:t>
              </w:r>
            </w:hyperlink>
            <w:r w:rsidR="00CC27F8" w:rsidRPr="00CC27F8">
              <w:rPr>
                <w:rFonts w:ascii="Arial" w:eastAsia="Times New Roman" w:hAnsi="Arial" w:cs="Arial"/>
                <w:sz w:val="24"/>
                <w:szCs w:val="24"/>
              </w:rPr>
              <w:t>;</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hd w:val="clear" w:color="auto" w:fill="FFFFFF"/>
              <w:spacing w:after="0" w:line="240" w:lineRule="auto"/>
              <w:jc w:val="both"/>
              <w:rPr>
                <w:rFonts w:ascii="Times New Roman" w:eastAsia="Times New Roman" w:hAnsi="Times New Roman" w:cs="Times New Roman"/>
                <w:i/>
                <w:sz w:val="24"/>
                <w:szCs w:val="24"/>
                <w:lang w:val="en-US"/>
              </w:rPr>
            </w:pPr>
            <w:r w:rsidRPr="00CC27F8">
              <w:rPr>
                <w:rFonts w:ascii="Arial" w:eastAsia="Times New Roman" w:hAnsi="Arial" w:cs="Arial"/>
                <w:i/>
                <w:sz w:val="24"/>
                <w:szCs w:val="24"/>
              </w:rPr>
              <w:t>Obs.:</w:t>
            </w:r>
            <w:r w:rsidRPr="00CC27F8">
              <w:rPr>
                <w:rFonts w:ascii="Arial" w:eastAsia="Times New Roman" w:hAnsi="Arial" w:cs="Arial"/>
                <w:i/>
                <w:color w:val="FF0000"/>
                <w:sz w:val="24"/>
                <w:szCs w:val="24"/>
              </w:rPr>
              <w:t xml:space="preserve"> </w:t>
            </w:r>
            <w:r w:rsidRPr="00CC27F8">
              <w:rPr>
                <w:rFonts w:ascii="Times New Roman" w:eastAsia="Times New Roman" w:hAnsi="Times New Roman" w:cs="Times New Roman"/>
                <w:i/>
                <w:color w:val="000000"/>
                <w:sz w:val="24"/>
                <w:szCs w:val="24"/>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CC27F8">
              <w:rPr>
                <w:rFonts w:ascii="Times New Roman" w:eastAsia="Times New Roman" w:hAnsi="Times New Roman" w:cs="Times New Roman"/>
                <w:i/>
                <w:color w:val="000000"/>
                <w:sz w:val="24"/>
                <w:szCs w:val="24"/>
                <w:lang w:val="it-IT"/>
              </w:rPr>
              <w:t xml:space="preserve">Operatorul SEAP are obligaţia de a înştiinţa autoritatea contractantă cu privire la apariţia unei astfel de situaţii, în conformitate cu prevederile </w:t>
            </w:r>
            <w:r w:rsidRPr="00CC27F8">
              <w:rPr>
                <w:rFonts w:ascii="Times New Roman" w:eastAsia="Times New Roman" w:hAnsi="Times New Roman" w:cs="Times New Roman"/>
                <w:b/>
                <w:i/>
                <w:color w:val="000000"/>
                <w:sz w:val="24"/>
                <w:szCs w:val="24"/>
                <w:lang w:val="it-IT"/>
              </w:rPr>
              <w:t xml:space="preserve">art. 49 alin. </w:t>
            </w:r>
            <w:r w:rsidRPr="00CC27F8">
              <w:rPr>
                <w:rFonts w:ascii="Times New Roman" w:eastAsia="Times New Roman" w:hAnsi="Times New Roman" w:cs="Times New Roman"/>
                <w:b/>
                <w:i/>
                <w:color w:val="000000"/>
                <w:sz w:val="24"/>
                <w:szCs w:val="24"/>
                <w:lang w:val="en-US"/>
              </w:rPr>
              <w:t>(5)</w:t>
            </w:r>
            <w:r w:rsidRPr="00CC27F8">
              <w:rPr>
                <w:rFonts w:ascii="Times New Roman" w:eastAsia="Times New Roman" w:hAnsi="Times New Roman" w:cs="Times New Roman"/>
                <w:i/>
                <w:color w:val="000000"/>
                <w:sz w:val="24"/>
                <w:szCs w:val="24"/>
                <w:lang w:val="en-US"/>
              </w:rPr>
              <w:t xml:space="preserve"> </w:t>
            </w:r>
            <w:proofErr w:type="gramStart"/>
            <w:r w:rsidRPr="00CC27F8">
              <w:rPr>
                <w:rFonts w:ascii="Times New Roman" w:eastAsia="Times New Roman" w:hAnsi="Times New Roman" w:cs="Times New Roman"/>
                <w:i/>
                <w:color w:val="000000"/>
                <w:sz w:val="24"/>
                <w:szCs w:val="24"/>
                <w:lang w:val="en-US"/>
              </w:rPr>
              <w:t>din</w:t>
            </w:r>
            <w:proofErr w:type="gramEnd"/>
            <w:r w:rsidRPr="00CC27F8">
              <w:rPr>
                <w:rFonts w:ascii="Times New Roman" w:eastAsia="Times New Roman" w:hAnsi="Times New Roman" w:cs="Times New Roman"/>
                <w:i/>
                <w:color w:val="000000"/>
                <w:sz w:val="24"/>
                <w:szCs w:val="24"/>
                <w:lang w:val="en-US"/>
              </w:rPr>
              <w:t xml:space="preserve"> O.U.G. nr. 34/2006.</w:t>
            </w:r>
          </w:p>
          <w:p w:rsidR="00CC27F8" w:rsidRPr="00CC27F8" w:rsidRDefault="00CC27F8" w:rsidP="00CC27F8">
            <w:pPr>
              <w:spacing w:after="0" w:line="240" w:lineRule="auto"/>
              <w:jc w:val="both"/>
              <w:rPr>
                <w:rFonts w:ascii="Arial" w:eastAsia="Times New Roman" w:hAnsi="Arial" w:cs="Arial"/>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Membrii comisiei de evaluare şi cei ai consiliului de administraţie/conducerii/acţionarii nu se află în conflict de interese, astfel cum este reglementat de Legea nr. </w:t>
            </w:r>
            <w:r w:rsidRPr="00CC27F8">
              <w:rPr>
                <w:rFonts w:ascii="Arial" w:eastAsia="Times New Roman" w:hAnsi="Arial" w:cs="Times New Roman"/>
                <w:sz w:val="24"/>
                <w:szCs w:val="24"/>
              </w:rPr>
              <w:lastRenderedPageBreak/>
              <w:t>98/2016, cu modificările şi completările ulterioare, 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lastRenderedPageBreak/>
              <w:t xml:space="preserve">Se verifică existenţa şi conţinutul </w:t>
            </w:r>
            <w:r w:rsidRPr="00CC27F8">
              <w:rPr>
                <w:rFonts w:ascii="Arial" w:eastAsia="Times New Roman" w:hAnsi="Arial" w:cs="Times New Roman"/>
                <w:sz w:val="24"/>
                <w:szCs w:val="24"/>
              </w:rPr>
              <w:lastRenderedPageBreak/>
              <w:t>Declaraţiilor de imparţialitate ale membrilor comisiei de evaluare, inclusiv ţinând 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Se verifică existenţa şi conţinutul Notei observatorilor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 xml:space="preserve">Dacă observatorii ANAP au identificat un </w:t>
            </w:r>
            <w:r w:rsidRPr="00CC27F8">
              <w:rPr>
                <w:rFonts w:ascii="Arial" w:eastAsia="Times New Roman" w:hAnsi="Arial" w:cs="Times New Roman"/>
                <w:sz w:val="24"/>
                <w:szCs w:val="24"/>
              </w:rPr>
              <w:lastRenderedPageBreak/>
              <w:t>potenţial conflict de interese se verifică dacă autoritatea contractantă a implementat măsurile necesare pentru remedierea situaţiei.</w:t>
            </w:r>
          </w:p>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Dacă măsurile nu s-au implementat 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bl>
    <w:p w:rsidR="00CC27F8" w:rsidRPr="00CC27F8" w:rsidRDefault="00CC27F8" w:rsidP="00CC27F8">
      <w:pPr>
        <w:shd w:val="clear" w:color="auto" w:fill="FFFFFF"/>
        <w:spacing w:before="67" w:after="0" w:line="240" w:lineRule="auto"/>
        <w:jc w:val="both"/>
        <w:rPr>
          <w:rFonts w:ascii="Arial" w:eastAsia="Times New Roman" w:hAnsi="Arial" w:cs="Arial"/>
          <w:b/>
          <w:sz w:val="24"/>
          <w:szCs w:val="24"/>
          <w:lang w:val="pt-BR"/>
        </w:rPr>
      </w:pPr>
    </w:p>
    <w:p w:rsidR="00CC27F8" w:rsidRPr="00CC27F8" w:rsidRDefault="00CC27F8" w:rsidP="00CC27F8">
      <w:pPr>
        <w:spacing w:after="0" w:line="240" w:lineRule="auto"/>
        <w:ind w:left="360"/>
        <w:jc w:val="both"/>
        <w:rPr>
          <w:rFonts w:ascii="Arial" w:eastAsia="Times New Roman" w:hAnsi="Arial" w:cs="Arial"/>
          <w:iCs/>
          <w:sz w:val="24"/>
          <w:szCs w:val="24"/>
          <w:lang w:val="it-IT"/>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Da - 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Nu - nerespectarea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jc w:val="both"/>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FACTORI DE RISC PENTRU SITUAŢII DE CONFLICT DE INTERESE/FRAUDĂ</w:t>
      </w:r>
    </w:p>
    <w:p w:rsidR="00CC27F8" w:rsidRDefault="00CC27F8" w:rsidP="00CC27F8">
      <w:pPr>
        <w:spacing w:after="0" w:line="240" w:lineRule="auto"/>
        <w:rPr>
          <w:rFonts w:ascii="Times New Roman" w:eastAsia="Times New Roman" w:hAnsi="Times New Roman" w:cs="Times New Roman"/>
          <w:b/>
          <w:i/>
          <w:sz w:val="24"/>
          <w:szCs w:val="24"/>
        </w:rPr>
      </w:pP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sz w:val="24"/>
          <w:szCs w:val="24"/>
        </w:rPr>
      </w:pPr>
      <w:r w:rsidRPr="00CC27F8">
        <w:rPr>
          <w:rFonts w:ascii="Times New Roman" w:eastAsia="Times New Roman" w:hAnsi="Times New Roman" w:cs="Times New Roman"/>
          <w:b/>
          <w:i/>
          <w:sz w:val="24"/>
          <w:szCs w:val="24"/>
        </w:rPr>
        <w:t>A.</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1552"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26" style="position:absolute;margin-left:22.8pt;margin-top:3pt;width:9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CC27F8">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26" style="position:absolute;margin-left:22.8pt;margin-top:2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3600"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26" style="position:absolute;margin-left:22.8pt;margin-top:3.65pt;width:9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4624"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26" style="position:absolute;margin-left:22.8pt;margin-top:2.3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0768"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26" style="position:absolute;margin-left:23.55pt;margin-top:3.55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1792"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26" style="position:absolute;margin-left:23.55pt;margin-top:2.8pt;width:9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CC27F8">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B.</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5648"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26" style="position:absolute;margin-left:22.8pt;margin-top:2.9pt;width:9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CC27F8">
        <w:rPr>
          <w:rFonts w:ascii="Times New Roman" w:eastAsia="Times New Roman" w:hAnsi="Times New Roman" w:cs="Times New Roman"/>
          <w:sz w:val="24"/>
          <w:szCs w:val="24"/>
          <w:lang w:val="en-US"/>
        </w:rPr>
        <w:t>Neindeplinirea criteriilor de calificare si selectie de catre ofertantul castigator</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C.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76672"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26" style="position:absolute;margin-left:22.8pt;margin-top:4.2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CC27F8">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8720"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6" style="position:absolute;margin-left:23.55pt;margin-top:3.15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CC27F8">
        <w:rPr>
          <w:rFonts w:ascii="Cambria Math" w:eastAsia="Times New Roman" w:hAnsi="Cambria Math" w:cs="Cambria Math"/>
          <w:noProof/>
          <w:sz w:val="24"/>
          <w:szCs w:val="24"/>
          <w:lang w:val="en-US"/>
        </w:rPr>
        <w:t>ț</w:t>
      </w:r>
      <w:r w:rsidRPr="00CC27F8">
        <w:rPr>
          <w:rFonts w:ascii="Times New Roman" w:eastAsia="Times New Roman" w:hAnsi="Times New Roman" w:cs="Times New Roman"/>
          <w:noProof/>
          <w:sz w:val="24"/>
          <w:szCs w:val="24"/>
          <w:lang w:val="en-US"/>
        </w:rPr>
        <w:t xml:space="preserve">ilor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i/>
          <w:sz w:val="24"/>
          <w:szCs w:val="24"/>
          <w:lang w:val="en-US"/>
        </w:rPr>
      </w:pPr>
      <w:r w:rsidRPr="00CC27F8">
        <w:rPr>
          <w:rFonts w:ascii="Times New Roman" w:eastAsia="Times New Roman" w:hAnsi="Times New Roman" w:cs="Times New Roman"/>
          <w:b/>
          <w:i/>
          <w:sz w:val="24"/>
          <w:szCs w:val="24"/>
          <w:lang w:val="en-US"/>
        </w:rPr>
        <w:t>D</w:t>
      </w:r>
      <w:r w:rsidRPr="00CC27F8">
        <w:rPr>
          <w:rFonts w:ascii="Times New Roman" w:eastAsia="Times New Roman" w:hAnsi="Times New Roman" w:cs="Times New Roman"/>
          <w:i/>
          <w:sz w:val="24"/>
          <w:szCs w:val="24"/>
          <w:lang w:val="en-US"/>
        </w:rPr>
        <w:t xml:space="preserv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9744"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026" style="position:absolute;margin-left:23.55pt;margin-top:2.5pt;width:9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b/>
          <w:i/>
          <w:noProof/>
          <w:sz w:val="24"/>
          <w:szCs w:val="24"/>
          <w:lang w:val="en-US"/>
        </w:rPr>
        <w:t>E.</w:t>
      </w:r>
    </w:p>
    <w:p w:rsidR="00CC27F8" w:rsidRPr="00CC27F8" w:rsidRDefault="00CC27F8" w:rsidP="00CC27F8">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7696"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026" style="position:absolute;margin-left:23.55pt;margin-top:2.75pt;width:9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CC27F8">
        <w:rPr>
          <w:rFonts w:ascii="Times New Roman" w:eastAsia="Times New Roman" w:hAnsi="Times New Roman" w:cs="Times New Roman"/>
          <w:b/>
          <w:i/>
          <w:noProof/>
          <w:sz w:val="24"/>
          <w:szCs w:val="24"/>
          <w:lang w:val="en-US"/>
        </w:rPr>
        <w:t xml:space="preserve">            </w:t>
      </w:r>
      <w:r w:rsidRPr="00CC27F8">
        <w:rPr>
          <w:rFonts w:ascii="Times New Roman" w:eastAsia="Times New Roman" w:hAnsi="Times New Roman" w:cs="Times New Roman"/>
          <w:noProof/>
          <w:sz w:val="24"/>
          <w:szCs w:val="24"/>
          <w:lang w:val="en-US"/>
        </w:rPr>
        <w:t xml:space="preserve">Declaratia de confidenţialitate şi impartialitate a factorilor interesati prevăzuţi la punctul 5.1 nu există în dosarul achiziţiei şi în urma solicitărilor nu poate fi obţinută.  </w:t>
      </w:r>
    </w:p>
    <w:p w:rsidR="00CC27F8" w:rsidRPr="00CC27F8" w:rsidRDefault="00CC27F8" w:rsidP="00CC27F8">
      <w:pPr>
        <w:spacing w:after="0" w:line="240" w:lineRule="auto"/>
        <w:ind w:left="720"/>
        <w:rPr>
          <w:rFonts w:ascii="Times New Roman" w:eastAsia="Times New Roman" w:hAnsi="Times New Roman" w:cs="Times New Roman"/>
          <w:b/>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OBSERVAŢII</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1. Prevederi ale legislaţiei privind achiziţiile publice încălcate : (se enumeră articolele din OUG 34/2006 şi HG 925/2006) </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2. Modalitatea de încălcare a prevederilor legislative menţionate : (descrierea pe larg)</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3. Încadrarea în prevederile OUG 66/2011;HG 519/2014: (încadrarea în anexa la HG 519/2014 şi stabilirea reducerii procentuale) </w:t>
      </w: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 completează după caz)</w:t>
      </w: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170AD2" w:rsidRDefault="00170AD2" w:rsidP="009440C3">
      <w:pPr>
        <w:rPr>
          <w:b/>
        </w:rPr>
      </w:pPr>
    </w:p>
    <w:p w:rsidR="00B1467D" w:rsidRDefault="00B1467D" w:rsidP="009440C3">
      <w:pPr>
        <w:rPr>
          <w:b/>
        </w:rPr>
      </w:pPr>
    </w:p>
    <w:p w:rsidR="00B1467D" w:rsidRDefault="00B1467D" w:rsidP="009440C3">
      <w:pPr>
        <w:rPr>
          <w:b/>
        </w:rPr>
      </w:pPr>
    </w:p>
    <w:p w:rsidR="00B1467D" w:rsidRDefault="00B1467D" w:rsidP="009440C3">
      <w:pPr>
        <w:rPr>
          <w:b/>
        </w:rPr>
      </w:pPr>
      <w:r w:rsidRPr="00B1467D">
        <w:rPr>
          <w:b/>
        </w:rPr>
        <w:lastRenderedPageBreak/>
        <w:t>Anexa 4.5.2.3-C</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r w:rsidRPr="00B1467D">
        <w:rPr>
          <w:rFonts w:ascii="Times New Roman" w:eastAsia="Times New Roman" w:hAnsi="Times New Roman" w:cs="Times New Roman"/>
          <w:b/>
          <w:sz w:val="24"/>
          <w:szCs w:val="24"/>
        </w:rPr>
        <w:t>LISTA DE VERIFICARE A PROCEDURII DE ATRIBUIRE A CONTRACTELOR DE ACHIZIŢIE PUBLICĂ -LEGEA  nr.98/2016</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Programul Operaţional:</w:t>
            </w:r>
          </w:p>
        </w:tc>
        <w:tc>
          <w:tcPr>
            <w:tcW w:w="9072" w:type="dxa"/>
            <w:shd w:val="pct10" w:color="000000" w:fill="FFFFFF"/>
            <w:vAlign w:val="center"/>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Axa prioritară:</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Prioritate de investitie:</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Codul proiectului (SMIS):</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b/>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Titlul proiectului: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beneficiar: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Tipul contractului: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estimata a contractului (fără TVA):</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Procedura aplicată:</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Nr. şi data contractului de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 xml:space="preserve">Act adiţional </w:t>
            </w:r>
            <w:proofErr w:type="gramStart"/>
            <w:r w:rsidRPr="00B1467D">
              <w:rPr>
                <w:rFonts w:ascii="Times New Roman" w:eastAsia="Times New Roman" w:hAnsi="Times New Roman" w:cs="Times New Roman"/>
                <w:b/>
                <w:sz w:val="20"/>
                <w:szCs w:val="20"/>
                <w:lang w:val="en-GB"/>
              </w:rPr>
              <w:t>nr.:</w:t>
            </w:r>
            <w:proofErr w:type="gramEnd"/>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Contractor: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contractului (fără TVA):</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bl>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B1467D" w:rsidTr="002D478C">
        <w:tc>
          <w:tcPr>
            <w:tcW w:w="851" w:type="dxa"/>
            <w:vMerge w:val="restart"/>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restart"/>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Elemente de verificat</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Verificare</w:t>
            </w:r>
          </w:p>
        </w:tc>
        <w:tc>
          <w:tcPr>
            <w:tcW w:w="5953"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Comentarii</w:t>
            </w:r>
          </w:p>
        </w:tc>
      </w:tr>
      <w:tr w:rsidR="00B1467D" w:rsidRPr="00B1467D" w:rsidTr="002D478C">
        <w:tc>
          <w:tcPr>
            <w:tcW w:w="851"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Da/Nu/ Nu este cazul</w:t>
            </w:r>
          </w:p>
        </w:tc>
        <w:tc>
          <w:tcPr>
            <w:tcW w:w="5953" w:type="dxa"/>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351"/>
        </w:trPr>
        <w:tc>
          <w:tcPr>
            <w:tcW w:w="851" w:type="dxa"/>
            <w:shd w:val="clear" w:color="auto" w:fill="C6D9F1"/>
            <w:vAlign w:val="center"/>
          </w:tcPr>
          <w:p w:rsidR="00B1467D" w:rsidRPr="00B1467D" w:rsidRDefault="00B1467D" w:rsidP="00B1467D">
            <w:pPr>
              <w:spacing w:line="240" w:lineRule="auto"/>
              <w:ind w:left="360"/>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PUBLICITATE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78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
                <w:bCs/>
                <w:sz w:val="24"/>
                <w:szCs w:val="24"/>
                <w:lang w:val="en-US"/>
              </w:rPr>
              <w:t>1.1</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A fost </w:t>
            </w:r>
            <w:proofErr w:type="gramStart"/>
            <w:r w:rsidRPr="00B1467D">
              <w:rPr>
                <w:rFonts w:ascii="Times New Roman" w:eastAsia="Times New Roman" w:hAnsi="Times New Roman" w:cs="Times New Roman"/>
                <w:bCs/>
                <w:sz w:val="24"/>
                <w:szCs w:val="24"/>
                <w:lang w:val="en-US"/>
              </w:rPr>
              <w:t>organizată  consultarea</w:t>
            </w:r>
            <w:proofErr w:type="gramEnd"/>
            <w:r w:rsidRPr="00B1467D">
              <w:rPr>
                <w:rFonts w:ascii="Times New Roman" w:eastAsia="Times New Roman" w:hAnsi="Times New Roman" w:cs="Times New Roman"/>
                <w:bCs/>
                <w:sz w:val="24"/>
                <w:szCs w:val="24"/>
                <w:lang w:val="en-US"/>
              </w:rPr>
              <w:t xml:space="preserve"> pieței, respectiv s-a făcut cunoscut acest lucru prin intermediul SEAP, precum și prin orice alte mijloace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privind consultarea pieței conține elementele obligatorii conf. art.18 alin 2 din HG 395/2016?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a comunicat rezultatul procesului de consultare a pieţei, dar nu mai târziu de momentul iniţierii procedurii de atribuire (art. 19, alin.5 din HG 395/2016)? </w:t>
            </w:r>
          </w:p>
        </w:tc>
      </w:tr>
      <w:tr w:rsidR="00B1467D" w:rsidRPr="00B1467D" w:rsidTr="002D478C">
        <w:trPr>
          <w:trHeight w:val="1124"/>
        </w:trPr>
        <w:tc>
          <w:tcPr>
            <w:tcW w:w="851"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lastRenderedPageBreak/>
              <w:t>1.2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un anunţ de intenţie, anunţ de participare, anunţ de participare simplificat respectiv:</w:t>
            </w:r>
          </w:p>
          <w:p w:rsidR="00B1467D" w:rsidRPr="00B1467D" w:rsidRDefault="00B1467D" w:rsidP="00B1467D">
            <w:pPr>
              <w:numPr>
                <w:ilvl w:val="0"/>
                <w:numId w:val="7"/>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JOUE şi în SEAP, dacă valoarea estimată a contractului </w:t>
            </w:r>
            <w:proofErr w:type="gramStart"/>
            <w:r w:rsidRPr="00B1467D">
              <w:rPr>
                <w:rFonts w:ascii="Times New Roman" w:eastAsia="Times New Roman" w:hAnsi="Times New Roman" w:cs="Times New Roman"/>
                <w:bCs/>
                <w:sz w:val="24"/>
                <w:szCs w:val="24"/>
                <w:lang w:val="en-US"/>
              </w:rPr>
              <w:t>este</w:t>
            </w:r>
            <w:proofErr w:type="gramEnd"/>
            <w:r w:rsidRPr="00B1467D">
              <w:rPr>
                <w:rFonts w:ascii="Times New Roman" w:eastAsia="Times New Roman" w:hAnsi="Times New Roman" w:cs="Times New Roman"/>
                <w:bCs/>
                <w:sz w:val="24"/>
                <w:szCs w:val="24"/>
                <w:lang w:val="en-US"/>
              </w:rPr>
              <w:t xml:space="preserve"> egală sau mai mare decât pragurile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în cazul contractului de servicii de publicitate media, şi pe pe platforma electronica utilizata pentru realizarea achizitiei, la o adresa dedicata, precum si pe pagina proprie de internet?</w:t>
            </w:r>
          </w:p>
          <w:p w:rsidR="00B1467D" w:rsidRPr="00B1467D" w:rsidRDefault="00B1467D" w:rsidP="00B1467D">
            <w:pPr>
              <w:spacing w:line="240" w:lineRule="auto"/>
              <w:ind w:firstLine="36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publică anunțuri de  intenție,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B1467D" w:rsidRDefault="00B1467D" w:rsidP="00B1467D">
            <w:pPr>
              <w:spacing w:line="240" w:lineRule="auto"/>
              <w:ind w:left="-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 fost publicat anunţul în SEAP şi în JOUE. În plus, se verifică dacă în anunţul de intenţie sunt incluse informaţiile necesare operatorilor economici. </w:t>
            </w:r>
          </w:p>
          <w:p w:rsidR="00B1467D" w:rsidRPr="00B1467D" w:rsidRDefault="00B1467D" w:rsidP="00B1467D">
            <w:pPr>
              <w:spacing w:line="240" w:lineRule="auto"/>
              <w:ind w:hanging="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anunţul de participare respectiv anunţul de participare simplificat este însoţit de documentaţia de atribuire aferentă şi dacă conţime informaţiile minime necesare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2D478C" w:rsidP="00B1467D">
            <w:pPr>
              <w:spacing w:line="240" w:lineRule="auto"/>
              <w:rPr>
                <w:rFonts w:ascii="Times New Roman" w:eastAsia="Times New Roman" w:hAnsi="Times New Roman" w:cs="Times New Roman"/>
                <w:bCs/>
                <w:sz w:val="24"/>
                <w:szCs w:val="24"/>
                <w:lang w:val="en-US"/>
              </w:rPr>
            </w:pPr>
            <w:hyperlink r:id="rId12"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 xml:space="preserve"> + joue (dacă este cazul);</w:t>
            </w:r>
          </w:p>
          <w:p w:rsidR="00B1467D" w:rsidRPr="00B1467D" w:rsidRDefault="002D478C" w:rsidP="00B1467D">
            <w:pPr>
              <w:spacing w:line="240" w:lineRule="auto"/>
              <w:rPr>
                <w:rFonts w:ascii="Times New Roman" w:eastAsia="Times New Roman" w:hAnsi="Times New Roman" w:cs="Times New Roman"/>
                <w:bCs/>
                <w:sz w:val="24"/>
                <w:szCs w:val="24"/>
                <w:lang w:val="en-US"/>
              </w:rPr>
            </w:pPr>
            <w:hyperlink r:id="rId13"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 dacă este cazul atribuirii unui contract de servicii de publicitate media.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w:t>
            </w:r>
            <w:r w:rsidRPr="00B1467D">
              <w:rPr>
                <w:rFonts w:ascii="Times New Roman" w:eastAsia="Times New Roman" w:hAnsi="Times New Roman" w:cs="Times New Roman"/>
                <w:bCs/>
                <w:sz w:val="24"/>
                <w:szCs w:val="24"/>
                <w:lang w:val="en-US"/>
              </w:rPr>
              <w:t xml:space="preserve"> Anunțurile publicate în SEAP nu trebuie să conțină alte informații fata de cele existente in </w:t>
            </w:r>
            <w:proofErr w:type="gramStart"/>
            <w:r w:rsidRPr="00B1467D">
              <w:rPr>
                <w:rFonts w:ascii="Times New Roman" w:eastAsia="Times New Roman" w:hAnsi="Times New Roman" w:cs="Times New Roman"/>
                <w:bCs/>
                <w:sz w:val="24"/>
                <w:szCs w:val="24"/>
                <w:lang w:val="en-US"/>
              </w:rPr>
              <w:t>JOUE  si</w:t>
            </w:r>
            <w:proofErr w:type="gramEnd"/>
            <w:r w:rsidRPr="00B1467D">
              <w:rPr>
                <w:rFonts w:ascii="Times New Roman" w:eastAsia="Times New Roman" w:hAnsi="Times New Roman" w:cs="Times New Roman"/>
                <w:bCs/>
                <w:sz w:val="24"/>
                <w:szCs w:val="24"/>
                <w:lang w:val="en-US"/>
              </w:rPr>
              <w:t xml:space="preserve"> trebuie sa menționeze data transmiterii către OPUE.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w:t>
            </w:r>
            <w:proofErr w:type="gramStart"/>
            <w:r w:rsidRPr="00B1467D">
              <w:rPr>
                <w:rFonts w:ascii="Times New Roman" w:eastAsia="Times New Roman" w:hAnsi="Times New Roman" w:cs="Times New Roman"/>
                <w:bCs/>
                <w:sz w:val="24"/>
                <w:szCs w:val="24"/>
                <w:lang w:val="en-US"/>
              </w:rPr>
              <w:t>urile  nu</w:t>
            </w:r>
            <w:proofErr w:type="gramEnd"/>
            <w:r w:rsidRPr="00B1467D">
              <w:rPr>
                <w:rFonts w:ascii="Times New Roman" w:eastAsia="Times New Roman" w:hAnsi="Times New Roman" w:cs="Times New Roman"/>
                <w:bCs/>
                <w:sz w:val="24"/>
                <w:szCs w:val="24"/>
                <w:lang w:val="en-US"/>
              </w:rPr>
              <w:t xml:space="preserve"> pot fi publicate la nivel național înainte de data publicării acestora in JOUE.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Prin excepție, publicarea la nivel național a anunțurilor este permisa atunci când autoritatea contractanta nu a fost </w:t>
            </w:r>
            <w:r w:rsidRPr="00B1467D">
              <w:rPr>
                <w:rFonts w:ascii="Times New Roman" w:eastAsia="Times New Roman" w:hAnsi="Times New Roman" w:cs="Times New Roman"/>
                <w:bCs/>
                <w:sz w:val="24"/>
                <w:szCs w:val="24"/>
                <w:lang w:val="en-US"/>
              </w:rPr>
              <w:lastRenderedPageBreak/>
              <w:t>notificata de către OPUE  cu privire la publicarea in JOUE a anunțurilor transmise spre publicare in termen de 48 de ore de la confirmarea primirii de către OPUE a anunțului transmis spre publicare.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1.3</w:t>
            </w:r>
          </w:p>
        </w:tc>
        <w:tc>
          <w:tcPr>
            <w:tcW w:w="5670" w:type="dxa"/>
          </w:tcPr>
          <w:p w:rsidR="00B1467D" w:rsidRPr="00B1467D" w:rsidRDefault="00B1467D" w:rsidP="00B1467D">
            <w:pPr>
              <w:numPr>
                <w:ilvl w:val="0"/>
                <w:numId w:val="4"/>
              </w:numPr>
              <w:spacing w:line="240" w:lineRule="auto"/>
              <w:ind w:left="0" w:firstLine="0"/>
              <w:jc w:val="both"/>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Au fost respectate termenele cuprinse,  între data transmiterii spre publicare a anunţului de participare şi data limită de depunere a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(intre publicarea anunțului de participare în JOUE si data limita de depunere a ofertelor) este de minim 35 zile calendaristice.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si a fost transmis spre publicare un anunț de intenție, perioada de elaborare a ofertelor (intre publicarea anunțului de participare în JOUE si </w:t>
            </w:r>
            <w:proofErr w:type="gramStart"/>
            <w:r w:rsidRPr="00B1467D">
              <w:rPr>
                <w:rFonts w:ascii="Times New Roman" w:eastAsia="Times New Roman" w:hAnsi="Times New Roman" w:cs="Times New Roman"/>
                <w:bCs/>
                <w:sz w:val="24"/>
                <w:szCs w:val="24"/>
                <w:lang w:val="en-US"/>
              </w:rPr>
              <w:t>SEAP  si</w:t>
            </w:r>
            <w:proofErr w:type="gramEnd"/>
            <w:r w:rsidRPr="00B1467D">
              <w:rPr>
                <w:rFonts w:ascii="Times New Roman" w:eastAsia="Times New Roman" w:hAnsi="Times New Roman" w:cs="Times New Roman"/>
                <w:bCs/>
                <w:sz w:val="24"/>
                <w:szCs w:val="24"/>
                <w:lang w:val="en-US"/>
              </w:rPr>
              <w:t xml:space="preserve"> data limita de depunere a ofertelor ) este de minim 15 zile calendaristice,în condițiile art. 74 alin 2 din legea nr.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a ofertelor (intre publicarea anunțului de participare în JOUE si data limita de depunere a </w:t>
            </w:r>
            <w:proofErr w:type="gramStart"/>
            <w:r w:rsidRPr="00B1467D">
              <w:rPr>
                <w:rFonts w:ascii="Times New Roman" w:eastAsia="Times New Roman" w:hAnsi="Times New Roman" w:cs="Times New Roman"/>
                <w:bCs/>
                <w:sz w:val="24"/>
                <w:szCs w:val="24"/>
                <w:lang w:val="en-US"/>
              </w:rPr>
              <w:t>ofertelor )</w:t>
            </w:r>
            <w:proofErr w:type="gramEnd"/>
            <w:r w:rsidRPr="00B1467D">
              <w:rPr>
                <w:rFonts w:ascii="Times New Roman" w:eastAsia="Times New Roman" w:hAnsi="Times New Roman" w:cs="Times New Roman"/>
                <w:bCs/>
                <w:sz w:val="24"/>
                <w:szCs w:val="24"/>
                <w:lang w:val="en-US"/>
              </w:rPr>
              <w:t xml:space="preserve"> se poate reduce cu 5 zile in cazul in care AC acceptă depunerea ofertelor prin mijloace electronice, în condițiile Legii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4)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mai mică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care se desfăşoară  pein procedură simplificată într-o singură etapă, perioada de elaborare a ofertelor (intre publicarea anunțului de participare si data limita de depunere a ofertelor ) este de minim:</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10 zile, in cazul in care se are in vedere atribuirea unui contract de achizitie publica de servicii sau produse;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6 zile, in cazul in care se are in vedere atribuirea unui contract de achizitie publica de produse de complexitate redusa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Procedurile ce se desfășoară în doua sau mai multe etape sunt:</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Licitația Restrânsă – a se vedea prevederile art.76-art.79 din Legea 98/2016 cu completările si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Dialog competitiv – a se vedea prevederile art.86- art.94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Negociere competitivă – a se vedea prevederile art.80 - art.85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Procedură simplificată-– a se vedea prevederile art.113 din Legea 98/2016 cu completările și modificările ulterioare,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au fost respectate </w:t>
            </w:r>
            <w:proofErr w:type="gramStart"/>
            <w:r w:rsidRPr="00B1467D">
              <w:rPr>
                <w:rFonts w:ascii="Times New Roman" w:eastAsia="Times New Roman" w:hAnsi="Times New Roman" w:cs="Times New Roman"/>
                <w:bCs/>
                <w:sz w:val="24"/>
                <w:szCs w:val="24"/>
                <w:lang w:val="en-US"/>
              </w:rPr>
              <w:t>termenele  ș</w:t>
            </w:r>
            <w:proofErr w:type="gramEnd"/>
            <w:r w:rsidRPr="00B1467D">
              <w:rPr>
                <w:rFonts w:ascii="Times New Roman" w:eastAsia="Times New Roman" w:hAnsi="Times New Roman" w:cs="Times New Roman"/>
                <w:bCs/>
                <w:sz w:val="24"/>
                <w:szCs w:val="24"/>
                <w:lang w:val="en-US"/>
              </w:rPr>
              <w:t>i condiţiile de reducere de termen pentru fiecare tip de procedură în parte.</w:t>
            </w:r>
          </w:p>
          <w:p w:rsidR="00B1467D" w:rsidRPr="00B1467D" w:rsidRDefault="00B1467D" w:rsidP="00B1467D">
            <w:pPr>
              <w:numPr>
                <w:ilvl w:val="0"/>
                <w:numId w:val="5"/>
              </w:numPr>
              <w:spacing w:line="240" w:lineRule="auto"/>
              <w:ind w:left="11" w:firstLine="599"/>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 Reducerea de termene ca urmare a publicării unui anunț de intenție...”se aplică numai dacă se îndeplinesc în mod cumulativ următoarele condiţii:</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anunțul de intenție a inclus toate informațiile necesare pentru anunțul de participare, în măsura in care informațiile respective erau disponibile in momentul publicării anunțului de intenție;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w:t>
            </w:r>
            <w:proofErr w:type="gramStart"/>
            <w:r w:rsidRPr="00B1467D">
              <w:rPr>
                <w:rFonts w:ascii="Times New Roman" w:eastAsia="Times New Roman" w:hAnsi="Times New Roman" w:cs="Times New Roman"/>
                <w:bCs/>
                <w:sz w:val="24"/>
                <w:szCs w:val="24"/>
                <w:lang w:val="en-US"/>
              </w:rPr>
              <w:t>anunțul</w:t>
            </w:r>
            <w:proofErr w:type="gramEnd"/>
            <w:r w:rsidRPr="00B1467D">
              <w:rPr>
                <w:rFonts w:ascii="Times New Roman" w:eastAsia="Times New Roman" w:hAnsi="Times New Roman" w:cs="Times New Roman"/>
                <w:bCs/>
                <w:sz w:val="24"/>
                <w:szCs w:val="24"/>
                <w:lang w:val="en-US"/>
              </w:rPr>
              <w:t xml:space="preserve"> de intenție a fost transmis spre publicare cu o perioada cuprinsa intre 35 de zile si 12 luni înainte de data transmiterii anunțului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Se verifică dacă în cazul în care se constată că a existat un număr mare de clarificări/modificări/completări s-a </w:t>
            </w:r>
            <w:proofErr w:type="gramStart"/>
            <w:r w:rsidRPr="00B1467D">
              <w:rPr>
                <w:rFonts w:ascii="Times New Roman" w:eastAsia="Times New Roman" w:hAnsi="Times New Roman" w:cs="Times New Roman"/>
                <w:bCs/>
                <w:sz w:val="24"/>
                <w:szCs w:val="24"/>
                <w:lang w:val="en-US"/>
              </w:rPr>
              <w:t>prelungit  termenul</w:t>
            </w:r>
            <w:proofErr w:type="gramEnd"/>
            <w:r w:rsidRPr="00B1467D">
              <w:rPr>
                <w:rFonts w:ascii="Times New Roman" w:eastAsia="Times New Roman" w:hAnsi="Times New Roman" w:cs="Times New Roman"/>
                <w:bCs/>
                <w:sz w:val="24"/>
                <w:szCs w:val="24"/>
                <w:lang w:val="en-US"/>
              </w:rPr>
              <w:t xml:space="preserve"> de depunere a ofertele, astfel încât să existe un timp rezonabil pentru adaptarea ofertelor la noile condiţii.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 -</w:t>
            </w:r>
            <w:r w:rsidRPr="00B1467D">
              <w:rPr>
                <w:rFonts w:ascii="Times New Roman" w:eastAsia="Times New Roman" w:hAnsi="Times New Roman" w:cs="Times New Roman"/>
                <w:bCs/>
                <w:sz w:val="24"/>
                <w:szCs w:val="24"/>
                <w:lang w:val="en-US"/>
              </w:rPr>
              <w:t xml:space="preserve"> În cazul în care autoritatea contractanta nu poate asigura prin mijloace electronice accesul direct, complet, nerestricționat si gratuit la anumite documente ale achiziției, </w:t>
            </w:r>
            <w:proofErr w:type="gramStart"/>
            <w:r w:rsidRPr="00B1467D">
              <w:rPr>
                <w:rFonts w:ascii="Times New Roman" w:eastAsia="Times New Roman" w:hAnsi="Times New Roman" w:cs="Times New Roman"/>
                <w:bCs/>
                <w:sz w:val="24"/>
                <w:szCs w:val="24"/>
                <w:lang w:val="en-US"/>
              </w:rPr>
              <w:t>iar  AC</w:t>
            </w:r>
            <w:proofErr w:type="gramEnd"/>
            <w:r w:rsidRPr="00B1467D">
              <w:rPr>
                <w:rFonts w:ascii="Times New Roman" w:eastAsia="Times New Roman" w:hAnsi="Times New Roman" w:cs="Times New Roman"/>
                <w:bCs/>
                <w:sz w:val="24"/>
                <w:szCs w:val="24"/>
                <w:lang w:val="en-US"/>
              </w:rPr>
              <w:t xml:space="preserve"> se afla in una dintre situațiile in care este permisa folosirea altor mijloace de comunicare decât cele electronice,  se va  indica în anunțul de participare modalitatea prin care asigura accesul operatorilor economici la documentele achiziției.  In acest caz, </w:t>
            </w:r>
            <w:proofErr w:type="gramStart"/>
            <w:r w:rsidRPr="00B1467D">
              <w:rPr>
                <w:rFonts w:ascii="Times New Roman" w:eastAsia="Times New Roman" w:hAnsi="Times New Roman" w:cs="Times New Roman"/>
                <w:bCs/>
                <w:sz w:val="24"/>
                <w:szCs w:val="24"/>
                <w:lang w:val="en-US"/>
              </w:rPr>
              <w:t>AC  are</w:t>
            </w:r>
            <w:proofErr w:type="gramEnd"/>
            <w:r w:rsidRPr="00B1467D">
              <w:rPr>
                <w:rFonts w:ascii="Times New Roman" w:eastAsia="Times New Roman" w:hAnsi="Times New Roman" w:cs="Times New Roman"/>
                <w:bCs/>
                <w:sz w:val="24"/>
                <w:szCs w:val="24"/>
                <w:lang w:val="en-US"/>
              </w:rPr>
              <w:t xml:space="preserve"> obligația de a prelungi termenul de depunere a ofertelor sau solicitărilor de participare cu 5 zile, cu excepția situațiilor de urgenta demonstrate in mod corespunzător de AC, prevăzute la art. 74 alin. (3), art. 79 alin. (5)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84 alin. (5).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Se verifică data publicării</w:t>
            </w:r>
            <w:r w:rsidRPr="00B1467D">
              <w:rPr>
                <w:rFonts w:ascii="Times New Roman" w:eastAsia="Times New Roman" w:hAnsi="Times New Roman" w:cs="Times New Roman"/>
                <w:bCs/>
                <w:sz w:val="24"/>
                <w:szCs w:val="24"/>
                <w:lang w:val="en-US"/>
              </w:rPr>
              <w:t xml:space="preserve"> clarificărilor/modificărilor/completărilor pe  </w:t>
            </w:r>
          </w:p>
          <w:p w:rsidR="00B1467D" w:rsidRPr="00B1467D" w:rsidRDefault="002D478C" w:rsidP="00B1467D">
            <w:pPr>
              <w:spacing w:line="240" w:lineRule="auto"/>
              <w:rPr>
                <w:rFonts w:ascii="Times New Roman" w:eastAsia="Times New Roman" w:hAnsi="Times New Roman" w:cs="Times New Roman"/>
                <w:bCs/>
                <w:sz w:val="24"/>
                <w:szCs w:val="24"/>
                <w:lang w:val="en-US"/>
              </w:rPr>
            </w:pPr>
            <w:hyperlink r:id="rId14" w:history="1">
              <w:r w:rsidR="00B1467D" w:rsidRPr="00B1467D">
                <w:rPr>
                  <w:rFonts w:ascii="Times New Roman" w:eastAsia="Times New Roman" w:hAnsi="Times New Roman" w:cs="Times New Roman"/>
                  <w:bCs/>
                  <w:sz w:val="24"/>
                  <w:szCs w:val="24"/>
                  <w:lang w:val="en-US"/>
                </w:rPr>
                <w:t>www.e-licitatie.ro</w:t>
              </w:r>
            </w:hyperlink>
            <w:r w:rsidR="00B1467D" w:rsidRPr="00B1467D">
              <w:rPr>
                <w:rFonts w:ascii="Times New Roman" w:eastAsia="Times New Roman" w:hAnsi="Times New Roman" w:cs="Times New Roman"/>
                <w:bCs/>
                <w:sz w:val="24"/>
                <w:szCs w:val="24"/>
                <w:lang w:val="en-US"/>
              </w:rPr>
              <w:t>+ joue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Dacă Autoritatea </w:t>
            </w:r>
            <w:proofErr w:type="gramStart"/>
            <w:r w:rsidRPr="00B1467D">
              <w:rPr>
                <w:rFonts w:ascii="Times New Roman" w:eastAsia="Times New Roman" w:hAnsi="Times New Roman" w:cs="Times New Roman"/>
                <w:bCs/>
                <w:sz w:val="24"/>
                <w:szCs w:val="24"/>
                <w:lang w:val="en-US"/>
              </w:rPr>
              <w:t>contractanta  a</w:t>
            </w:r>
            <w:proofErr w:type="gramEnd"/>
            <w:r w:rsidRPr="00B1467D">
              <w:rPr>
                <w:rFonts w:ascii="Times New Roman" w:eastAsia="Times New Roman" w:hAnsi="Times New Roman" w:cs="Times New Roman"/>
                <w:bCs/>
                <w:sz w:val="24"/>
                <w:szCs w:val="24"/>
                <w:lang w:val="en-US"/>
              </w:rPr>
              <w:t xml:space="preserve"> desfasurat procedura simplificată  în mai multe etape (selecția candidaților/ negocierea / evaluarea ofertelor), acest lucru a fost precizat în anunțul de participare? Anunțul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făcut cu cel puțin 10 zile înainte de data limită pentru depunerea solicitărilor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În cazul organizării celei de a 2 etape pentru procedura </w:t>
            </w:r>
            <w:proofErr w:type="gramStart"/>
            <w:r w:rsidRPr="00B1467D">
              <w:rPr>
                <w:rFonts w:ascii="Times New Roman" w:eastAsia="Times New Roman" w:hAnsi="Times New Roman" w:cs="Times New Roman"/>
                <w:bCs/>
                <w:sz w:val="24"/>
                <w:szCs w:val="24"/>
                <w:lang w:val="en-US"/>
              </w:rPr>
              <w:lastRenderedPageBreak/>
              <w:t>simplificată  s</w:t>
            </w:r>
            <w:proofErr w:type="gramEnd"/>
            <w:r w:rsidRPr="00B1467D">
              <w:rPr>
                <w:rFonts w:ascii="Times New Roman" w:eastAsia="Times New Roman" w:hAnsi="Times New Roman" w:cs="Times New Roman"/>
                <w:bCs/>
                <w:sz w:val="24"/>
                <w:szCs w:val="24"/>
                <w:lang w:val="en-US"/>
              </w:rPr>
              <w:t xml:space="preserve">-au  respectat perioadele  minima intre data transmiterii invitației de participare la procedura simplificata și data-limita de depunere a ofertelor? </w:t>
            </w:r>
            <w:proofErr w:type="gramStart"/>
            <w:r w:rsidRPr="00B1467D">
              <w:rPr>
                <w:rFonts w:ascii="Times New Roman" w:eastAsia="Times New Roman" w:hAnsi="Times New Roman" w:cs="Times New Roman"/>
                <w:bCs/>
                <w:sz w:val="24"/>
                <w:szCs w:val="24"/>
                <w:lang w:val="en-US"/>
              </w:rPr>
              <w:t>( autoritatea</w:t>
            </w:r>
            <w:proofErr w:type="gramEnd"/>
            <w:r w:rsidRPr="00B1467D">
              <w:rPr>
                <w:rFonts w:ascii="Times New Roman" w:eastAsia="Times New Roman" w:hAnsi="Times New Roman" w:cs="Times New Roman"/>
                <w:bCs/>
                <w:sz w:val="24"/>
                <w:szCs w:val="24"/>
                <w:lang w:val="en-US"/>
              </w:rPr>
              <w:t xml:space="preserve"> contractanta are obligatia de a transmite simultan, tuturor candidaților selectați, o invitație de participare la etapa a doua.în etapa a doua perioada minima intre data transmiterii invitației de participare si data-limita de depunere a ofertelor este de cel puțin 10 zile. In cazul in care se are in vedere atribuirea unui contract de achiziție publică de produse de complexitate redusa, perioada minima este de cel puțin 6 zile).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4.  se verifică daca autoritatea contractanta a demonstrat in mod corespunzător situația de urgență</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respectat termenele de publicare a clarificărilor/modificărilor la documentaţia de atribuire? Potențialii ofertanți/candidați au la dispoziție un termen corespunzător pentru obținerea documentației de </w:t>
            </w:r>
            <w:proofErr w:type="gramStart"/>
            <w:r w:rsidRPr="00B1467D">
              <w:rPr>
                <w:rFonts w:ascii="Times New Roman" w:eastAsia="Times New Roman" w:hAnsi="Times New Roman" w:cs="Times New Roman"/>
                <w:bCs/>
                <w:sz w:val="24"/>
                <w:szCs w:val="24"/>
                <w:lang w:val="en-US"/>
              </w:rPr>
              <w:t>atribuire ?</w:t>
            </w:r>
            <w:proofErr w:type="gramEnd"/>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beneficiarii au respectat prevederile art.161 alin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Pentru procedura simplificată răspunsul se va face într-o perioadă care nu trebuie să depăşească, de regulă, două zile lucrătoare de la primirea unei astfel de solicitări din partea operatorului economic. Autoritatea contractantă are </w:t>
            </w:r>
            <w:r w:rsidRPr="00B1467D">
              <w:rPr>
                <w:rFonts w:ascii="Times New Roman" w:eastAsia="Times New Roman" w:hAnsi="Times New Roman" w:cs="Times New Roman"/>
                <w:bCs/>
                <w:sz w:val="24"/>
                <w:szCs w:val="24"/>
                <w:lang w:val="en-US"/>
              </w:rPr>
              <w:lastRenderedPageBreak/>
              <w:t>obligaţia de a publica în SEAP răspunsul la solicitările de clarificări.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Atenție!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79 alin. (5), înainte de termenul stabilit pentru depunerea ofertelor sau solicitărilor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Dacă nu s-au respectat termenele sau nu s-au publicat răspunsuri se verifică motivele care au generat această situaţie.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clarificărilor</w:t>
            </w:r>
            <w:proofErr w:type="gramEnd"/>
            <w:r w:rsidRPr="00B1467D">
              <w:rPr>
                <w:rFonts w:ascii="Times New Roman" w:eastAsia="Times New Roman" w:hAnsi="Times New Roman" w:cs="Times New Roman"/>
                <w:bCs/>
                <w:sz w:val="24"/>
                <w:szCs w:val="24"/>
                <w:lang w:val="en-US"/>
              </w:rPr>
              <w:t xml:space="preserve"> solicitate până la depunerea ofertelor.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Data publicării se verifică pe site-ul </w:t>
            </w:r>
            <w:hyperlink r:id="rId15" w:history="1">
              <w:r w:rsidRPr="00B1467D">
                <w:rPr>
                  <w:rFonts w:ascii="Times New Roman" w:eastAsia="Times New Roman" w:hAnsi="Times New Roman" w:cs="Times New Roman"/>
                  <w:bCs/>
                  <w:sz w:val="24"/>
                  <w:szCs w:val="24"/>
                  <w:lang w:val="en-US"/>
                </w:rPr>
                <w:t>www.e-licitatie.ro</w:t>
              </w:r>
            </w:hyperlink>
          </w:p>
        </w:tc>
      </w:tr>
      <w:tr w:rsidR="00B1467D" w:rsidRPr="00B1467D" w:rsidTr="002D478C">
        <w:trPr>
          <w:trHeight w:val="62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Modificarea, în sensul prelungirii termenului de depunere a ofertelor sau în sensul clarificării</w:t>
            </w:r>
            <w:proofErr w:type="gramStart"/>
            <w:r w:rsidRPr="00B1467D">
              <w:rPr>
                <w:rFonts w:ascii="Times New Roman" w:eastAsia="Times New Roman" w:hAnsi="Times New Roman" w:cs="Times New Roman"/>
                <w:bCs/>
                <w:sz w:val="24"/>
                <w:szCs w:val="24"/>
                <w:lang w:val="en-US"/>
              </w:rPr>
              <w:t>,  informaţiilor</w:t>
            </w:r>
            <w:proofErr w:type="gramEnd"/>
            <w:r w:rsidRPr="00B1467D">
              <w:rPr>
                <w:rFonts w:ascii="Times New Roman" w:eastAsia="Times New Roman" w:hAnsi="Times New Roman" w:cs="Times New Roman"/>
                <w:bCs/>
                <w:sz w:val="24"/>
                <w:szCs w:val="24"/>
                <w:lang w:val="en-US"/>
              </w:rPr>
              <w:t xml:space="preserve"> cuprinse în Anunţul de participare a fost realizată prin publicarea unei erate?</w:t>
            </w:r>
          </w:p>
          <w:p w:rsidR="00B1467D" w:rsidRPr="00B1467D" w:rsidRDefault="00B1467D" w:rsidP="00B1467D">
            <w:pPr>
              <w:spacing w:after="120"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after="120"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ANAP verifică în 3 zile lucrătoare anunțul tip erată conform art. 24 din HG nr. 395/2016, astfel acesta trebuie </w:t>
            </w:r>
            <w:proofErr w:type="gramStart"/>
            <w:r w:rsidRPr="00B1467D">
              <w:rPr>
                <w:rFonts w:ascii="Times New Roman" w:eastAsia="Times New Roman" w:hAnsi="Times New Roman" w:cs="Times New Roman"/>
                <w:bCs/>
                <w:sz w:val="24"/>
                <w:szCs w:val="24"/>
                <w:lang w:val="en-US"/>
              </w:rPr>
              <w:t>publicat  nu</w:t>
            </w:r>
            <w:proofErr w:type="gramEnd"/>
            <w:r w:rsidRPr="00B1467D">
              <w:rPr>
                <w:rFonts w:ascii="Times New Roman" w:eastAsia="Times New Roman" w:hAnsi="Times New Roman" w:cs="Times New Roman"/>
                <w:bCs/>
                <w:sz w:val="24"/>
                <w:szCs w:val="24"/>
                <w:lang w:val="en-US"/>
              </w:rPr>
              <w:t xml:space="preserve"> mai târziu de 3 zile lucrătoare înainte de data stabilită pentru depunerea ofertelor sau cererilor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publicate clarificări care au modificat conţinutul  Anunţului de participare, cu nerespectarea formei de publicare reglementată de lege – </w:t>
            </w:r>
            <w:r w:rsidRPr="00B1467D">
              <w:rPr>
                <w:rFonts w:ascii="Times New Roman" w:eastAsia="Times New Roman" w:hAnsi="Times New Roman" w:cs="Times New Roman"/>
                <w:bCs/>
                <w:sz w:val="24"/>
                <w:szCs w:val="24"/>
                <w:lang w:val="en-US"/>
              </w:rPr>
              <w:lastRenderedPageBreak/>
              <w:t>erata. Se verifică dacă erata a fost publicată şi în JOUE.)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Prin clarificări/modificări la documentaţia de atribuire s-au adus modificări/completări cerinţelor de calificare şi selecţie/factorilor de evaluare?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prin clarificările/modificările/completările publicate nu s-a completat şi/sau modificat conţinutul criteriilor de calificare şi selecţie/ factorii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în care se constată că răspunsul este pozitiv trebuia să se aplice în mod obligatoriu prevederile art.212 alin. 1 litera c) din legea 98/2016 (anularea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1.7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Verificări pe site-ul:</w:t>
            </w:r>
          </w:p>
          <w:p w:rsidR="00B1467D" w:rsidRPr="00B1467D" w:rsidRDefault="002D478C" w:rsidP="00B1467D">
            <w:pPr>
              <w:spacing w:line="240" w:lineRule="auto"/>
              <w:rPr>
                <w:rFonts w:ascii="Times New Roman" w:eastAsia="Times New Roman" w:hAnsi="Times New Roman" w:cs="Times New Roman"/>
                <w:bCs/>
                <w:sz w:val="24"/>
                <w:szCs w:val="24"/>
                <w:lang w:val="en-US"/>
              </w:rPr>
            </w:pPr>
            <w:hyperlink r:id="rId16" w:history="1">
              <w:r w:rsidR="00B1467D" w:rsidRPr="00B1467D">
                <w:rPr>
                  <w:rFonts w:ascii="Times New Roman" w:eastAsia="Times New Roman" w:hAnsi="Times New Roman" w:cs="Times New Roman"/>
                  <w:bCs/>
                  <w:color w:val="0000FF"/>
                  <w:sz w:val="24"/>
                  <w:szCs w:val="24"/>
                  <w:u w:val="single"/>
                  <w:lang w:val="en-US"/>
                </w:rPr>
                <w:t>www.e-licitatie.ro+joue</w:t>
              </w:r>
            </w:hyperlink>
            <w:r w:rsidR="00B1467D" w:rsidRPr="00B1467D">
              <w:rPr>
                <w:rFonts w:ascii="Times New Roman" w:eastAsia="Times New Roman" w:hAnsi="Times New Roman" w:cs="Times New Roman"/>
                <w:bCs/>
                <w:sz w:val="24"/>
                <w:szCs w:val="24"/>
                <w:lang w:val="en-US"/>
              </w:rPr>
              <w:t xml:space="preserve"> (dacă este cazul)</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Denumirea data contractului trebuie să fie cât mai clară si să fie în legătură directă </w:t>
            </w:r>
            <w:proofErr w:type="gramStart"/>
            <w:r w:rsidRPr="00B1467D">
              <w:rPr>
                <w:rFonts w:ascii="Times New Roman" w:eastAsia="Times New Roman" w:hAnsi="Times New Roman" w:cs="Times New Roman"/>
                <w:bCs/>
                <w:sz w:val="24"/>
                <w:szCs w:val="24"/>
                <w:lang w:val="en-US"/>
              </w:rPr>
              <w:t>cu  obiectul</w:t>
            </w:r>
            <w:proofErr w:type="gramEnd"/>
            <w:r w:rsidRPr="00B1467D">
              <w:rPr>
                <w:rFonts w:ascii="Times New Roman" w:eastAsia="Times New Roman" w:hAnsi="Times New Roman" w:cs="Times New Roman"/>
                <w:bCs/>
                <w:sz w:val="24"/>
                <w:szCs w:val="24"/>
                <w:lang w:val="en-US"/>
              </w:rPr>
              <w:t xml:space="preserve"> contractului astfel încât orice operator economic interesat de respectiva procedură să poată  înțelege clar  care este obiectul contractului.</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ALEGEREA PROCEDURII</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Pentru acoperirea aceleiaşi necesităţi în cadrul proiectului autoritatea contractantă nu a divizat contractul de achiziţie publică cu scopul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evita aplicarea prevederile art.7 alin. 1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D30B5E">
              <w:rPr>
                <w:rFonts w:ascii="Times New Roman" w:eastAsia="Times New Roman" w:hAnsi="Times New Roman" w:cs="Times New Roman"/>
                <w:bCs/>
                <w:sz w:val="24"/>
                <w:szCs w:val="24"/>
                <w:lang w:val="en-US"/>
              </w:rPr>
              <w:lastRenderedPageBreak/>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contractul de achiziţie publică a fost divizat prin raportare la Planul de achiziţie al proiectului, respectiv încadrarea în pragurile valorice prevăzute în Legea 98/</w:t>
            </w:r>
            <w:proofErr w:type="gramStart"/>
            <w:r w:rsidRPr="00B1467D">
              <w:rPr>
                <w:rFonts w:ascii="Times New Roman" w:eastAsia="Times New Roman" w:hAnsi="Times New Roman" w:cs="Times New Roman"/>
                <w:bCs/>
                <w:sz w:val="24"/>
                <w:szCs w:val="24"/>
                <w:lang w:val="en-US"/>
              </w:rPr>
              <w:t>2016;</w:t>
            </w:r>
            <w:proofErr w:type="gramEnd"/>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lastRenderedPageBreak/>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1.Planul de achiziţii al proiectului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2.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Din strategia de contractare</w:t>
            </w:r>
            <w:r w:rsidRPr="00B1467D" w:rsidDel="00D30B5E">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referitor la alegerea procedurii de atribuire, reiese încadrarea în circumstanţele specifice prevăzute de legislaţia în domeniul achiziţiilor publice?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respectate circumstanţele specifice prevăzute de legea 98/2016 pentru aplicarea procedurii respective).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ales sa atribuie pe loturi?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nu, există </w:t>
            </w:r>
            <w:proofErr w:type="gramStart"/>
            <w:r w:rsidRPr="00B1467D">
              <w:rPr>
                <w:rFonts w:ascii="Times New Roman" w:eastAsia="Times New Roman" w:hAnsi="Times New Roman" w:cs="Times New Roman"/>
                <w:bCs/>
                <w:sz w:val="24"/>
                <w:szCs w:val="24"/>
                <w:lang w:val="en-US"/>
              </w:rPr>
              <w:t>justificarea  conform</w:t>
            </w:r>
            <w:proofErr w:type="gramEnd"/>
            <w:r w:rsidRPr="00B1467D">
              <w:rPr>
                <w:rFonts w:ascii="Times New Roman" w:eastAsia="Times New Roman" w:hAnsi="Times New Roman" w:cs="Times New Roman"/>
                <w:bCs/>
                <w:sz w:val="24"/>
                <w:szCs w:val="24"/>
                <w:lang w:val="en-US"/>
              </w:rPr>
              <w:t xml:space="preserve"> art. 141 </w:t>
            </w:r>
            <w:proofErr w:type="gramStart"/>
            <w:r w:rsidRPr="00B1467D">
              <w:rPr>
                <w:rFonts w:ascii="Times New Roman" w:eastAsia="Times New Roman" w:hAnsi="Times New Roman" w:cs="Times New Roman"/>
                <w:bCs/>
                <w:sz w:val="24"/>
                <w:szCs w:val="24"/>
                <w:lang w:val="en-US"/>
              </w:rPr>
              <w:t>alin  (</w:t>
            </w:r>
            <w:proofErr w:type="gramEnd"/>
            <w:r w:rsidRPr="00B1467D">
              <w:rPr>
                <w:rFonts w:ascii="Times New Roman" w:eastAsia="Times New Roman" w:hAnsi="Times New Roman" w:cs="Times New Roman"/>
                <w:bCs/>
                <w:sz w:val="24"/>
                <w:szCs w:val="24"/>
                <w:lang w:val="en-US"/>
              </w:rPr>
              <w:t>3) din legea 98/2016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respectat condiţiile specifice aplicabile modalităţilor speciale de atribuire a contractului de achiziţie publică?</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 fost respectate circumstanţele specifice prevăzute de Legea 98/2016 – Secțiunea I - pentru acordul cadru/ negocierea competitive/ dialogul competitiv</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CRITERIILE DE CALIFICARE ŞI SELECŢIE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 fost publicate în SEAP și JOUE (anunț de participare) toate criteriile de calificare şi selecţie </w:t>
            </w:r>
            <w:r w:rsidRPr="00B1467D">
              <w:rPr>
                <w:rFonts w:ascii="Times New Roman" w:eastAsia="Times New Roman" w:hAnsi="Times New Roman" w:cs="Times New Roman"/>
                <w:bCs/>
                <w:sz w:val="24"/>
                <w:szCs w:val="24"/>
                <w:lang w:val="en-US"/>
              </w:rPr>
              <w:lastRenderedPageBreak/>
              <w:t>prevăzute în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shd w:val="clear" w:color="auto" w:fill="FFFF00"/>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există corelare între informaţiile cuprinse în Anunţul de participare/ Strategia de </w:t>
            </w:r>
            <w:r w:rsidRPr="00B1467D">
              <w:rPr>
                <w:rFonts w:ascii="Times New Roman" w:eastAsia="Times New Roman" w:hAnsi="Times New Roman" w:cs="Times New Roman"/>
                <w:bCs/>
                <w:sz w:val="24"/>
                <w:szCs w:val="24"/>
                <w:lang w:val="en-US"/>
              </w:rPr>
              <w:lastRenderedPageBreak/>
              <w:t>contractare/Documentaţia de atribuire – Fişa de date. În cazul în care în Fişa de date sau în caietul de sarcini sunt cuprinse criterii de calificare suplimentare în raport cu conţinutul anunţului,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încălcat principiul transparenţei. </w:t>
            </w:r>
          </w:p>
          <w:p w:rsidR="00B1467D" w:rsidRPr="00B1467D" w:rsidRDefault="00B1467D" w:rsidP="00B1467D">
            <w:pPr>
              <w:spacing w:line="240" w:lineRule="auto"/>
              <w:rPr>
                <w:rFonts w:ascii="Times New Roman" w:eastAsia="Times New Roman" w:hAnsi="Times New Roman" w:cs="Times New Roman"/>
                <w:bCs/>
                <w:sz w:val="24"/>
                <w:szCs w:val="24"/>
                <w:shd w:val="clear" w:color="auto" w:fill="FFFF00"/>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Atenție!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Conform</w:t>
            </w:r>
            <w:proofErr w:type="gramEnd"/>
            <w:r w:rsidRPr="00B1467D">
              <w:rPr>
                <w:rFonts w:ascii="Times New Roman" w:eastAsia="Times New Roman" w:hAnsi="Times New Roman" w:cs="Times New Roman"/>
                <w:bCs/>
                <w:sz w:val="24"/>
                <w:szCs w:val="24"/>
                <w:lang w:val="en-US"/>
              </w:rPr>
              <w:t xml:space="preserve">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şi selecţie și/sau specificațiile tehnice, după caz au caracter nediscriminatoriu?</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contextualSpacing/>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verifica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Documentaţia de atribuire a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prevederilor de la art.154-159 din legea 98/2016, art. 29-31 din HG 395/2016.</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Verificarea se realizează prin raportare la prevederile legale aflate în vigoare la momentul publicării documentaţiei de atribuire. </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sidDel="007D0F57">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(De asemenea se vor avea în vedere prevederile art.30 din HG 395/2016, cu modificările și completările ulterioare,  care stipulează următoarele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4) „Criteriile de calificare şi criteriile de </w:t>
            </w:r>
            <w:r w:rsidRPr="00B1467D">
              <w:rPr>
                <w:rFonts w:ascii="Times New Roman" w:eastAsia="Times New Roman" w:hAnsi="Times New Roman" w:cs="Times New Roman"/>
                <w:bCs/>
                <w:sz w:val="24"/>
                <w:szCs w:val="24"/>
                <w:lang w:val="en-US"/>
              </w:rPr>
              <w:lastRenderedPageBreak/>
              <w:t>selecţie stabilite de autoritatea contractantă sunt incluse în fişa de date a achiziţiei, precum şi în anunţul de participare”.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B1467D" w:rsidRPr="00B1467D" w:rsidRDefault="00B1467D" w:rsidP="00B1467D">
            <w:pPr>
              <w:spacing w:line="240" w:lineRule="auto"/>
              <w:ind w:left="231"/>
              <w:contextualSpacing/>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Atenţie! </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Pentru procedura simplificată Autoritatea contractanta poate solicita doar criterii de calificare si selectie conform prevederilor  art.113 alin (11) din Legea 98/2016</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aplicării procedurii simplificate, operatorul economic poate să invoce susţinerea unui/unor terţ/terţi pentru maximum 50% din cerinţa ce a fost stabilită în ceea ce priveşte experienţa similară</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există liste oficiale ale operatorilor economici agreaţi sau modalităţi de certificare sau includere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acestora în astfel de liste, aprobate prin hotărâre de guvern pentru anumite domenii, autoritatea contractantă are dreptul de a le utiliza atunci când aplică procedura simplificată. (</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modalitatea de selecție a potențialilor ofertanți ).</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relevante în raport cu obiectul şi complexitatea contractului?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există corelare între informaţiile cuprinse în Anunţ</w:t>
            </w:r>
            <w:r w:rsidRPr="00B1467D" w:rsidDel="00AA0241">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 Strategia de contractare/Documentaţia de atribuire – Fişa de date.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evaluarea relevanţei criteriilor de calificare şi selecție impuse în cadrul Fisei de date a </w:t>
            </w:r>
            <w:proofErr w:type="gramStart"/>
            <w:r w:rsidRPr="00B1467D">
              <w:rPr>
                <w:rFonts w:ascii="Times New Roman" w:eastAsia="Times New Roman" w:hAnsi="Times New Roman" w:cs="Times New Roman"/>
                <w:bCs/>
                <w:sz w:val="24"/>
                <w:szCs w:val="24"/>
                <w:lang w:val="en-US"/>
              </w:rPr>
              <w:t>achiziţiei  se</w:t>
            </w:r>
            <w:proofErr w:type="gramEnd"/>
            <w:r w:rsidRPr="00B1467D">
              <w:rPr>
                <w:rFonts w:ascii="Times New Roman" w:eastAsia="Times New Roman" w:hAnsi="Times New Roman" w:cs="Times New Roman"/>
                <w:bCs/>
                <w:sz w:val="24"/>
                <w:szCs w:val="24"/>
                <w:lang w:val="en-US"/>
              </w:rPr>
              <w:t xml:space="preserve">  vor avea în vedere şi prevederile art. 31 (1) din HG 395/2016 :”Autoritatea contractantă nu are dreptul de a restricţiona </w:t>
            </w:r>
            <w:r w:rsidRPr="00B1467D">
              <w:rPr>
                <w:rFonts w:ascii="Times New Roman" w:eastAsia="Times New Roman" w:hAnsi="Times New Roman" w:cs="Times New Roman"/>
                <w:bCs/>
                <w:sz w:val="24"/>
                <w:szCs w:val="24"/>
                <w:lang w:val="en-US"/>
              </w:rPr>
              <w:lastRenderedPageBreak/>
              <w:t xml:space="preserve">participarea la procedura de atribuire a contractului de achiziţie publică prin introducerea unor criteriile minime de calificare, care: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 nu prezintă relevanţă în raport cu natura şi complexitatea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b) </w:t>
            </w:r>
            <w:proofErr w:type="gramStart"/>
            <w:r w:rsidRPr="00B1467D">
              <w:rPr>
                <w:rFonts w:ascii="Times New Roman" w:eastAsia="Times New Roman" w:hAnsi="Times New Roman" w:cs="Times New Roman"/>
                <w:bCs/>
                <w:sz w:val="24"/>
                <w:szCs w:val="24"/>
                <w:lang w:val="en-US"/>
              </w:rPr>
              <w:t>sunt</w:t>
            </w:r>
            <w:proofErr w:type="gramEnd"/>
            <w:r w:rsidRPr="00B1467D">
              <w:rPr>
                <w:rFonts w:ascii="Times New Roman" w:eastAsia="Times New Roman" w:hAnsi="Times New Roman" w:cs="Times New Roman"/>
                <w:bCs/>
                <w:sz w:val="24"/>
                <w:szCs w:val="24"/>
                <w:lang w:val="en-US"/>
              </w:rPr>
              <w:t xml:space="preserve"> disproporţionate în raport cu natura şi complexitatea contractului de achiziţie publică ce urmează a fi atribuit”.</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analiza strategia de contractare privind cerinţele minime de calificare şi </w:t>
            </w:r>
            <w:proofErr w:type="gramStart"/>
            <w:r w:rsidRPr="00B1467D">
              <w:rPr>
                <w:rFonts w:ascii="Times New Roman" w:eastAsia="Times New Roman" w:hAnsi="Times New Roman" w:cs="Times New Roman"/>
                <w:bCs/>
                <w:sz w:val="24"/>
                <w:szCs w:val="24"/>
                <w:lang w:val="en-US"/>
              </w:rPr>
              <w:t>selecţie  şi</w:t>
            </w:r>
            <w:proofErr w:type="gramEnd"/>
            <w:r w:rsidRPr="00B1467D">
              <w:rPr>
                <w:rFonts w:ascii="Times New Roman" w:eastAsia="Times New Roman" w:hAnsi="Times New Roman" w:cs="Times New Roman"/>
                <w:bCs/>
                <w:sz w:val="24"/>
                <w:szCs w:val="24"/>
                <w:lang w:val="en-US"/>
              </w:rPr>
              <w:t xml:space="preserve"> a modului în care a fost motivată impunerea acestora.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3.4</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diferite de factorii de evaluare din cadrul criteriului de atribuire (atunci când criteriul de atribuire este altul decât „prețul </w:t>
            </w:r>
            <w:proofErr w:type="gramStart"/>
            <w:r w:rsidRPr="00B1467D">
              <w:rPr>
                <w:rFonts w:ascii="Times New Roman" w:eastAsia="Times New Roman" w:hAnsi="Times New Roman" w:cs="Times New Roman"/>
                <w:bCs/>
                <w:sz w:val="24"/>
                <w:szCs w:val="24"/>
                <w:lang w:val="en-US"/>
              </w:rPr>
              <w:t>cel  mai</w:t>
            </w:r>
            <w:proofErr w:type="gramEnd"/>
            <w:r w:rsidRPr="00B1467D">
              <w:rPr>
                <w:rFonts w:ascii="Times New Roman" w:eastAsia="Times New Roman" w:hAnsi="Times New Roman" w:cs="Times New Roman"/>
                <w:bCs/>
                <w:sz w:val="24"/>
                <w:szCs w:val="24"/>
                <w:lang w:val="en-US"/>
              </w:rPr>
              <w:t xml:space="preserve"> mic”)?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compară strategia de contractare / Documentaţia de atribuire – Fişa de date.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evaluarea ofertelor au fost aplicate criteriile de calificare şi selecţie prevăzute la nivelul anunţului?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și selecție nu au fost modificate în faza de selecție</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Raportul procedurii aprobat de conducătorul autorităţii </w:t>
            </w:r>
            <w:r w:rsidRPr="00B1467D">
              <w:rPr>
                <w:rFonts w:ascii="Times New Roman" w:eastAsia="Times New Roman" w:hAnsi="Times New Roman" w:cs="Times New Roman"/>
                <w:bCs/>
                <w:sz w:val="24"/>
                <w:szCs w:val="24"/>
                <w:lang w:val="en-US"/>
              </w:rPr>
              <w:lastRenderedPageBreak/>
              <w:t>contractante.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elaborate de fiecare membru al comisiei de evaluare sau rapoarte de evaluare individuale.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declarată câştigătoare îndeplineşte toate criteriile de calificare şi selecţie?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îndeplineşte toate criteriile de calificare și selecție.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Oferta câştigătoare a fost stabilită pe baza aplicării </w:t>
            </w:r>
            <w:r w:rsidRPr="00B1467D">
              <w:rPr>
                <w:rFonts w:ascii="Times New Roman" w:eastAsia="Times New Roman" w:hAnsi="Times New Roman" w:cs="Times New Roman"/>
                <w:sz w:val="24"/>
                <w:szCs w:val="24"/>
                <w:lang w:val="en-US"/>
              </w:rPr>
              <w:t>criteriului de atribuire</w:t>
            </w:r>
            <w:r w:rsidRPr="00B1467D">
              <w:rPr>
                <w:rFonts w:ascii="Times New Roman" w:eastAsia="Times New Roman" w:hAnsi="Times New Roman" w:cs="Times New Roman"/>
                <w:bCs/>
                <w:sz w:val="24"/>
                <w:szCs w:val="24"/>
                <w:lang w:val="en-US"/>
              </w:rPr>
              <w:t xml:space="preserve"> prevăzut în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Sse verifică dacă la baza stabilirii ofertei câştigătoare a stat criteriul de atribuire precizat în anunţul de participare.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Anunțul publicat în SEAP și JOUE.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întocmite de fiecare membru al comisiei de evaluare în parte.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3.8</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implică soluții IT&amp;C, cu o valoare nominală sau cumulată mai mare de 2.500.000 lei?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Avizul Comitetului Tehnico – </w:t>
            </w:r>
            <w:proofErr w:type="gramStart"/>
            <w:r w:rsidRPr="00B1467D">
              <w:rPr>
                <w:rFonts w:ascii="Times New Roman" w:eastAsia="Times New Roman" w:hAnsi="Times New Roman" w:cs="Times New Roman"/>
                <w:bCs/>
                <w:sz w:val="24"/>
                <w:szCs w:val="24"/>
                <w:lang w:val="en-US"/>
              </w:rPr>
              <w:t>Economic  este</w:t>
            </w:r>
            <w:proofErr w:type="gramEnd"/>
            <w:r w:rsidRPr="00B1467D">
              <w:rPr>
                <w:rFonts w:ascii="Times New Roman" w:eastAsia="Times New Roman" w:hAnsi="Times New Roman" w:cs="Times New Roman"/>
                <w:bCs/>
                <w:sz w:val="24"/>
                <w:szCs w:val="24"/>
                <w:lang w:val="en-US"/>
              </w:rPr>
              <w:t xml:space="preserve"> parte integrantă din dosarul achiziției publice, anexă la caietul de sarcini.   (art. 1,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3) și art. 4, alin. (1), pct. b din HG nr. </w:t>
            </w:r>
            <w:r w:rsidRPr="00B1467D">
              <w:rPr>
                <w:rFonts w:ascii="Times New Roman" w:eastAsia="Times New Roman" w:hAnsi="Times New Roman" w:cs="Times New Roman"/>
                <w:bCs/>
                <w:sz w:val="24"/>
                <w:szCs w:val="24"/>
                <w:lang w:val="en-US"/>
              </w:rPr>
              <w:lastRenderedPageBreak/>
              <w:t>941/27.11.2013)?</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Documentația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 DE ATRIBUIRE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4.1</w:t>
            </w:r>
          </w:p>
        </w:tc>
        <w:tc>
          <w:tcPr>
            <w:tcW w:w="5670" w:type="dxa"/>
            <w:vAlign w:val="center"/>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criteriul utilizat este criteriul „cel mai bun raport calitate-preț" sau „cel mai bun raport calitate-cost”, astfel cum este prevăzut la art. 187 alin. (3) </w:t>
            </w:r>
            <w:proofErr w:type="gramStart"/>
            <w:r w:rsidRPr="00B1467D">
              <w:rPr>
                <w:rFonts w:ascii="Times New Roman" w:eastAsia="Times New Roman" w:hAnsi="Times New Roman" w:cs="Times New Roman"/>
                <w:bCs/>
                <w:sz w:val="24"/>
                <w:szCs w:val="24"/>
                <w:lang w:val="en-US"/>
              </w:rPr>
              <w:t>lit</w:t>
            </w:r>
            <w:proofErr w:type="gramEnd"/>
            <w:r w:rsidRPr="00B1467D">
              <w:rPr>
                <w:rFonts w:ascii="Times New Roman" w:eastAsia="Times New Roman" w:hAnsi="Times New Roman" w:cs="Times New Roman"/>
                <w:bCs/>
                <w:sz w:val="24"/>
                <w:szCs w:val="24"/>
                <w:lang w:val="en-US"/>
              </w:rPr>
              <w:t xml:space="preserve">. c) și d) din lege, stabilirea ofertei câştigătoare s-a realizat prin aplicarea unui sistem de factori de evaluare pentru care se stabilesc ponderi relative sau un algoritm specific de </w:t>
            </w:r>
            <w:proofErr w:type="gramStart"/>
            <w:r w:rsidRPr="00B1467D">
              <w:rPr>
                <w:rFonts w:ascii="Times New Roman" w:eastAsia="Times New Roman" w:hAnsi="Times New Roman" w:cs="Times New Roman"/>
                <w:bCs/>
                <w:sz w:val="24"/>
                <w:szCs w:val="24"/>
                <w:lang w:val="en-US"/>
              </w:rPr>
              <w:t>calcul ?</w:t>
            </w:r>
            <w:proofErr w:type="gramEnd"/>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cazul procedurilor pe loturi AC poate stabili criterii de atribuire separate și diferite pentru fiecare lot în parte.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Factorii de evaluare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au legătură directă cu natura şi obiectul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avea în vedere prevederile art. 32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8) şi alin. (9) din HG 395/2016 coroborate cu prevederile art.187 - 192 din legea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analiza factorilor de evaluare ai ofertelor se vor avea în vedere următoarele: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factorii de evaluare a ofertelor trebuie să aibă legătură directă cu natura şi obiectul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r>
            <w:proofErr w:type="gramStart"/>
            <w:r w:rsidRPr="00B1467D">
              <w:rPr>
                <w:rFonts w:ascii="Times New Roman" w:eastAsia="Times New Roman" w:hAnsi="Times New Roman" w:cs="Times New Roman"/>
                <w:bCs/>
                <w:sz w:val="24"/>
                <w:szCs w:val="24"/>
                <w:lang w:val="en-US"/>
              </w:rPr>
              <w:t>factorii</w:t>
            </w:r>
            <w:proofErr w:type="gramEnd"/>
            <w:r w:rsidRPr="00B1467D">
              <w:rPr>
                <w:rFonts w:ascii="Times New Roman" w:eastAsia="Times New Roman" w:hAnsi="Times New Roman" w:cs="Times New Roman"/>
                <w:bCs/>
                <w:sz w:val="24"/>
                <w:szCs w:val="24"/>
                <w:lang w:val="en-US"/>
              </w:rPr>
              <w:t xml:space="preserve"> de evaluare selectați trebuie să reflecte un avantaj real şi evident pe care autoritatea contractantă îl poate obţine prin utilizarea acestora.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a contractului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evaluarea ofertelor au fost aplicaţi </w:t>
            </w:r>
            <w:r w:rsidRPr="00B1467D">
              <w:rPr>
                <w:rFonts w:ascii="Times New Roman" w:eastAsia="Times New Roman" w:hAnsi="Times New Roman" w:cs="Times New Roman"/>
                <w:sz w:val="24"/>
                <w:szCs w:val="24"/>
                <w:lang w:val="en-US"/>
              </w:rPr>
              <w:t>factorii de evaluare</w:t>
            </w:r>
            <w:r w:rsidRPr="00B1467D">
              <w:rPr>
                <w:rFonts w:ascii="Times New Roman" w:eastAsia="Times New Roman" w:hAnsi="Times New Roman" w:cs="Times New Roman"/>
                <w:bCs/>
                <w:sz w:val="24"/>
                <w:szCs w:val="24"/>
                <w:lang w:val="en-US"/>
              </w:rPr>
              <w:t xml:space="preserve"> prevăzuţi la nivelul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pe baza informaţiilor completate la nivelul formularului standard al raportului procedurii de atribuire,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aplicat factorii de evaluare prevăzuţi la nivelul anunţului/invitaţiei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analiză se are în vedere şi verificarea următoarelor situaţii: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utilizarea unui factor de evaluare în neconcordanţă cu factorii de evaluare stabiliţi de autoritatea contractantă în documentaţia de atribuire şi anunţul/invitaţia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aplicarea incorectă şi/sau discriminatorie a factorilor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nerespectarea criteriului de atribuire stabiliţi de autoritatea contractantă în anunţul/invitaţia de participare şi </w:t>
            </w:r>
            <w:r w:rsidRPr="00B1467D">
              <w:rPr>
                <w:rFonts w:ascii="Times New Roman" w:eastAsia="Times New Roman" w:hAnsi="Times New Roman" w:cs="Times New Roman"/>
                <w:bCs/>
                <w:sz w:val="24"/>
                <w:szCs w:val="24"/>
                <w:lang w:val="en-US"/>
              </w:rPr>
              <w:lastRenderedPageBreak/>
              <w:t>în documentaţia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stabilirea unor criterii suplimentare de departajare nemenţionate în documentaţie,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renunţarea la o parte din conţinutul criteriului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roofErr w:type="gramStart"/>
            <w:r w:rsidRPr="00B1467D">
              <w:rPr>
                <w:rFonts w:ascii="Times New Roman" w:eastAsia="Times New Roman" w:hAnsi="Times New Roman" w:cs="Times New Roman"/>
                <w:bCs/>
                <w:sz w:val="24"/>
                <w:szCs w:val="24"/>
                <w:lang w:val="en-US"/>
              </w:rPr>
              <w:t>motivaţia/legalitatea</w:t>
            </w:r>
            <w:proofErr w:type="gramEnd"/>
            <w:r w:rsidRPr="00B1467D">
              <w:rPr>
                <w:rFonts w:ascii="Times New Roman" w:eastAsia="Times New Roman" w:hAnsi="Times New Roman" w:cs="Times New Roman"/>
                <w:bCs/>
                <w:sz w:val="24"/>
                <w:szCs w:val="24"/>
                <w:lang w:val="en-US"/>
              </w:rPr>
              <w:t xml:space="preserve"> respingerii ofertelor neconforme, în special a celor mai avantajoase din punct de vedere financiar/al costurilor de operare.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tehnice.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pacing w:val="-6"/>
                <w:sz w:val="24"/>
                <w:szCs w:val="24"/>
                <w:lang w:val="en-US"/>
              </w:rPr>
              <w:t>EVALUARE OFERTE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5.1</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Evaluarea ofertelor s-a realizat cu respectarea principiilor transparenței și al tratamentului </w:t>
            </w:r>
            <w:proofErr w:type="gramStart"/>
            <w:r w:rsidRPr="00B1467D">
              <w:rPr>
                <w:rFonts w:ascii="Times New Roman" w:eastAsia="Times New Roman" w:hAnsi="Times New Roman" w:cs="Times New Roman"/>
                <w:bCs/>
                <w:sz w:val="24"/>
                <w:szCs w:val="24"/>
                <w:lang w:val="en-US"/>
              </w:rPr>
              <w:t>egal ?</w:t>
            </w:r>
            <w:proofErr w:type="gramEnd"/>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solicitat clarificări înainte de respingerea unei oferte neconforme;</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transmis solicitări de clarificări tuturor ofertanţilor;</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s-au</w:t>
            </w:r>
            <w:proofErr w:type="gramEnd"/>
            <w:r w:rsidRPr="00B1467D">
              <w:rPr>
                <w:rFonts w:ascii="Times New Roman" w:eastAsia="Times New Roman" w:hAnsi="Times New Roman" w:cs="Times New Roman"/>
                <w:bCs/>
                <w:sz w:val="24"/>
                <w:szCs w:val="24"/>
                <w:lang w:val="en-US"/>
              </w:rPr>
              <w:t xml:space="preserve"> acordat termene rezonabile de răspuns la solicitările de clarificări.</w:t>
            </w:r>
          </w:p>
          <w:p w:rsidR="00B1467D" w:rsidRPr="00B1467D" w:rsidRDefault="00B1467D" w:rsidP="00B1467D">
            <w:pPr>
              <w:spacing w:line="240" w:lineRule="auto"/>
              <w:ind w:left="72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Atenție!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cadrul şedinţei de deschidere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nu este permisă respingerea vreunei oferte, cu excepţia celor pentru care nu a fost prezentată dovada constituirii garanţiei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În cazul procedurilor de licitaţie deschisă, licitaţie restrânsă, nu au fost aduse modificări ale ofertei declarate câştigătoare pe parcursul evaluării ofertelor, cu excepţia corectării eventualelor vicii de formă/abateri tehnice minore/erori aritmetice (în conformitate cu prevederile legale în domeniu)?</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pe parcursul evaluării ofertelor, au fost aduse modificări ale propunerilor tehnice şi/sau financiare.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Clarificările şi răspunsurile ofertantului declarat câştigător</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5.3</w:t>
            </w:r>
          </w:p>
        </w:tc>
        <w:tc>
          <w:tcPr>
            <w:tcW w:w="5670" w:type="dxa"/>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w:t>
            </w:r>
            <w:proofErr w:type="gramStart"/>
            <w:r w:rsidRPr="00B1467D">
              <w:rPr>
                <w:rFonts w:ascii="Times New Roman" w:eastAsia="Times New Roman" w:hAnsi="Times New Roman" w:cs="Times New Roman"/>
                <w:bCs/>
                <w:spacing w:val="-6"/>
                <w:sz w:val="24"/>
                <w:szCs w:val="24"/>
                <w:lang w:val="en-US"/>
              </w:rPr>
              <w:t>evaluare  nu</w:t>
            </w:r>
            <w:proofErr w:type="gramEnd"/>
            <w:r w:rsidRPr="00B1467D">
              <w:rPr>
                <w:rFonts w:ascii="Times New Roman" w:eastAsia="Times New Roman" w:hAnsi="Times New Roman" w:cs="Times New Roman"/>
                <w:bCs/>
                <w:spacing w:val="-6"/>
                <w:sz w:val="24"/>
                <w:szCs w:val="24"/>
                <w:lang w:val="en-US"/>
              </w:rPr>
              <w:t xml:space="preserve">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Atenție verificarea privind prețul neobișnuit de scăzut se face prin raportare la prețurile pieț</w:t>
            </w:r>
            <w:proofErr w:type="gramStart"/>
            <w:r w:rsidRPr="00B1467D">
              <w:rPr>
                <w:rFonts w:ascii="Times New Roman" w:eastAsia="Times New Roman" w:hAnsi="Times New Roman" w:cs="Times New Roman"/>
                <w:bCs/>
                <w:sz w:val="24"/>
                <w:szCs w:val="24"/>
                <w:lang w:val="en-US"/>
              </w:rPr>
              <w:t>ei !</w:t>
            </w:r>
            <w:proofErr w:type="gramEnd"/>
            <w:r w:rsidRPr="00B1467D">
              <w:rPr>
                <w:rFonts w:ascii="Times New Roman" w:eastAsia="Times New Roman" w:hAnsi="Times New Roman" w:cs="Times New Roman"/>
                <w:bCs/>
                <w:sz w:val="24"/>
                <w:szCs w:val="24"/>
                <w:lang w:val="en-US"/>
              </w:rPr>
              <w:t xml:space="preserve"> ( art.136 (1)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5.4</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Autoritatea contractantă a </w:t>
            </w:r>
            <w:proofErr w:type="gramStart"/>
            <w:r w:rsidRPr="00B1467D">
              <w:rPr>
                <w:rFonts w:ascii="Times New Roman" w:eastAsia="Times New Roman" w:hAnsi="Times New Roman" w:cs="Times New Roman"/>
                <w:bCs/>
                <w:spacing w:val="-6"/>
                <w:sz w:val="24"/>
                <w:szCs w:val="24"/>
                <w:lang w:val="en-US"/>
              </w:rPr>
              <w:t>transmis  un</w:t>
            </w:r>
            <w:proofErr w:type="gramEnd"/>
            <w:r w:rsidRPr="00B1467D">
              <w:rPr>
                <w:rFonts w:ascii="Times New Roman" w:eastAsia="Times New Roman" w:hAnsi="Times New Roman" w:cs="Times New Roman"/>
                <w:bCs/>
                <w:spacing w:val="-6"/>
                <w:sz w:val="24"/>
                <w:szCs w:val="24"/>
                <w:lang w:val="en-US"/>
              </w:rPr>
              <w:t xml:space="preserve"> exemplar al procesului-verbal tuturor operatorilor economici participanţi la procedura de atribuire, si l-a încărcat in SEAP,  în cel mult o zi lucrătoare de la deschidere?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w:t>
            </w:r>
            <w:r w:rsidRPr="00B1467D">
              <w:rPr>
                <w:rFonts w:ascii="Times New Roman" w:eastAsia="Times New Roman" w:hAnsi="Times New Roman" w:cs="Times New Roman"/>
                <w:spacing w:val="-6"/>
                <w:sz w:val="24"/>
                <w:szCs w:val="24"/>
                <w:lang w:val="en-US"/>
              </w:rPr>
              <w:t xml:space="preserve">autoritatea contractantă </w:t>
            </w:r>
            <w:r w:rsidRPr="00B1467D">
              <w:rPr>
                <w:rFonts w:ascii="Times New Roman" w:eastAsia="Times New Roman" w:hAnsi="Times New Roman" w:cs="Times New Roman"/>
                <w:bCs/>
                <w:sz w:val="24"/>
                <w:szCs w:val="24"/>
                <w:lang w:val="en-US"/>
              </w:rPr>
              <w:t>a transmis un exemplar al procesului verbal tuturor operatorilor economici participanți.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5.5</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evaluare în urma finalizării fiecăreia dintre fazele de verificare prevăzute, </w:t>
            </w:r>
            <w:proofErr w:type="gramStart"/>
            <w:r w:rsidRPr="00B1467D">
              <w:rPr>
                <w:rFonts w:ascii="Times New Roman" w:eastAsia="Times New Roman" w:hAnsi="Times New Roman" w:cs="Times New Roman"/>
                <w:bCs/>
                <w:spacing w:val="-6"/>
                <w:sz w:val="24"/>
                <w:szCs w:val="24"/>
                <w:lang w:val="en-US"/>
              </w:rPr>
              <w:t>a</w:t>
            </w:r>
            <w:proofErr w:type="gramEnd"/>
            <w:r w:rsidRPr="00B1467D">
              <w:rPr>
                <w:rFonts w:ascii="Times New Roman" w:eastAsia="Times New Roman" w:hAnsi="Times New Roman" w:cs="Times New Roman"/>
                <w:bCs/>
                <w:spacing w:val="-6"/>
                <w:sz w:val="24"/>
                <w:szCs w:val="24"/>
                <w:lang w:val="en-US"/>
              </w:rPr>
              <w:t xml:space="preserve"> introdus in SEAP rezultatul admis/respins?  </w:t>
            </w:r>
            <w:proofErr w:type="gramStart"/>
            <w:r w:rsidRPr="00B1467D">
              <w:rPr>
                <w:rFonts w:ascii="Times New Roman" w:eastAsia="Times New Roman" w:hAnsi="Times New Roman" w:cs="Times New Roman"/>
                <w:bCs/>
                <w:spacing w:val="-6"/>
                <w:sz w:val="24"/>
                <w:szCs w:val="24"/>
                <w:lang w:val="en-US"/>
              </w:rPr>
              <w:t>A  comunicat</w:t>
            </w:r>
            <w:proofErr w:type="gramEnd"/>
            <w:r w:rsidRPr="00B1467D">
              <w:rPr>
                <w:rFonts w:ascii="Times New Roman" w:eastAsia="Times New Roman" w:hAnsi="Times New Roman" w:cs="Times New Roman"/>
                <w:bCs/>
                <w:spacing w:val="-6"/>
                <w:sz w:val="24"/>
                <w:szCs w:val="24"/>
                <w:lang w:val="en-US"/>
              </w:rPr>
              <w:t xml:space="preserve"> motivele de respingere a ofertanților ?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5.6</w:t>
            </w:r>
          </w:p>
        </w:tc>
        <w:tc>
          <w:tcPr>
            <w:tcW w:w="5670" w:type="dxa"/>
          </w:tcPr>
          <w:p w:rsidR="00B1467D" w:rsidRPr="00B1467D" w:rsidRDefault="00B1467D" w:rsidP="00B1467D">
            <w:pPr>
              <w:autoSpaceDE w:val="0"/>
              <w:autoSpaceDN w:val="0"/>
              <w:adjustRightInd w:val="0"/>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 xml:space="preserve"> Nu a fost adusă o modificare substanț</w:t>
            </w:r>
            <w:proofErr w:type="gramStart"/>
            <w:r w:rsidRPr="00B1467D">
              <w:rPr>
                <w:rFonts w:ascii="Times New Roman" w:eastAsia="Calibri" w:hAnsi="Times New Roman" w:cs="Times New Roman"/>
                <w:bCs/>
                <w:color w:val="000000"/>
                <w:sz w:val="24"/>
                <w:szCs w:val="24"/>
                <w:lang w:val="en-US"/>
              </w:rPr>
              <w:t>ială  a</w:t>
            </w:r>
            <w:proofErr w:type="gramEnd"/>
            <w:r w:rsidRPr="00B1467D">
              <w:rPr>
                <w:rFonts w:ascii="Times New Roman" w:eastAsia="Calibri" w:hAnsi="Times New Roman" w:cs="Times New Roman"/>
                <w:bCs/>
                <w:color w:val="000000"/>
                <w:sz w:val="24"/>
                <w:szCs w:val="24"/>
                <w:lang w:val="en-US"/>
              </w:rPr>
              <w:t xml:space="preserve"> condițiilor inițiale cuprinse în anunțul de participare/ documentația de atribuire, ca urmare a negocierii pe care autoritatea contractantă o poartă cu ofertanții   în cursul procedurii </w:t>
            </w:r>
            <w:r w:rsidRPr="00B1467D">
              <w:rPr>
                <w:rFonts w:ascii="Times New Roman" w:eastAsia="Calibri" w:hAnsi="Times New Roman" w:cs="Times New Roman"/>
                <w:bCs/>
                <w:color w:val="000000"/>
                <w:sz w:val="24"/>
                <w:szCs w:val="24"/>
                <w:lang w:val="en-US"/>
              </w:rPr>
              <w:lastRenderedPageBreak/>
              <w:t>de atribuire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anunțul de participare/ documentația de atribuire și oferta finală negociată.</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5.7</w:t>
            </w:r>
          </w:p>
        </w:tc>
        <w:tc>
          <w:tcPr>
            <w:tcW w:w="5670" w:type="dxa"/>
          </w:tcPr>
          <w:p w:rsidR="00B1467D" w:rsidRPr="00B1467D" w:rsidRDefault="00B1467D" w:rsidP="00B1467D">
            <w:pPr>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Elaborarea raportului procedurii de atribuire s-a realizat în conformitate cu art. 216 din lege? Este aprobat de către conducătorul autorității contractante sau persoana desemnată în acest scop?</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raportul de atribuire a fost întocmit în conformitate cu modelul stabilit şi dacă acesta cuprinde informaţiile relevante pe baza cărora s-a stabilit oferta câştigătoare.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COMUNICARE REZULTAT PROCEDURĂ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6.1</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Ofertanții paricipanți au fost informați de autoritatea contractantă privind rezultatul procedurii?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rezultatul selecţiei şi/sau al procedurii a fost comunicat în termenele și condițiile prevăzut la Capitolului IV Secțiunea a 13 – a din legea 98/2016.</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Comunicările către ofertanţi.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6.2</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încărcat în SEAP, în secțiunile specifice disponibile în sistemul informatic?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6.3</w:t>
            </w:r>
          </w:p>
        </w:tc>
        <w:tc>
          <w:tcPr>
            <w:tcW w:w="5670" w:type="dxa"/>
          </w:tcPr>
          <w:p w:rsidR="00B1467D" w:rsidRPr="00B1467D" w:rsidRDefault="00B1467D" w:rsidP="00B1467D">
            <w:pPr>
              <w:shd w:val="clear" w:color="auto" w:fill="FFFFFF"/>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Sunt menţionate detaliat motivele de respingere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 respins oferta cu preţul cel mai scăzut</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respins mai multe oferte </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existat o singură ofertă conformă</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ofertelor</w:t>
            </w:r>
            <w:proofErr w:type="gramEnd"/>
            <w:r w:rsidRPr="00B1467D">
              <w:rPr>
                <w:rFonts w:ascii="Times New Roman" w:eastAsia="Times New Roman" w:hAnsi="Times New Roman" w:cs="Times New Roman"/>
                <w:bCs/>
                <w:sz w:val="24"/>
                <w:szCs w:val="24"/>
                <w:lang w:val="en-US"/>
              </w:rPr>
              <w:t xml:space="preserve"> depuse/nr.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inacceptabile/nr.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neconforme /nr.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evaluate.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va preciza daca valoarea ofertei  câștigătoare este cea mai mare dintre ofertele depuse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w:t>
            </w:r>
          </w:p>
        </w:tc>
        <w:tc>
          <w:tcPr>
            <w:tcW w:w="5670" w:type="dxa"/>
            <w:shd w:val="clear" w:color="auto" w:fill="C6D9F1"/>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CONTRACT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7.1</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a fost semnat pe baza propunerilor tehnice şi financiare cuprinse în oferta declarată câştigătoare?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nu aduc modificări ofertei câştigătoare.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câştigătoare;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respectă formatul din documentaţia de atribuire (acordarea avansului, garanţia de bună execuţie, clauze de ajustare a preţului, penalităţi)?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semnat nu aduc modificări modelului contractului de achiziţie publică postat în SEAP.</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Modelul de contract din documentaţia de atribuire;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7.3</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de achiziţie publică a fost semnat cu respectarea termenelor de aşteptare, privind procedura de notificare </w:t>
            </w:r>
            <w:proofErr w:type="gramStart"/>
            <w:r w:rsidRPr="00B1467D">
              <w:rPr>
                <w:rFonts w:ascii="Times New Roman" w:eastAsia="Times New Roman" w:hAnsi="Times New Roman" w:cs="Times New Roman"/>
                <w:bCs/>
                <w:sz w:val="24"/>
                <w:szCs w:val="24"/>
                <w:lang w:val="en-US"/>
              </w:rPr>
              <w:t>prealabilă</w:t>
            </w:r>
            <w:r w:rsidRPr="00B1467D" w:rsidDel="00185318">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w:t>
            </w:r>
            <w:proofErr w:type="gramEnd"/>
          </w:p>
          <w:p w:rsidR="00B1467D" w:rsidRPr="00B1467D" w:rsidRDefault="00B1467D" w:rsidP="00B1467D">
            <w:pPr>
              <w:spacing w:line="240" w:lineRule="auto"/>
              <w:ind w:left="-6"/>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termenelor privind încheierea contractului de achiziţie publică, respectiv termenelor prevăzute pentru  suspendarea dreptului de încheiere a contractului, 10 sau 5 zile începând cu ziua următoare luării la cunoştinţă , în funcţie de valoarea estimată</w:t>
            </w:r>
            <w:r w:rsidRPr="00B1467D">
              <w:rPr>
                <w:rFonts w:ascii="Times New Roman" w:eastAsia="Times New Roman" w:hAnsi="Times New Roman" w:cs="Times New Roman"/>
                <w:bCs/>
                <w:spacing w:val="-6"/>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Comunicările către ofertanţi cu privire la rezultatul procedurii;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şi anexele acestuia.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au fost  depuse contestaţii pe parcursul procedurii de atribuire, contractul de achiziţie publică a </w:t>
            </w:r>
            <w:r w:rsidRPr="00B1467D">
              <w:rPr>
                <w:rFonts w:ascii="Times New Roman" w:eastAsia="Times New Roman" w:hAnsi="Times New Roman" w:cs="Times New Roman"/>
                <w:bCs/>
                <w:sz w:val="24"/>
                <w:szCs w:val="24"/>
                <w:lang w:val="en-US"/>
              </w:rPr>
              <w:lastRenderedPageBreak/>
              <w:t xml:space="preserve">fost încheiat după comunicarea deciziei CNSC, ?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204ABE">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pacing w:val="-4"/>
                <w:sz w:val="24"/>
                <w:szCs w:val="24"/>
                <w:lang w:val="en-US"/>
              </w:rPr>
            </w:pPr>
            <w:r w:rsidRPr="00B1467D">
              <w:rPr>
                <w:rFonts w:ascii="Times New Roman" w:eastAsia="Times New Roman" w:hAnsi="Times New Roman" w:cs="Times New Roman"/>
                <w:bCs/>
                <w:spacing w:val="-4"/>
                <w:sz w:val="24"/>
                <w:szCs w:val="24"/>
                <w:lang w:val="en-US"/>
              </w:rPr>
              <w:t xml:space="preserve">Se verifică dacă contractul de achiziţie publică a fost încheiat cu </w:t>
            </w:r>
            <w:proofErr w:type="gramStart"/>
            <w:r w:rsidRPr="00B1467D">
              <w:rPr>
                <w:rFonts w:ascii="Times New Roman" w:eastAsia="Times New Roman" w:hAnsi="Times New Roman" w:cs="Times New Roman"/>
                <w:bCs/>
                <w:spacing w:val="-4"/>
                <w:sz w:val="24"/>
                <w:szCs w:val="24"/>
                <w:lang w:val="en-US"/>
              </w:rPr>
              <w:t>respectarea  deciziei</w:t>
            </w:r>
            <w:proofErr w:type="gramEnd"/>
            <w:r w:rsidRPr="00B1467D">
              <w:rPr>
                <w:rFonts w:ascii="Times New Roman" w:eastAsia="Times New Roman" w:hAnsi="Times New Roman" w:cs="Times New Roman"/>
                <w:bCs/>
                <w:spacing w:val="-4"/>
                <w:sz w:val="24"/>
                <w:szCs w:val="24"/>
                <w:lang w:val="en-US"/>
              </w:rPr>
              <w:t xml:space="preserve"> CNSC.</w:t>
            </w:r>
          </w:p>
          <w:p w:rsidR="00B1467D" w:rsidRPr="00B1467D" w:rsidRDefault="00B1467D" w:rsidP="00B1467D">
            <w:pPr>
              <w:spacing w:line="240" w:lineRule="auto"/>
              <w:ind w:left="720"/>
              <w:rPr>
                <w:rFonts w:ascii="Times New Roman" w:eastAsia="Times New Roman" w:hAnsi="Times New Roman" w:cs="Times New Roman"/>
                <w:bCs/>
                <w:iCs/>
                <w:spacing w:val="-4"/>
                <w:sz w:val="24"/>
                <w:szCs w:val="24"/>
                <w:lang w:val="en-US"/>
              </w:rPr>
            </w:pPr>
            <w:r w:rsidRPr="00B1467D">
              <w:rPr>
                <w:rFonts w:ascii="Times New Roman" w:eastAsia="Times New Roman" w:hAnsi="Times New Roman" w:cs="Times New Roman"/>
                <w:bCs/>
                <w:spacing w:val="-4"/>
                <w:sz w:val="24"/>
                <w:szCs w:val="24"/>
                <w:lang w:val="en-US"/>
              </w:rPr>
              <w:lastRenderedPageBreak/>
              <w:t xml:space="preserve"> </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Comunicarea deciziei CNSC;</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Noul raport al procedurii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Decizii ale  Curții de apel, după caz;</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Comunicările către ofertanţi.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Obiectul </w:t>
            </w:r>
            <w:proofErr w:type="gramStart"/>
            <w:r w:rsidRPr="00B1467D">
              <w:rPr>
                <w:rFonts w:ascii="Times New Roman" w:eastAsia="Times New Roman" w:hAnsi="Times New Roman" w:cs="Times New Roman"/>
                <w:bCs/>
                <w:sz w:val="24"/>
                <w:szCs w:val="24"/>
                <w:lang w:val="en-US"/>
              </w:rPr>
              <w:t>contractului  prevede</w:t>
            </w:r>
            <w:proofErr w:type="gramEnd"/>
            <w:r w:rsidRPr="00B1467D">
              <w:rPr>
                <w:rFonts w:ascii="Times New Roman" w:eastAsia="Times New Roman" w:hAnsi="Times New Roman" w:cs="Times New Roman"/>
                <w:bCs/>
                <w:sz w:val="24"/>
                <w:szCs w:val="24"/>
                <w:lang w:val="en-US"/>
              </w:rPr>
              <w:t xml:space="preserve"> dezvoltări de programe informatice? </w:t>
            </w:r>
          </w:p>
          <w:p w:rsidR="00B1467D" w:rsidRPr="00B1467D" w:rsidDel="009634FE"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da,  în caietul de sarcini, precum și în contract  se prevede  ca  TOATE DREPTURILE PATRIMONIALE DE AUTOR asupra tuturor operelor create de către contractant sau membrii asocierii, aferente produsului sau serviciului livrat, SE TRANFERĂ CĂTRE AUTORITATEA CONTRACTANTĂ.  (art. 12,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OUG nr. 41/2016)?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Caietul de sarcini;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7.6</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Contractul de asociere/subcontractare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pacing w:val="-4"/>
                <w:sz w:val="24"/>
                <w:szCs w:val="24"/>
                <w:lang w:val="en-US"/>
              </w:rPr>
              <w:t xml:space="preserve">Se verifică existenţa </w:t>
            </w:r>
            <w:proofErr w:type="gramStart"/>
            <w:r w:rsidRPr="00B1467D">
              <w:rPr>
                <w:rFonts w:ascii="Times New Roman" w:eastAsia="Times New Roman" w:hAnsi="Times New Roman" w:cs="Times New Roman"/>
                <w:bCs/>
                <w:spacing w:val="-4"/>
                <w:sz w:val="24"/>
                <w:szCs w:val="24"/>
                <w:lang w:val="en-US"/>
              </w:rPr>
              <w:t>contractelor .</w:t>
            </w:r>
            <w:proofErr w:type="gramEnd"/>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7.7</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Subcontractarea s-a realizat cu respectarea prevederilor art 218-220 din Legea 98/2016, respectiv 150-161 din HG 395/2016?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contractele de subcontractare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7.8</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garanția de bună execuție (dacă este cazul)?</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 fost constituită garanția de bună execuție conform prevederilor din documentația de atribuire și contract.</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8.</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ANUNŢ DE ATRIBUIRE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8.1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anunţul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Sse verifică dacă a fost publicat anunţul de atribuire în SEAP şi în JOUE şi/sau pe </w:t>
            </w:r>
            <w:hyperlink r:id="rId17" w:history="1">
              <w:r w:rsidRPr="00B1467D">
                <w:rPr>
                  <w:rFonts w:ascii="Times New Roman" w:eastAsia="Times New Roman" w:hAnsi="Times New Roman" w:cs="Times New Roman"/>
                  <w:bCs/>
                  <w:sz w:val="24"/>
                  <w:szCs w:val="24"/>
                  <w:u w:val="single"/>
                  <w:lang w:val="en-US"/>
                </w:rPr>
                <w:t>www.publicitatepublica.ro</w:t>
              </w:r>
            </w:hyperlink>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2D478C" w:rsidP="00B1467D">
            <w:pPr>
              <w:spacing w:line="240" w:lineRule="auto"/>
              <w:rPr>
                <w:rFonts w:ascii="Times New Roman" w:eastAsia="Times New Roman" w:hAnsi="Times New Roman" w:cs="Times New Roman"/>
                <w:bCs/>
                <w:sz w:val="24"/>
                <w:szCs w:val="24"/>
                <w:lang w:val="en-US"/>
              </w:rPr>
            </w:pPr>
            <w:hyperlink r:id="rId18"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w:t>
            </w:r>
          </w:p>
          <w:p w:rsidR="00B1467D" w:rsidRPr="00B1467D" w:rsidRDefault="002D478C" w:rsidP="00B1467D">
            <w:pPr>
              <w:spacing w:line="240" w:lineRule="auto"/>
              <w:rPr>
                <w:rFonts w:ascii="Times New Roman" w:eastAsia="Times New Roman" w:hAnsi="Times New Roman" w:cs="Times New Roman"/>
                <w:bCs/>
                <w:sz w:val="24"/>
                <w:szCs w:val="24"/>
                <w:lang w:val="en-US"/>
              </w:rPr>
            </w:pPr>
            <w:hyperlink r:id="rId19"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i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înştiinţa autoritatea contractantă cu privire la apariţia unei astfel de situaţii, în cel mult o zi lucrătoare de la expirarea termenului prevăzute la art. 24 alin. (3),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8.2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Anunţul de atribuire a fost întocmit folosindu-se datele menţionate în Raportul de atribuire?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conţinutul Anunţului de atribuire în comparaţie cu Raportul de atribuire)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Notei observatorilor ANAP pe această temă.</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observatorii ANAP au identificat un potenţial conflict de interese se verifică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pentru remedierea situaţiei.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măsurile nu s-au implementat se va întocmi o suspiciune </w:t>
            </w:r>
            <w:proofErr w:type="gramStart"/>
            <w:r w:rsidRPr="00B1467D">
              <w:rPr>
                <w:rFonts w:ascii="Times New Roman" w:eastAsia="Times New Roman" w:hAnsi="Times New Roman" w:cs="Times New Roman"/>
                <w:bCs/>
                <w:sz w:val="24"/>
                <w:szCs w:val="24"/>
                <w:lang w:val="en-US"/>
              </w:rPr>
              <w:t>cu  privire</w:t>
            </w:r>
            <w:proofErr w:type="gramEnd"/>
            <w:r w:rsidRPr="00B1467D">
              <w:rPr>
                <w:rFonts w:ascii="Times New Roman" w:eastAsia="Times New Roman" w:hAnsi="Times New Roman" w:cs="Times New Roman"/>
                <w:bCs/>
                <w:sz w:val="24"/>
                <w:szCs w:val="24"/>
                <w:lang w:val="en-US"/>
              </w:rPr>
              <w:t xml:space="preserve"> la conflictul de interese.</w:t>
            </w:r>
          </w:p>
        </w:tc>
      </w:tr>
    </w:tbl>
    <w:p w:rsidR="00B1467D" w:rsidRPr="00B1467D" w:rsidRDefault="00B1467D" w:rsidP="00B1467D">
      <w:pPr>
        <w:spacing w:after="0" w:line="240" w:lineRule="auto"/>
        <w:rPr>
          <w:rFonts w:ascii="Times New Roman" w:eastAsia="Times New Roman" w:hAnsi="Times New Roman"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Persoanele care efectuează verificarea trebuie să prezinte în completare elementele care au fost analizate în verificare pentru a răspunde la întrebări.</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jc w:val="both"/>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FACTORI DE RISC PENTRU SITUAŢII DE CONFLICT DE INTERESE/FRAUDĂ</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sz w:val="24"/>
          <w:szCs w:val="24"/>
        </w:rPr>
      </w:pPr>
      <w:r w:rsidRPr="00B1467D">
        <w:rPr>
          <w:rFonts w:ascii="Trebuchet MS" w:eastAsia="Times New Roman" w:hAnsi="Trebuchet MS" w:cs="Times New Roman"/>
          <w:b/>
          <w:i/>
          <w:sz w:val="24"/>
          <w:szCs w:val="24"/>
        </w:rPr>
        <w:t>A.</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3840"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26" style="position:absolute;margin-left:22.8pt;margin-top:3pt;width:9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Definirea in cadrul Documentatiei de Atribuire a unor criterii de calificare si selectie restrictive/nerelevante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4864"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2" o:spid="_x0000_s1026" style="position:absolute;margin-left:22.8pt;margin-top:2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5888"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026" style="position:absolute;margin-left:22.8pt;margin-top:3.65pt;width:9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6912"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0"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3056"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26" style="position:absolute;margin-left:23.55pt;margin-top:3.5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sidRPr="00B1467D">
        <w:rPr>
          <w:rFonts w:ascii="Trebuchet MS" w:eastAsia="Times New Roman" w:hAnsi="Trebuchet MS" w:cs="Times New Roman"/>
          <w:noProof/>
          <w:sz w:val="24"/>
          <w:szCs w:val="24"/>
          <w:lang w:val="en-US"/>
        </w:rPr>
        <w:t>Modificarea informatiilor cuprinse in Anuntul de Participare prin clarificari si nu prin erata</w:t>
      </w: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4080"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26" style="position:absolute;margin-left:23.55pt;margin-top:2.8pt;width:9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B.</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7936"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26" style="position:absolute;margin-left:22.8pt;margin-top:2.9pt;width:9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Neindeplinirea criteriilor de calificare si selectie de catre ofertantul castigator</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lastRenderedPageBreak/>
        <w:t xml:space="preserve">C.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b/>
          <w:i/>
          <w:noProof/>
          <w:sz w:val="24"/>
          <w:szCs w:val="24"/>
          <w:lang w:eastAsia="ro-RO"/>
        </w:rPr>
        <mc:AlternateContent>
          <mc:Choice Requires="wps">
            <w:drawing>
              <wp:anchor distT="0" distB="0" distL="114300" distR="114300" simplePos="0" relativeHeight="251688960"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26" style="position:absolute;margin-left:22.8pt;margin-top:4.2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B1467D">
        <w:rPr>
          <w:rFonts w:ascii="Trebuchet MS" w:eastAsia="Times New Roman" w:hAnsi="Trebuchet MS"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1008"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26" style="position:absolute;margin-left:23.55pt;margin-top:3.15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insuficient detaliate + Solicitarea de clarificări în mod inegal/diferit ofertan</w:t>
      </w:r>
      <w:r w:rsidRPr="00B1467D">
        <w:rPr>
          <w:rFonts w:ascii="Trebuchet MS" w:eastAsia="Times New Roman" w:hAnsi="Trebuchet MS" w:cs="Cambria Math"/>
          <w:noProof/>
          <w:sz w:val="24"/>
          <w:szCs w:val="24"/>
          <w:lang w:val="en-US"/>
        </w:rPr>
        <w:t>ț</w:t>
      </w:r>
      <w:r w:rsidRPr="00B1467D">
        <w:rPr>
          <w:rFonts w:ascii="Trebuchet MS" w:eastAsia="Times New Roman" w:hAnsi="Trebuchet MS" w:cs="Times New Roman"/>
          <w:noProof/>
          <w:sz w:val="24"/>
          <w:szCs w:val="24"/>
          <w:lang w:val="en-US"/>
        </w:rPr>
        <w:t xml:space="preserve">ilor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i/>
          <w:sz w:val="24"/>
          <w:szCs w:val="24"/>
          <w:lang w:val="en-US"/>
        </w:rPr>
      </w:pPr>
      <w:r w:rsidRPr="00B1467D">
        <w:rPr>
          <w:rFonts w:ascii="Trebuchet MS" w:eastAsia="Times New Roman" w:hAnsi="Trebuchet MS" w:cs="Times New Roman"/>
          <w:b/>
          <w:i/>
          <w:sz w:val="24"/>
          <w:szCs w:val="24"/>
          <w:lang w:val="en-US"/>
        </w:rPr>
        <w:t>D</w:t>
      </w:r>
      <w:r w:rsidRPr="00B1467D">
        <w:rPr>
          <w:rFonts w:ascii="Trebuchet MS" w:eastAsia="Times New Roman" w:hAnsi="Trebuchet MS" w:cs="Times New Roman"/>
          <w:i/>
          <w:sz w:val="24"/>
          <w:szCs w:val="24"/>
          <w:lang w:val="en-US"/>
        </w:rPr>
        <w:t xml:space="preserv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2032"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26" style="position:absolute;margin-left:23.55pt;margin-top:2.5pt;width:9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noProof/>
          <w:sz w:val="24"/>
          <w:szCs w:val="24"/>
          <w:lang w:val="en-US"/>
        </w:rPr>
      </w:pPr>
      <w:r w:rsidRPr="00B1467D">
        <w:rPr>
          <w:rFonts w:ascii="Trebuchet MS" w:eastAsia="Times New Roman" w:hAnsi="Trebuchet MS" w:cs="Times New Roman"/>
          <w:b/>
          <w:i/>
          <w:noProof/>
          <w:sz w:val="24"/>
          <w:szCs w:val="24"/>
          <w:lang w:val="en-US"/>
        </w:rPr>
        <w:t>E.</w:t>
      </w:r>
    </w:p>
    <w:p w:rsidR="00B1467D" w:rsidRPr="00B1467D" w:rsidRDefault="00B1467D" w:rsidP="00B1467D">
      <w:pPr>
        <w:spacing w:after="0" w:line="240" w:lineRule="auto"/>
        <w:ind w:left="720" w:hanging="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9984"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3" o:spid="_x0000_s1026" style="position:absolute;margin-left:23.55pt;margin-top:2.75pt;width:9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B1467D">
        <w:rPr>
          <w:rFonts w:ascii="Trebuchet MS" w:eastAsia="Times New Roman" w:hAnsi="Trebuchet MS" w:cs="Times New Roman"/>
          <w:b/>
          <w:i/>
          <w:noProof/>
          <w:sz w:val="24"/>
          <w:szCs w:val="24"/>
          <w:lang w:val="en-US"/>
        </w:rPr>
        <w:t xml:space="preserve">            </w:t>
      </w:r>
      <w:r w:rsidRPr="00B1467D">
        <w:rPr>
          <w:rFonts w:ascii="Trebuchet MS" w:eastAsia="Times New Roman" w:hAnsi="Trebuchet MS"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B1467D" w:rsidRPr="00B1467D" w:rsidRDefault="00B1467D" w:rsidP="00B1467D">
      <w:pPr>
        <w:spacing w:after="0" w:line="240" w:lineRule="auto"/>
        <w:ind w:left="720"/>
        <w:rPr>
          <w:rFonts w:ascii="Trebuchet MS" w:eastAsia="Times New Roman" w:hAnsi="Trebuchet MS" w:cs="Times New Roman"/>
          <w:b/>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OBSERVAŢII</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1. Prevederi ale legislaţiei privind achiziţiile publice încălcate : (se enumeră articolele din Legea nr. 98/2016, HG 395/2016) </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2. Modalitatea de încălcare a prevederilor legislative menţionate : (descrierea pe larg)</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3. Încadrarea în prevederile OUG 66/2011: (încadrarea în anexa la OUG 66/2011 şi stabilirea reducerii procentuale) </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 completează după caz)</w:t>
      </w: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lastRenderedPageBreak/>
        <w:t xml:space="preserve">Persoana care a completat checklist-ul din partea OI – </w:t>
      </w:r>
      <w:r w:rsidRPr="00B1467D">
        <w:rPr>
          <w:rFonts w:ascii="Calibri" w:eastAsia="Times New Roman" w:hAnsi="Calibri" w:cs="Times New Roman"/>
          <w:b/>
          <w:i/>
        </w:rPr>
        <w:t>Ofiţer de achiziţii</w:t>
      </w:r>
      <w:r w:rsidRPr="00B1467D">
        <w:rPr>
          <w:rFonts w:ascii="Trebuchet MS" w:eastAsia="Times New Roman" w:hAnsi="Trebuchet MS" w:cs="Times New Roman"/>
          <w:b/>
          <w:i/>
          <w:sz w:val="24"/>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line="240" w:lineRule="auto"/>
        <w:rPr>
          <w:rFonts w:ascii="Trebuchet MS" w:eastAsia="Times New Roman" w:hAnsi="Trebuchet MS" w:cs="Times New Roman"/>
          <w:sz w:val="24"/>
          <w:szCs w:val="24"/>
        </w:rPr>
      </w:pPr>
    </w:p>
    <w:p w:rsidR="00B1467D" w:rsidRDefault="00B1467D"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206693">
      <w:pPr>
        <w:rPr>
          <w:b/>
        </w:rPr>
      </w:pPr>
      <w:r w:rsidRPr="00843B9E">
        <w:rPr>
          <w:b/>
        </w:rPr>
        <w:t>Anexa 4.5.2.3-D</w:t>
      </w:r>
    </w:p>
    <w:p w:rsidR="00843B9E" w:rsidRDefault="00843B9E" w:rsidP="00843B9E">
      <w:pPr>
        <w:spacing w:line="240" w:lineRule="auto"/>
        <w:jc w:val="center"/>
        <w:rPr>
          <w:b/>
          <w:bCs/>
        </w:rPr>
      </w:pPr>
    </w:p>
    <w:p w:rsidR="00843B9E" w:rsidRDefault="00843B9E" w:rsidP="00843B9E">
      <w:pPr>
        <w:spacing w:line="240" w:lineRule="auto"/>
        <w:jc w:val="center"/>
        <w:rPr>
          <w:b/>
          <w:bCs/>
        </w:rPr>
      </w:pPr>
      <w:r w:rsidRPr="00514E32">
        <w:rPr>
          <w:b/>
        </w:rPr>
        <w:t xml:space="preserve">LISTA DE VERIFICARE A PROCEDURII DE NEGOCIERE FĂRĂ PUBLICAREA PREALABILĂ A UNUI ANUNŢ DE ATRIBUIRE </w:t>
      </w:r>
      <w:r>
        <w:rPr>
          <w:b/>
        </w:rPr>
        <w:t>– LEGEA nr. 98/2016</w:t>
      </w:r>
      <w:r w:rsidRPr="00514E32">
        <w:rPr>
          <w:b/>
        </w:rPr>
        <w:t xml:space="preserve"> </w:t>
      </w:r>
    </w:p>
    <w:p w:rsidR="00843B9E" w:rsidRPr="00514E32" w:rsidRDefault="00843B9E" w:rsidP="00843B9E">
      <w:pPr>
        <w:spacing w:line="240" w:lineRule="auto"/>
        <w:rPr>
          <w:bCs/>
        </w:rPr>
      </w:pPr>
      <w:r w:rsidRPr="00514E32">
        <w:t xml:space="preserve">   </w:t>
      </w:r>
    </w:p>
    <w:tbl>
      <w:tblPr>
        <w:tblW w:w="9924" w:type="dxa"/>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9B55E3"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Programul Operaţional:</w:t>
            </w:r>
          </w:p>
        </w:tc>
        <w:tc>
          <w:tcPr>
            <w:tcW w:w="5387" w:type="dxa"/>
            <w:shd w:val="pct10" w:color="000000" w:fill="FFFFFF"/>
            <w:vAlign w:val="center"/>
          </w:tcPr>
          <w:p w:rsidR="00843B9E" w:rsidRPr="009B55E3" w:rsidRDefault="00843B9E" w:rsidP="002D478C">
            <w:pPr>
              <w:spacing w:line="240" w:lineRule="auto"/>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Axa prioritară:</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521E78">
              <w:rPr>
                <w:b/>
                <w:sz w:val="20"/>
                <w:szCs w:val="20"/>
                <w:lang w:val="en-GB"/>
              </w:rPr>
              <w:t>Prioritate de investitie:</w:t>
            </w:r>
          </w:p>
        </w:tc>
        <w:tc>
          <w:tcPr>
            <w:tcW w:w="5387" w:type="dxa"/>
            <w:shd w:val="pct10" w:color="000000" w:fill="FFFFFF"/>
          </w:tcPr>
          <w:p w:rsidR="00843B9E" w:rsidRPr="003F7007" w:rsidRDefault="00843B9E" w:rsidP="002D478C">
            <w:pPr>
              <w:rPr>
                <w:rFonts w:ascii="Calibri" w:hAnsi="Calibri" w:cs="Calibri"/>
              </w:rPr>
            </w:pPr>
          </w:p>
        </w:tc>
      </w:tr>
      <w:tr w:rsidR="00843B9E" w:rsidRPr="004B323A"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Codul proiectului (SMIS):</w:t>
            </w:r>
          </w:p>
        </w:tc>
        <w:tc>
          <w:tcPr>
            <w:tcW w:w="5387" w:type="dxa"/>
            <w:shd w:val="pct10" w:color="000000" w:fill="FFFFFF"/>
          </w:tcPr>
          <w:p w:rsidR="00843B9E" w:rsidRPr="00CF4EE6" w:rsidRDefault="00843B9E" w:rsidP="002D478C">
            <w:pPr>
              <w:rPr>
                <w:rFonts w:ascii="Calibri" w:hAnsi="Calibri" w:cs="Calibri"/>
                <w:b/>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Titlul proiectului:</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Denumire beneficiar:</w:t>
            </w:r>
          </w:p>
        </w:tc>
        <w:tc>
          <w:tcPr>
            <w:tcW w:w="5387" w:type="dxa"/>
            <w:shd w:val="pct10" w:color="000000" w:fill="FFFFFF"/>
          </w:tcPr>
          <w:p w:rsidR="00843B9E" w:rsidRPr="003F7007" w:rsidRDefault="00843B9E" w:rsidP="002D478C">
            <w:pPr>
              <w:rPr>
                <w:rFonts w:ascii="Calibri" w:hAnsi="Calibri" w:cs="Calibri"/>
              </w:rPr>
            </w:pPr>
          </w:p>
        </w:tc>
      </w:tr>
      <w:tr w:rsidR="00843B9E" w:rsidRPr="003D186F"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Tipul contractului:</w:t>
            </w:r>
          </w:p>
        </w:tc>
        <w:tc>
          <w:tcPr>
            <w:tcW w:w="5387" w:type="dxa"/>
            <w:shd w:val="pct10" w:color="000000" w:fill="FFFFFF"/>
          </w:tcPr>
          <w:p w:rsidR="00843B9E" w:rsidRPr="003D186F"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Denumire achiziţie:</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tcPr>
          <w:p w:rsidR="00843B9E" w:rsidRPr="00CF4EE6" w:rsidRDefault="00843B9E" w:rsidP="002D478C">
            <w:pPr>
              <w:spacing w:line="240" w:lineRule="auto"/>
              <w:rPr>
                <w:b/>
                <w:bCs/>
                <w:sz w:val="20"/>
              </w:rPr>
            </w:pPr>
            <w:r w:rsidRPr="00CF4EE6">
              <w:rPr>
                <w:b/>
                <w:sz w:val="20"/>
              </w:rPr>
              <w:t>Procedura aplicată:</w:t>
            </w:r>
          </w:p>
        </w:tc>
        <w:tc>
          <w:tcPr>
            <w:tcW w:w="5387" w:type="dxa"/>
            <w:shd w:val="pct10" w:color="000000" w:fill="FFFFFF"/>
          </w:tcPr>
          <w:p w:rsidR="00843B9E" w:rsidRPr="00D31B25"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Nr. şi data contractului de achiziţie:</w:t>
            </w:r>
          </w:p>
        </w:tc>
        <w:tc>
          <w:tcPr>
            <w:tcW w:w="5387" w:type="dxa"/>
            <w:shd w:val="pct10" w:color="000000" w:fill="FFFFFF"/>
          </w:tcPr>
          <w:p w:rsidR="00843B9E" w:rsidRDefault="00843B9E" w:rsidP="002D478C">
            <w:pPr>
              <w:rPr>
                <w:b/>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Act adiţional nr.:</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Contractor:</w:t>
            </w:r>
          </w:p>
        </w:tc>
        <w:tc>
          <w:tcPr>
            <w:tcW w:w="5387" w:type="dxa"/>
            <w:shd w:val="pct10" w:color="000000" w:fill="FFFFFF"/>
          </w:tcPr>
          <w:p w:rsidR="00843B9E" w:rsidRPr="003F7007" w:rsidRDefault="00843B9E" w:rsidP="002D478C">
            <w:pPr>
              <w:rPr>
                <w:rFonts w:ascii="Calibri" w:hAnsi="Calibri" w:cs="Calibri"/>
              </w:rPr>
            </w:pPr>
          </w:p>
        </w:tc>
      </w:tr>
      <w:tr w:rsidR="00843B9E" w:rsidRPr="009B55E3"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Valoarea contractului (fără TVA):</w:t>
            </w:r>
          </w:p>
        </w:tc>
        <w:tc>
          <w:tcPr>
            <w:tcW w:w="5387" w:type="dxa"/>
            <w:shd w:val="pct10" w:color="000000" w:fill="FFFFFF"/>
          </w:tcPr>
          <w:p w:rsidR="00843B9E" w:rsidRPr="009B55E3" w:rsidRDefault="00843B9E" w:rsidP="002D478C">
            <w:pPr>
              <w:rPr>
                <w:rFonts w:ascii="Calibri" w:hAnsi="Calibri" w:cs="Calibri"/>
              </w:rPr>
            </w:pPr>
          </w:p>
        </w:tc>
      </w:tr>
    </w:tbl>
    <w:p w:rsidR="00843B9E" w:rsidRPr="00514E32" w:rsidRDefault="00843B9E" w:rsidP="00843B9E">
      <w:pPr>
        <w:spacing w:line="240" w:lineRule="auto"/>
        <w:rPr>
          <w:bCs/>
        </w:rPr>
      </w:pPr>
    </w:p>
    <w:p w:rsidR="00843B9E" w:rsidRPr="00514E32" w:rsidRDefault="00843B9E" w:rsidP="00843B9E">
      <w:pPr>
        <w:spacing w:line="240" w:lineRule="auto"/>
        <w:rPr>
          <w:bCs/>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514E32" w:rsidTr="002D478C">
        <w:trPr>
          <w:cantSplit/>
          <w:jc w:val="center"/>
        </w:trPr>
        <w:tc>
          <w:tcPr>
            <w:tcW w:w="850" w:type="dxa"/>
            <w:vMerge w:val="restart"/>
            <w:shd w:val="clear" w:color="auto" w:fill="C0C0C0"/>
          </w:tcPr>
          <w:p w:rsidR="00843B9E" w:rsidRPr="00514E32" w:rsidRDefault="00843B9E" w:rsidP="002D478C">
            <w:pPr>
              <w:spacing w:line="240" w:lineRule="auto"/>
            </w:pPr>
            <w:r>
              <w:t>N</w:t>
            </w:r>
            <w:r w:rsidRPr="00514E32">
              <w:t>r.</w:t>
            </w:r>
          </w:p>
        </w:tc>
        <w:tc>
          <w:tcPr>
            <w:tcW w:w="3544" w:type="dxa"/>
            <w:vMerge w:val="restart"/>
            <w:shd w:val="clear" w:color="auto" w:fill="C0C0C0"/>
          </w:tcPr>
          <w:p w:rsidR="00843B9E" w:rsidRPr="00514E32" w:rsidRDefault="00843B9E" w:rsidP="002D478C">
            <w:pPr>
              <w:spacing w:line="240" w:lineRule="auto"/>
            </w:pPr>
            <w:r w:rsidRPr="00514E32">
              <w:t>Elemente de verificat</w:t>
            </w:r>
          </w:p>
        </w:tc>
        <w:tc>
          <w:tcPr>
            <w:tcW w:w="1261" w:type="dxa"/>
            <w:shd w:val="clear" w:color="auto" w:fill="C0C0C0"/>
          </w:tcPr>
          <w:p w:rsidR="00843B9E" w:rsidRPr="00514E32" w:rsidRDefault="00843B9E" w:rsidP="002D478C">
            <w:pPr>
              <w:spacing w:line="240" w:lineRule="auto"/>
            </w:pPr>
            <w:r w:rsidRPr="00514E32">
              <w:t xml:space="preserve">Verificare </w:t>
            </w:r>
          </w:p>
        </w:tc>
        <w:tc>
          <w:tcPr>
            <w:tcW w:w="4125" w:type="dxa"/>
            <w:shd w:val="clear" w:color="auto" w:fill="C0C0C0"/>
          </w:tcPr>
          <w:p w:rsidR="00843B9E" w:rsidRPr="00514E32" w:rsidRDefault="00843B9E" w:rsidP="002D478C">
            <w:pPr>
              <w:spacing w:line="240" w:lineRule="auto"/>
            </w:pPr>
            <w:r w:rsidRPr="00514E32">
              <w:t>Comentarii/semnătură</w:t>
            </w:r>
          </w:p>
        </w:tc>
      </w:tr>
      <w:tr w:rsidR="00843B9E" w:rsidRPr="00514E32" w:rsidTr="002D478C">
        <w:trPr>
          <w:cantSplit/>
          <w:jc w:val="center"/>
        </w:trPr>
        <w:tc>
          <w:tcPr>
            <w:tcW w:w="850" w:type="dxa"/>
            <w:vMerge/>
            <w:shd w:val="clear" w:color="auto" w:fill="C0C0C0"/>
            <w:vAlign w:val="center"/>
          </w:tcPr>
          <w:p w:rsidR="00843B9E" w:rsidRPr="00514E32" w:rsidRDefault="00843B9E" w:rsidP="002D478C">
            <w:pPr>
              <w:spacing w:line="240" w:lineRule="auto"/>
              <w:jc w:val="center"/>
            </w:pPr>
          </w:p>
        </w:tc>
        <w:tc>
          <w:tcPr>
            <w:tcW w:w="3544" w:type="dxa"/>
            <w:vMerge/>
            <w:shd w:val="clear" w:color="auto" w:fill="C0C0C0"/>
            <w:vAlign w:val="center"/>
          </w:tcPr>
          <w:p w:rsidR="00843B9E" w:rsidRPr="00514E32" w:rsidRDefault="00843B9E" w:rsidP="002D478C">
            <w:pPr>
              <w:spacing w:line="240" w:lineRule="auto"/>
            </w:pPr>
          </w:p>
        </w:tc>
        <w:tc>
          <w:tcPr>
            <w:tcW w:w="1261" w:type="dxa"/>
            <w:shd w:val="clear" w:color="auto" w:fill="C0C0C0"/>
            <w:vAlign w:val="center"/>
          </w:tcPr>
          <w:p w:rsidR="00843B9E" w:rsidRPr="00514E32" w:rsidRDefault="00843B9E" w:rsidP="002D478C">
            <w:pPr>
              <w:spacing w:line="240" w:lineRule="auto"/>
            </w:pPr>
            <w:r w:rsidRPr="00514E32">
              <w:t>Da/Nu</w:t>
            </w:r>
          </w:p>
        </w:tc>
        <w:tc>
          <w:tcPr>
            <w:tcW w:w="4125" w:type="dxa"/>
            <w:shd w:val="clear" w:color="auto" w:fill="C0C0C0"/>
            <w:vAlign w:val="center"/>
          </w:tcPr>
          <w:p w:rsidR="00843B9E" w:rsidRPr="00514E32" w:rsidRDefault="00843B9E" w:rsidP="002D478C">
            <w:pPr>
              <w:spacing w:line="240" w:lineRule="auto"/>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1.</w:t>
            </w:r>
          </w:p>
        </w:tc>
        <w:tc>
          <w:tcPr>
            <w:tcW w:w="3544" w:type="dxa"/>
            <w:vAlign w:val="center"/>
          </w:tcPr>
          <w:p w:rsidR="00843B9E" w:rsidRPr="00514E32" w:rsidRDefault="00843B9E" w:rsidP="002D478C">
            <w:pPr>
              <w:spacing w:line="240" w:lineRule="auto"/>
            </w:pPr>
            <w:r w:rsidRPr="00514E32">
              <w:t>Din strategia de contractare</w:t>
            </w:r>
            <w:r w:rsidRPr="00514E32" w:rsidDel="00D30B5E">
              <w:t xml:space="preserve"> </w:t>
            </w:r>
            <w:r w:rsidRPr="00514E32">
              <w:t>reiese încadrarea în circumstanţele specifice prevăzute de legislaţia în domeniul achiziţiilor publice, privind alegerea procedurii de atribuire ?</w:t>
            </w:r>
          </w:p>
          <w:p w:rsidR="00843B9E" w:rsidRPr="00514E32" w:rsidRDefault="00843B9E" w:rsidP="002D478C">
            <w:pPr>
              <w:spacing w:line="240" w:lineRule="auto"/>
            </w:pPr>
            <w:r w:rsidRPr="00514E32">
              <w:t>(se verifică dacă au fost respectate circumstanţele specifice prevăzute de legea 98/2016 pentru aplicarea procedurii de negociere fără publicarea prealabilă a unui anunţ de atribuire).</w:t>
            </w:r>
          </w:p>
          <w:p w:rsidR="00843B9E" w:rsidRPr="00514E32" w:rsidRDefault="00843B9E" w:rsidP="002D478C">
            <w:pPr>
              <w:spacing w:line="240" w:lineRule="auto"/>
            </w:pPr>
          </w:p>
          <w:p w:rsidR="00843B9E" w:rsidRPr="00514E32" w:rsidRDefault="00843B9E" w:rsidP="002D478C">
            <w:pPr>
              <w:spacing w:line="240" w:lineRule="auto"/>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beneficiarul a respectat în mod cumulativ şi restrictiv toate condiţiile aplicabile de la </w:t>
            </w:r>
            <w:r w:rsidRPr="00514E32">
              <w:rPr>
                <w:b/>
                <w:u w:val="single"/>
              </w:rPr>
              <w:t>art.104 din legea 98/2016</w:t>
            </w:r>
            <w:r w:rsidRPr="00514E32">
              <w:t>, respectiv s-a aflat  intr-unul din următoarele cazuri:</w:t>
            </w:r>
          </w:p>
          <w:p w:rsidR="00843B9E" w:rsidRPr="00514E32" w:rsidRDefault="00843B9E" w:rsidP="002D478C">
            <w:pPr>
              <w:spacing w:line="240" w:lineRule="auto"/>
              <w:rPr>
                <w:iCs/>
              </w:rPr>
            </w:pPr>
            <w:r w:rsidRPr="00514E32">
              <w:t xml:space="preserve">a) daca in cadrul unei proceduri de licitație deschisa ori licitație restrânsă organizate pentru achiziția produselor sau serviciilor respective </w:t>
            </w:r>
            <w:r w:rsidRPr="00514E32">
              <w:rPr>
                <w:b/>
                <w:i/>
              </w:rPr>
              <w:t>nu a fost depusa nicio oferta/solicitare de participare sau au fost depuse numai oferte/solicitări de participare neconforme</w:t>
            </w:r>
            <w:r w:rsidRPr="00514E32">
              <w:t xml:space="preserve">, </w:t>
            </w:r>
            <w:r w:rsidRPr="00514E32">
              <w:rPr>
                <w:b/>
                <w:i/>
              </w:rPr>
              <w:t>cu condiția</w:t>
            </w:r>
            <w:r w:rsidRPr="00514E32">
              <w:t xml:space="preserve"> sa nu se modifice în mod substanțial condițiile inițiale ale achiziției și, la solicitarea Comisiei Europene, sa fie transmis acesteia un raport</w:t>
            </w:r>
            <w:r w:rsidRPr="00514E32">
              <w:rPr>
                <w:iCs/>
              </w:rPr>
              <w:t xml:space="preserve">; </w:t>
            </w:r>
          </w:p>
          <w:p w:rsidR="00843B9E" w:rsidRPr="00514E32" w:rsidRDefault="00843B9E" w:rsidP="002D478C">
            <w:pPr>
              <w:spacing w:line="240" w:lineRule="auto"/>
              <w:rPr>
                <w:iCs/>
                <w:color w:val="FF0000"/>
              </w:rPr>
            </w:pPr>
            <w:r w:rsidRPr="00514E32">
              <w:t xml:space="preserve">b) daca produsele sau serviciile pot </w:t>
            </w:r>
            <w:r w:rsidRPr="00514E32">
              <w:rPr>
                <w:b/>
                <w:i/>
              </w:rPr>
              <w:t>fi furnizate numai de către un anumit operator economic</w:t>
            </w:r>
            <w:r w:rsidRPr="00514E32">
              <w:t xml:space="preserve"> pentru unul dintre motivele prevăzute la alin. (2), respectiv:</w:t>
            </w:r>
          </w:p>
          <w:p w:rsidR="00843B9E" w:rsidRPr="00514E32" w:rsidRDefault="00843B9E" w:rsidP="00843B9E">
            <w:pPr>
              <w:pStyle w:val="ListParagraph"/>
              <w:numPr>
                <w:ilvl w:val="0"/>
                <w:numId w:val="8"/>
              </w:numPr>
              <w:spacing w:line="240" w:lineRule="auto"/>
              <w:rPr>
                <w:rFonts w:ascii="Times New Roman" w:hAnsi="Times New Roman"/>
                <w:sz w:val="24"/>
                <w:szCs w:val="24"/>
              </w:rPr>
            </w:pPr>
            <w:r w:rsidRPr="00514E32">
              <w:rPr>
                <w:rFonts w:ascii="Times New Roman" w:hAnsi="Times New Roman"/>
                <w:sz w:val="24"/>
                <w:szCs w:val="24"/>
              </w:rPr>
              <w:t xml:space="preserve">concurenta lipsește din motive tehnice </w:t>
            </w:r>
            <w:r w:rsidRPr="00514E32">
              <w:rPr>
                <w:rFonts w:ascii="Times New Roman" w:hAnsi="Times New Roman"/>
                <w:b/>
                <w:sz w:val="24"/>
                <w:szCs w:val="24"/>
              </w:rPr>
              <w:t>sau</w:t>
            </w:r>
          </w:p>
          <w:p w:rsidR="00843B9E" w:rsidRPr="00514E32" w:rsidRDefault="00843B9E" w:rsidP="00843B9E">
            <w:pPr>
              <w:pStyle w:val="ListParagraph"/>
              <w:numPr>
                <w:ilvl w:val="0"/>
                <w:numId w:val="8"/>
              </w:numPr>
              <w:spacing w:after="0" w:line="240" w:lineRule="auto"/>
              <w:rPr>
                <w:rFonts w:ascii="Times New Roman" w:hAnsi="Times New Roman"/>
                <w:sz w:val="24"/>
                <w:szCs w:val="24"/>
              </w:rPr>
            </w:pPr>
            <w:r w:rsidRPr="00514E32">
              <w:rPr>
                <w:rFonts w:ascii="Times New Roman" w:hAnsi="Times New Roman"/>
                <w:sz w:val="24"/>
                <w:szCs w:val="24"/>
              </w:rPr>
              <w:t xml:space="preserve">protecția unor drepturi exclusive, inclusiv drepturi de proprietate intelectuala; </w:t>
            </w:r>
          </w:p>
          <w:p w:rsidR="00843B9E" w:rsidRPr="00514E32" w:rsidRDefault="00843B9E" w:rsidP="002D478C">
            <w:pPr>
              <w:spacing w:line="240" w:lineRule="auto"/>
            </w:pPr>
            <w:r w:rsidRPr="00514E32">
              <w:t xml:space="preserve">c) ca o măsura strict necesara, atunci când </w:t>
            </w:r>
            <w:r w:rsidRPr="00514E32">
              <w:lastRenderedPageBreak/>
              <w:t xml:space="preserve">perioadele de aplicare a procedurilor de licitație deschisa, licitație restrânsă sau negociere competitiva nu pot fi respectate </w:t>
            </w:r>
            <w:r w:rsidRPr="00514E32">
              <w:rPr>
                <w:b/>
                <w:i/>
                <w:u w:val="single"/>
              </w:rPr>
              <w:t>din motive de extrema urgenta, determinate de evenimente imprevizibile</w:t>
            </w:r>
            <w:r w:rsidRPr="00514E32">
              <w:t xml:space="preserve"> si care nu se datorează sub nicio forma unei acțiuni sau inacțiuni a autorității contractante)</w:t>
            </w:r>
          </w:p>
          <w:p w:rsidR="00843B9E" w:rsidRPr="00514E32" w:rsidRDefault="00843B9E" w:rsidP="002D478C">
            <w:pPr>
              <w:spacing w:line="240" w:lineRule="auto"/>
            </w:pPr>
          </w:p>
          <w:p w:rsidR="00843B9E" w:rsidRPr="00514E32" w:rsidRDefault="00843B9E" w:rsidP="002D478C">
            <w:pPr>
              <w:spacing w:line="240" w:lineRule="auto"/>
              <w:rPr>
                <w:u w:val="single"/>
              </w:rPr>
            </w:pPr>
            <w:r w:rsidRPr="00514E32">
              <w:rPr>
                <w:u w:val="single"/>
              </w:rPr>
              <w:t>Documente verificate:</w:t>
            </w:r>
          </w:p>
          <w:p w:rsidR="00843B9E" w:rsidRPr="00514E32" w:rsidRDefault="00843B9E" w:rsidP="002D478C">
            <w:pPr>
              <w:spacing w:line="240" w:lineRule="auto"/>
            </w:pPr>
            <w:r w:rsidRPr="00514E32">
              <w:t>1.Strategia de contractare</w:t>
            </w:r>
          </w:p>
          <w:p w:rsidR="00843B9E" w:rsidRPr="00514E32" w:rsidRDefault="00843B9E" w:rsidP="002D478C">
            <w:pPr>
              <w:spacing w:line="240" w:lineRule="auto"/>
            </w:pPr>
            <w:r w:rsidRPr="00514E32">
              <w:t>2. Note justificative</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2.</w:t>
            </w:r>
          </w:p>
        </w:tc>
        <w:tc>
          <w:tcPr>
            <w:tcW w:w="3544" w:type="dxa"/>
            <w:vAlign w:val="center"/>
          </w:tcPr>
          <w:p w:rsidR="00843B9E" w:rsidRPr="00514E32" w:rsidRDefault="00843B9E" w:rsidP="002D478C">
            <w:pPr>
              <w:spacing w:line="240" w:lineRule="auto"/>
            </w:pPr>
            <w:r w:rsidRPr="00514E32">
              <w:t xml:space="preserve">AC a respectat   durata/termenul   contractului   atribuit prin negociere fără publicarea prealabilă a unui anunţ de atribuire cu   invocarea unor motive de extrema urgenta, determinate de evenimente imprevizibile? </w:t>
            </w:r>
          </w:p>
          <w:p w:rsidR="00843B9E" w:rsidRPr="00514E32" w:rsidRDefault="00843B9E" w:rsidP="002D478C">
            <w:pPr>
              <w:spacing w:line="240" w:lineRule="auto"/>
              <w:rPr>
                <w:iCs/>
              </w:rPr>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3.</w:t>
            </w:r>
          </w:p>
        </w:tc>
        <w:tc>
          <w:tcPr>
            <w:tcW w:w="3544" w:type="dxa"/>
          </w:tcPr>
          <w:p w:rsidR="00843B9E" w:rsidRPr="00514E32" w:rsidRDefault="00843B9E" w:rsidP="002D478C">
            <w:pPr>
              <w:spacing w:line="240" w:lineRule="auto"/>
            </w:pPr>
            <w:r w:rsidRPr="00514E32">
              <w:t xml:space="preserve">AC  se afla în unul din cazurile prevăzute de lege atunci când a decis să  aplice  procedura de negociere fără publicarea prealabila a unui anunț de participare? </w:t>
            </w: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(se verifica daca AC se afla intr-unul din următoarele cazuri:</w:t>
            </w:r>
          </w:p>
          <w:p w:rsidR="00843B9E" w:rsidRPr="00514E32" w:rsidRDefault="00843B9E" w:rsidP="002D478C">
            <w:pPr>
              <w:spacing w:line="240" w:lineRule="auto"/>
            </w:pPr>
            <w:r w:rsidRPr="00514E32">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w:t>
            </w:r>
            <w:r w:rsidRPr="00514E32">
              <w:lastRenderedPageBreak/>
              <w:t xml:space="preserve">vederea stabilirii viabilității comerciale a acestuia sau recuperarea costurilor de cercetare si dezvoltare; </w:t>
            </w:r>
          </w:p>
          <w:p w:rsidR="00843B9E" w:rsidRPr="00514E32" w:rsidRDefault="00843B9E" w:rsidP="002D478C">
            <w:pPr>
              <w:spacing w:line="240" w:lineRule="auto"/>
            </w:pPr>
            <w:r w:rsidRPr="00514E32">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514E32" w:rsidRDefault="00843B9E" w:rsidP="002D478C">
            <w:pPr>
              <w:spacing w:line="240" w:lineRule="auto"/>
            </w:pPr>
            <w:r w:rsidRPr="00514E32">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514E32" w:rsidRDefault="00843B9E" w:rsidP="002D478C">
            <w:pPr>
              <w:spacing w:line="240" w:lineRule="auto"/>
            </w:pPr>
            <w:r w:rsidRPr="00514E32">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4.</w:t>
            </w:r>
          </w:p>
        </w:tc>
        <w:tc>
          <w:tcPr>
            <w:tcW w:w="3544" w:type="dxa"/>
          </w:tcPr>
          <w:p w:rsidR="00843B9E" w:rsidRPr="00514E32" w:rsidRDefault="00843B9E" w:rsidP="002D478C">
            <w:pPr>
              <w:spacing w:line="240" w:lineRule="auto"/>
            </w:pPr>
            <w:r w:rsidRPr="00514E32">
              <w:t xml:space="preserve">AC a aplicat  procedura de negociere fara publicarea prealabila a unui anunt de participare, ulterior atribuirii unui contract de achizitie </w:t>
            </w:r>
            <w:r w:rsidRPr="00514E32">
              <w:lastRenderedPageBreak/>
              <w:t>publica de servicii,  și cu  indeplinirea  în mod cumulativ a condițiilor prevăzute la art.104 alin (8) din legea 98/2016?</w:t>
            </w:r>
          </w:p>
          <w:p w:rsidR="00843B9E" w:rsidRPr="00514E32" w:rsidRDefault="00843B9E" w:rsidP="002D478C">
            <w:pPr>
              <w:spacing w:line="240" w:lineRule="auto"/>
              <w:rPr>
                <w:iCs/>
              </w:rPr>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rPr>
                <w:i/>
                <w:iCs/>
                <w:u w:val="single"/>
              </w:rPr>
            </w:pPr>
            <w:r w:rsidRPr="00514E32">
              <w:t xml:space="preserve">(se verifica daca AC îndepliniește  în mod cumulativ a </w:t>
            </w:r>
          </w:p>
          <w:p w:rsidR="00843B9E" w:rsidRPr="00514E32" w:rsidRDefault="00843B9E" w:rsidP="002D478C">
            <w:pPr>
              <w:spacing w:line="240" w:lineRule="auto"/>
            </w:pPr>
            <w:r w:rsidRPr="00514E32">
              <w:lastRenderedPageBreak/>
              <w:t xml:space="preserve">următoarele condiții: </w:t>
            </w:r>
          </w:p>
          <w:p w:rsidR="00843B9E" w:rsidRPr="00514E32" w:rsidRDefault="00843B9E" w:rsidP="002D478C">
            <w:pPr>
              <w:spacing w:line="240" w:lineRule="auto"/>
            </w:pPr>
            <w:r w:rsidRPr="00514E32">
              <w:rPr>
                <w:iCs/>
              </w:rPr>
              <w:t>   </w:t>
            </w:r>
            <w:r w:rsidRPr="00514E32">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843B9E" w:rsidRPr="00514E32" w:rsidRDefault="00843B9E" w:rsidP="002D478C">
            <w:pPr>
              <w:spacing w:line="240" w:lineRule="auto"/>
            </w:pPr>
            <w:r w:rsidRPr="00514E32">
              <w:t xml:space="preserve">   b) valoarea estimata a contractului inițial de servicii s-a determinat prin luarea in considerare inclusiv a serviciilor noi care pot fi achiziționate ulterior; </w:t>
            </w:r>
          </w:p>
          <w:p w:rsidR="00843B9E" w:rsidRPr="00514E32" w:rsidRDefault="00843B9E" w:rsidP="002D478C">
            <w:pPr>
              <w:spacing w:line="240" w:lineRule="auto"/>
            </w:pPr>
            <w:r w:rsidRPr="00514E32">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514E32" w:rsidRDefault="00843B9E" w:rsidP="002D478C">
            <w:pPr>
              <w:spacing w:line="240" w:lineRule="auto"/>
            </w:pPr>
            <w:r w:rsidRPr="00514E32">
              <w:t xml:space="preserve">   d) procedura de negociere făra publicarea prealabila a unui anunț de participare este aplicată într-un interval care nu poate depăși 3 ani de la încheierea contractului inițial.) </w:t>
            </w:r>
          </w:p>
          <w:p w:rsidR="00843B9E" w:rsidRPr="00514E32" w:rsidRDefault="00843B9E" w:rsidP="002D478C">
            <w:pPr>
              <w:spacing w:line="240" w:lineRule="auto"/>
              <w:rPr>
                <w:bCs/>
                <w:iCs/>
              </w:rPr>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5.</w:t>
            </w:r>
          </w:p>
        </w:tc>
        <w:tc>
          <w:tcPr>
            <w:tcW w:w="3544" w:type="dxa"/>
            <w:vAlign w:val="center"/>
          </w:tcPr>
          <w:p w:rsidR="00843B9E" w:rsidRPr="00514E32" w:rsidRDefault="00843B9E" w:rsidP="002D478C">
            <w:pPr>
              <w:autoSpaceDE w:val="0"/>
              <w:autoSpaceDN w:val="0"/>
              <w:adjustRightInd w:val="0"/>
              <w:spacing w:line="240" w:lineRule="auto"/>
            </w:pPr>
            <w:r w:rsidRPr="00514E32">
              <w:t xml:space="preserve">În situația în care autoritatea contractantă a aplicat procedura de negociere fără publicarea prealabilă a unui anunț de participare, a fost sesizată ANAP pentru efectuarea </w:t>
            </w:r>
            <w:r w:rsidRPr="00514E32">
              <w:lastRenderedPageBreak/>
              <w:t>activităţii de verificare procedurală?</w:t>
            </w:r>
          </w:p>
          <w:p w:rsidR="00843B9E" w:rsidRPr="00514E32" w:rsidRDefault="00843B9E" w:rsidP="002D478C">
            <w:pPr>
              <w:spacing w:line="240" w:lineRule="auto"/>
              <w:rPr>
                <w:b/>
                <w:bCs/>
                <w:iCs/>
              </w:rPr>
            </w:pPr>
            <w:r w:rsidRPr="00514E32">
              <w:t xml:space="preserve"> </w:t>
            </w: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Raportul procedurii este completat cu  Opinia exprimată de reprezentanții ANAP în urma activității de verificare procedurală, conform </w:t>
            </w:r>
            <w:r w:rsidRPr="00514E32">
              <w:lastRenderedPageBreak/>
              <w:t>prevederilor din legea 98/2016).</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Notei observatorilor ANAP pe această temă.</w:t>
            </w:r>
          </w:p>
        </w:tc>
      </w:tr>
      <w:tr w:rsidR="00843B9E" w:rsidRPr="000160C3"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F62E2C" w:rsidRDefault="00843B9E" w:rsidP="002D478C">
            <w:pPr>
              <w:spacing w:line="240" w:lineRule="auto"/>
              <w:rPr>
                <w:b/>
              </w:rPr>
            </w:pPr>
            <w:r>
              <w:rPr>
                <w:b/>
              </w:rPr>
              <w:t>6</w:t>
            </w:r>
            <w:r w:rsidRPr="00F62E2C">
              <w:rPr>
                <w:b/>
              </w:rPr>
              <w:t>.3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double" w:sz="4" w:space="0" w:color="auto"/>
              <w:right w:val="double" w:sz="4" w:space="0" w:color="auto"/>
            </w:tcBorders>
          </w:tcPr>
          <w:p w:rsidR="00843B9E" w:rsidRPr="00F62E2C" w:rsidRDefault="00843B9E" w:rsidP="002D478C">
            <w:pPr>
              <w:spacing w:line="240" w:lineRule="auto"/>
            </w:pPr>
            <w:r w:rsidRPr="00F62E2C">
              <w:t>Dacă observatorii ANAP au identificat un potenţial conflict de interese se verifică dacă autoritatea contractantă a implementat măsurile necesare pentru remedierea situaţiei.</w:t>
            </w:r>
          </w:p>
          <w:p w:rsidR="00843B9E" w:rsidRPr="00F62E2C" w:rsidRDefault="00843B9E" w:rsidP="002D478C">
            <w:pPr>
              <w:spacing w:line="240" w:lineRule="auto"/>
            </w:pPr>
            <w:r w:rsidRPr="00F62E2C">
              <w:t>Dacă măsurile nu s-au implementat se va întocmi o suspiciune cu  privire la conflictul de interese.</w:t>
            </w:r>
          </w:p>
        </w:tc>
      </w:tr>
    </w:tbl>
    <w:p w:rsidR="00843B9E" w:rsidRPr="00514E32" w:rsidRDefault="00843B9E" w:rsidP="00843B9E">
      <w:pPr>
        <w:spacing w:line="240" w:lineRule="auto"/>
      </w:pPr>
    </w:p>
    <w:p w:rsidR="00843B9E" w:rsidRPr="00514E32" w:rsidRDefault="00843B9E" w:rsidP="00843B9E">
      <w:pPr>
        <w:spacing w:line="240" w:lineRule="auto"/>
        <w:rPr>
          <w:b/>
          <w:i/>
        </w:rPr>
      </w:pPr>
      <w:r w:rsidRPr="00514E32">
        <w:rPr>
          <w:b/>
          <w:i/>
        </w:rPr>
        <w:t>Persoanele care efectuează verificarea trebuie să prezinte în completare elementele care au fost analizate în verificare pentru a răspunde la întrebări.</w:t>
      </w:r>
    </w:p>
    <w:p w:rsidR="00843B9E" w:rsidRPr="00514E32" w:rsidRDefault="00843B9E" w:rsidP="00843B9E">
      <w:pPr>
        <w:spacing w:line="240" w:lineRule="auto"/>
        <w:rPr>
          <w:b/>
          <w:i/>
        </w:rPr>
      </w:pPr>
    </w:p>
    <w:p w:rsidR="00843B9E" w:rsidRPr="00514E32" w:rsidRDefault="00843B9E" w:rsidP="00843B9E">
      <w:pPr>
        <w:spacing w:line="240" w:lineRule="auto"/>
        <w:rPr>
          <w:b/>
        </w:rPr>
      </w:pPr>
      <w:r w:rsidRPr="00514E32">
        <w:rPr>
          <w:b/>
        </w:rPr>
        <w:lastRenderedPageBreak/>
        <w:t>FACTORI DE RISC PENTRU SITUAŢII DE CONFLICT DE INTERESE/FRAUDĂ</w:t>
      </w:r>
    </w:p>
    <w:p w:rsidR="00843B9E" w:rsidRPr="00514E32" w:rsidRDefault="00843B9E" w:rsidP="00843B9E">
      <w:pPr>
        <w:spacing w:line="240" w:lineRule="auto"/>
        <w:rPr>
          <w:b/>
          <w:i/>
        </w:rPr>
      </w:pPr>
    </w:p>
    <w:p w:rsidR="00843B9E" w:rsidRPr="00514E32" w:rsidRDefault="00843B9E" w:rsidP="00843B9E">
      <w:pPr>
        <w:spacing w:line="240" w:lineRule="auto"/>
      </w:pPr>
      <w:r w:rsidRPr="00514E32">
        <w:rPr>
          <w:b/>
          <w:i/>
        </w:rPr>
        <w:t>A.</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696128" behindDoc="0" locked="0" layoutInCell="1" allowOverlap="1" wp14:anchorId="170E82B3" wp14:editId="22B8D8A2">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026" style="position:absolute;margin-left:22.8pt;margin-top:3pt;width:9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514E32">
        <w:t>Definirea in cadrul Documentatiei de Atribuire a unor criterii de calificare si selectie restrictive/nerelevante +Participarea la procedura a unui singur ofertant;</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697152" behindDoc="0" locked="0" layoutInCell="1" allowOverlap="1" wp14:anchorId="58D31FF4" wp14:editId="367DA7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5" o:spid="_x0000_s1026" style="position:absolute;margin-left:22.8pt;margin-top:2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514E32">
        <w:t>Definirea in cadrul Documentatiei de Atribuire a unor criterii de calificare si selectie restrictive/nerelevante + Eliminarea ca inacceptabile a tuturor ofertelor mai mici decat oferta castigatoare (pret+costuri de operare, dupa caz);</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698176" behindDoc="0" locked="0" layoutInCell="1" allowOverlap="1" wp14:anchorId="5913104E" wp14:editId="4B655694">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26" style="position:absolute;margin-left:22.8pt;margin-top:3.65pt;width:9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514E32">
        <w:t>Modificarea continutului Documentatiei de Atribuire fara prelungirea termenului limita de depunere a ofertelor + Participarea la procedura a unui singur ofertant;</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699200" behindDoc="0" locked="0" layoutInCell="1" allowOverlap="1" wp14:anchorId="575AB874" wp14:editId="4E631CBF">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26" style="position:absolute;margin-left:22.8pt;margin-top:2.3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514E32">
        <w:t>Modificarea continutului Documentatiei de Atribuire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705344" behindDoc="0" locked="0" layoutInCell="1" allowOverlap="1" wp14:anchorId="3CD2F128" wp14:editId="037A5F3B">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8" o:spid="_x0000_s1026" style="position:absolute;margin-left:23.55pt;margin-top:3.55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514E32">
        <w:t>Modificarea informatiilor cuprinse in Anuntul de Participare prin clarificari si nu prin erata, fara prelungirea termenului limita de depunere a ofertelor + Participarea la procedura a unui singur ofertant;</w:t>
      </w:r>
    </w:p>
    <w:p w:rsidR="00843B9E" w:rsidRPr="00514E32" w:rsidRDefault="00843B9E" w:rsidP="00843B9E">
      <w:pPr>
        <w:spacing w:line="240" w:lineRule="auto"/>
        <w:ind w:left="720"/>
      </w:pPr>
      <w:r w:rsidRPr="00514E32">
        <w:t>Modificarea informatiilor cuprinse in Anuntul de Participare prin clarificari si nu prin erata</w:t>
      </w:r>
      <w:r w:rsidRPr="00514E32">
        <w:rPr>
          <w:lang w:eastAsia="ro-RO"/>
        </w:rPr>
        <mc:AlternateContent>
          <mc:Choice Requires="wps">
            <w:drawing>
              <wp:anchor distT="0" distB="0" distL="114300" distR="114300" simplePos="0" relativeHeight="251706368" behindDoc="0" locked="0" layoutInCell="1" allowOverlap="1" wp14:anchorId="18185C6F" wp14:editId="799EBDD3">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026" style="position:absolute;margin-left:23.55pt;margin-top:2.8pt;width:9pt;height:7.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514E32">
        <w:t>,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rPr>
          <w:b/>
          <w:i/>
        </w:rPr>
      </w:pPr>
      <w:r w:rsidRPr="00514E32">
        <w:rPr>
          <w:b/>
          <w:i/>
        </w:rPr>
        <w:t>B.</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700224" behindDoc="0" locked="0" layoutInCell="1" allowOverlap="1" wp14:anchorId="3203D565" wp14:editId="581E61F3">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26" style="position:absolute;margin-left:22.8pt;margin-top:2.9pt;width:9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514E32">
        <w:t>Neindeplinirea criteriilor de calificare si selectie de catre ofertantul castigator</w:t>
      </w:r>
    </w:p>
    <w:p w:rsidR="00843B9E" w:rsidRPr="00514E32" w:rsidRDefault="00843B9E" w:rsidP="00843B9E">
      <w:pPr>
        <w:spacing w:line="240" w:lineRule="auto"/>
        <w:rPr>
          <w:b/>
          <w:i/>
        </w:rPr>
      </w:pPr>
      <w:r w:rsidRPr="00514E32">
        <w:rPr>
          <w:b/>
          <w:i/>
        </w:rPr>
        <w:t xml:space="preserve">C. </w:t>
      </w:r>
    </w:p>
    <w:p w:rsidR="00843B9E" w:rsidRPr="00514E32" w:rsidRDefault="00843B9E" w:rsidP="00843B9E">
      <w:pPr>
        <w:spacing w:line="240" w:lineRule="auto"/>
        <w:ind w:left="720"/>
      </w:pPr>
      <w:r w:rsidRPr="00514E32">
        <w:rPr>
          <w:b/>
          <w:i/>
          <w:lang w:eastAsia="ro-RO"/>
        </w:rPr>
        <mc:AlternateContent>
          <mc:Choice Requires="wps">
            <w:drawing>
              <wp:anchor distT="0" distB="0" distL="114300" distR="114300" simplePos="0" relativeHeight="251701248" behindDoc="0" locked="0" layoutInCell="1" allowOverlap="1" wp14:anchorId="0829D765" wp14:editId="4838FF24">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26" style="position:absolute;margin-left:22.8pt;margin-top:4.2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514E32">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703296" behindDoc="0" locked="0" layoutInCell="1" allowOverlap="1" wp14:anchorId="30F7CB48" wp14:editId="2D3E6731">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2" o:spid="_x0000_s1026" style="position:absolute;margin-left:23.55pt;margin-top:3.15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514E32">
        <w:t xml:space="preserve">Definirea in cadrul Documentatiei de Atribuire a unor criterii de calificare si selectie insuficient detaliate + Solicitarea de clarificări în mod inegal/diferit ofertanților </w:t>
      </w:r>
    </w:p>
    <w:p w:rsidR="00843B9E" w:rsidRDefault="00843B9E" w:rsidP="00843B9E">
      <w:pPr>
        <w:spacing w:line="240" w:lineRule="auto"/>
        <w:ind w:left="720"/>
      </w:pPr>
    </w:p>
    <w:p w:rsidR="00703CA2" w:rsidRPr="00514E32" w:rsidRDefault="00703CA2" w:rsidP="00843B9E">
      <w:pPr>
        <w:spacing w:line="240" w:lineRule="auto"/>
        <w:ind w:left="720"/>
      </w:pPr>
    </w:p>
    <w:p w:rsidR="00843B9E" w:rsidRPr="00514E32" w:rsidRDefault="00843B9E" w:rsidP="00843B9E">
      <w:pPr>
        <w:spacing w:line="240" w:lineRule="auto"/>
        <w:rPr>
          <w:i/>
        </w:rPr>
      </w:pPr>
      <w:r w:rsidRPr="00514E32">
        <w:rPr>
          <w:b/>
          <w:i/>
        </w:rPr>
        <w:lastRenderedPageBreak/>
        <w:t>D</w:t>
      </w:r>
      <w:r w:rsidRPr="00514E32">
        <w:rPr>
          <w:i/>
        </w:rPr>
        <w:t xml:space="preserve">. </w:t>
      </w:r>
    </w:p>
    <w:p w:rsidR="00843B9E" w:rsidRPr="00514E32" w:rsidRDefault="00843B9E" w:rsidP="00843B9E">
      <w:pPr>
        <w:spacing w:line="240" w:lineRule="auto"/>
        <w:ind w:left="720"/>
      </w:pPr>
      <w:r w:rsidRPr="00514E32">
        <w:rPr>
          <w:lang w:eastAsia="ro-RO"/>
        </w:rPr>
        <mc:AlternateContent>
          <mc:Choice Requires="wps">
            <w:drawing>
              <wp:anchor distT="0" distB="0" distL="114300" distR="114300" simplePos="0" relativeHeight="251704320" behindDoc="0" locked="0" layoutInCell="1" allowOverlap="1" wp14:anchorId="64A6D68B" wp14:editId="6F8181D6">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3" o:spid="_x0000_s1026" style="position:absolute;margin-left:23.55pt;margin-top:2.5pt;width:9pt;height:7.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514E32">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514E32" w:rsidRDefault="00843B9E" w:rsidP="00843B9E">
      <w:pPr>
        <w:spacing w:line="240" w:lineRule="auto"/>
      </w:pPr>
      <w:r w:rsidRPr="00514E32">
        <w:rPr>
          <w:b/>
          <w:i/>
        </w:rPr>
        <w:t>E.</w:t>
      </w:r>
    </w:p>
    <w:p w:rsidR="00843B9E" w:rsidRPr="00514E32" w:rsidRDefault="00843B9E" w:rsidP="00843B9E">
      <w:pPr>
        <w:spacing w:line="240" w:lineRule="auto"/>
        <w:ind w:left="720" w:hanging="720"/>
      </w:pPr>
      <w:r w:rsidRPr="00514E32">
        <w:rPr>
          <w:lang w:eastAsia="ro-RO"/>
        </w:rPr>
        <mc:AlternateContent>
          <mc:Choice Requires="wps">
            <w:drawing>
              <wp:anchor distT="0" distB="0" distL="114300" distR="114300" simplePos="0" relativeHeight="251702272" behindDoc="0" locked="0" layoutInCell="1" allowOverlap="1" wp14:anchorId="5DEC37B3" wp14:editId="4A21BAF9">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4" o:spid="_x0000_s1026" style="position:absolute;margin-left:23.55pt;margin-top:2.75pt;width:9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514E32">
        <w:rPr>
          <w:b/>
          <w:i/>
        </w:rPr>
        <w:t xml:space="preserve">            </w:t>
      </w:r>
      <w:r w:rsidRPr="00514E32">
        <w:t>Declaratia de confidenţialitate şi impartialitate a factorilor i</w:t>
      </w:r>
      <w:r>
        <w:t>nteresati prevăzuţi la punctul 6</w:t>
      </w:r>
      <w:r w:rsidRPr="00514E32">
        <w:t xml:space="preserve">.1 nu există în dosarul achiziţiei şi în urma solicitărilor nu poate fi obţinută.  </w:t>
      </w:r>
    </w:p>
    <w:p w:rsidR="00843B9E" w:rsidRPr="00514E32" w:rsidRDefault="00843B9E" w:rsidP="00843B9E">
      <w:pPr>
        <w:spacing w:line="240" w:lineRule="auto"/>
        <w:ind w:left="720"/>
        <w:rPr>
          <w:b/>
        </w:rPr>
      </w:pPr>
    </w:p>
    <w:p w:rsidR="00843B9E" w:rsidRPr="00514E32" w:rsidRDefault="00843B9E" w:rsidP="00843B9E">
      <w:pPr>
        <w:spacing w:line="240" w:lineRule="auto"/>
        <w:rPr>
          <w:b/>
          <w:i/>
        </w:rPr>
      </w:pPr>
      <w:r w:rsidRPr="00514E32">
        <w:rPr>
          <w:b/>
          <w:i/>
        </w:rPr>
        <w:t xml:space="preserve">NOTA: In cazul in care in urma verificarilor se identifica unul dintre factorii de risc din categoriile descrise mai sus se vor demara procedura de verificare a existentei indicatorilor de frauda </w:t>
      </w: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Factorii de risc descrişi mai sus se vor completa de fiecare dată când, prin rapoartele de audit ale CE/Autorităţii de Audit, vor fi identificate şi alte situaţii din care au rezultat noi factori de risc.</w:t>
      </w:r>
    </w:p>
    <w:p w:rsidR="00843B9E" w:rsidRPr="00514E32" w:rsidRDefault="00843B9E" w:rsidP="00843B9E">
      <w:pPr>
        <w:spacing w:line="240" w:lineRule="auto"/>
        <w:rPr>
          <w:b/>
          <w:i/>
        </w:rPr>
      </w:pP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OBSERVAŢII</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1. Prevederi ale legislaţiei privind achiziţiile publice încălcate : (se enumeră articolele din </w:t>
      </w:r>
      <w:r>
        <w:rPr>
          <w:rFonts w:ascii="Trebuchet MS" w:hAnsi="Trebuchet MS"/>
          <w:b/>
        </w:rPr>
        <w:t>Legea nr. 98/2016, HG 395/2016</w:t>
      </w:r>
      <w:r w:rsidRPr="00514E32">
        <w:rPr>
          <w:b/>
        </w:rPr>
        <w:t xml:space="preserve">) </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2. Modalitatea de încălcare a prevederilor legislative menţionate : (descrierea pe larg)</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3. Încadrarea în prevederile OUG 66/2011: (încadrarea în anexa la OUG 66/2011 şi stabilirea reducerii procentuale) </w:t>
      </w: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(Se completează după caz)</w:t>
      </w:r>
    </w:p>
    <w:p w:rsidR="00843B9E" w:rsidRPr="00514E32" w:rsidRDefault="00843B9E" w:rsidP="00843B9E">
      <w:pPr>
        <w:spacing w:line="240" w:lineRule="auto"/>
        <w:rPr>
          <w:b/>
          <w:i/>
        </w:rPr>
      </w:pPr>
      <w:r w:rsidRPr="00514E32">
        <w:rPr>
          <w:b/>
          <w:i/>
        </w:rPr>
        <w:t xml:space="preserve">Persoana care a completat checklist-ul din partea </w:t>
      </w:r>
      <w:r>
        <w:rPr>
          <w:b/>
          <w:i/>
        </w:rPr>
        <w:t>OI</w:t>
      </w:r>
      <w:r w:rsidRPr="00514E32">
        <w:rPr>
          <w:b/>
          <w:i/>
        </w:rPr>
        <w:t xml:space="preserve"> – </w:t>
      </w:r>
      <w:r w:rsidRPr="002F508B">
        <w:rPr>
          <w:b/>
          <w:i/>
        </w:rPr>
        <w:t>Ofiţer de achiziţii</w:t>
      </w:r>
      <w:r w:rsidRPr="00514E32">
        <w:rPr>
          <w:b/>
          <w:i/>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Default="00843B9E"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Pr="009A18D5" w:rsidRDefault="009A18D5" w:rsidP="009A18D5">
      <w:pPr>
        <w:spacing w:line="240" w:lineRule="auto"/>
        <w:rPr>
          <w:b/>
        </w:rPr>
      </w:pPr>
      <w:r w:rsidRPr="009A18D5">
        <w:rPr>
          <w:b/>
        </w:rPr>
        <w:lastRenderedPageBreak/>
        <w:t>Anexa 4.5.2.3-E</w:t>
      </w:r>
    </w:p>
    <w:p w:rsidR="009A18D5" w:rsidRDefault="009A18D5" w:rsidP="009A18D5">
      <w:pPr>
        <w:jc w:val="center"/>
        <w:rPr>
          <w:b/>
        </w:rPr>
      </w:pPr>
    </w:p>
    <w:p w:rsidR="009A18D5" w:rsidRPr="001D1944" w:rsidRDefault="009A18D5" w:rsidP="009A18D5">
      <w:pPr>
        <w:jc w:val="center"/>
        <w:rPr>
          <w:b/>
          <w:bCs/>
        </w:rPr>
      </w:pPr>
      <w:r w:rsidRPr="001D1944">
        <w:rPr>
          <w:b/>
        </w:rPr>
        <w:t>LISTA DE VERIFICARE A PROCEDURII DE ATRIBUIRE A CONTRACTULUI</w:t>
      </w:r>
    </w:p>
    <w:p w:rsidR="009A18D5" w:rsidRDefault="009A18D5" w:rsidP="009A18D5">
      <w:pPr>
        <w:jc w:val="center"/>
        <w:rPr>
          <w:bCs/>
        </w:rPr>
      </w:pPr>
      <w:r w:rsidRPr="001D1944">
        <w:rPr>
          <w:b/>
        </w:rPr>
        <w:t>DE SERVICII SOCIALE ȘI ALTE SERVICII SPECIFICE INCLUSE ÎN ANEXA NR. 2  LA LEGEA nr. 98/2016</w:t>
      </w:r>
      <w:r w:rsidRPr="001D1944">
        <w:t xml:space="preserve">   </w:t>
      </w:r>
    </w:p>
    <w:p w:rsidR="009A18D5" w:rsidRDefault="009A18D5" w:rsidP="009A18D5">
      <w:pPr>
        <w:rPr>
          <w:bC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9B55E3"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Programul Operaţional:</w:t>
            </w:r>
          </w:p>
        </w:tc>
        <w:tc>
          <w:tcPr>
            <w:tcW w:w="5528" w:type="dxa"/>
            <w:shd w:val="pct10" w:color="000000" w:fill="FFFFFF"/>
            <w:vAlign w:val="center"/>
          </w:tcPr>
          <w:p w:rsidR="009A18D5" w:rsidRPr="009B55E3" w:rsidRDefault="009A18D5" w:rsidP="002D478C">
            <w:pPr>
              <w:spacing w:line="240" w:lineRule="auto"/>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Axa prioritară:</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521E78">
              <w:rPr>
                <w:b/>
                <w:sz w:val="20"/>
                <w:szCs w:val="20"/>
                <w:lang w:val="en-GB"/>
              </w:rPr>
              <w:t>Prioritate de investitie:</w:t>
            </w:r>
          </w:p>
        </w:tc>
        <w:tc>
          <w:tcPr>
            <w:tcW w:w="5528" w:type="dxa"/>
            <w:shd w:val="pct10" w:color="000000" w:fill="FFFFFF"/>
          </w:tcPr>
          <w:p w:rsidR="009A18D5" w:rsidRPr="003F7007" w:rsidRDefault="009A18D5" w:rsidP="002D478C">
            <w:pPr>
              <w:rPr>
                <w:rFonts w:ascii="Calibri" w:hAnsi="Calibri" w:cs="Calibri"/>
              </w:rPr>
            </w:pPr>
          </w:p>
        </w:tc>
      </w:tr>
      <w:tr w:rsidR="009A18D5" w:rsidRPr="004B323A"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Codul proiectului (SMIS):</w:t>
            </w:r>
          </w:p>
        </w:tc>
        <w:tc>
          <w:tcPr>
            <w:tcW w:w="5528" w:type="dxa"/>
            <w:shd w:val="pct10" w:color="000000" w:fill="FFFFFF"/>
          </w:tcPr>
          <w:p w:rsidR="009A18D5" w:rsidRPr="00CF4EE6" w:rsidRDefault="009A18D5" w:rsidP="002D478C">
            <w:pPr>
              <w:rPr>
                <w:rFonts w:ascii="Calibri" w:hAnsi="Calibri" w:cs="Calibri"/>
                <w:b/>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Titlul proiectului:</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Denumire beneficiar:</w:t>
            </w:r>
          </w:p>
        </w:tc>
        <w:tc>
          <w:tcPr>
            <w:tcW w:w="5528" w:type="dxa"/>
            <w:shd w:val="pct10" w:color="000000" w:fill="FFFFFF"/>
          </w:tcPr>
          <w:p w:rsidR="009A18D5" w:rsidRPr="003F7007" w:rsidRDefault="009A18D5" w:rsidP="002D478C">
            <w:pPr>
              <w:rPr>
                <w:rFonts w:ascii="Calibri" w:hAnsi="Calibri" w:cs="Calibri"/>
              </w:rPr>
            </w:pPr>
          </w:p>
        </w:tc>
      </w:tr>
      <w:tr w:rsidR="009A18D5" w:rsidRPr="003D186F"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Tipul contractului:</w:t>
            </w:r>
          </w:p>
        </w:tc>
        <w:tc>
          <w:tcPr>
            <w:tcW w:w="5528" w:type="dxa"/>
            <w:shd w:val="pct10" w:color="000000" w:fill="FFFFFF"/>
          </w:tcPr>
          <w:p w:rsidR="009A18D5" w:rsidRPr="003D186F"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Denumire achiziţie:</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tcPr>
          <w:p w:rsidR="009A18D5" w:rsidRPr="00CF4EE6" w:rsidRDefault="009A18D5" w:rsidP="002D478C">
            <w:pPr>
              <w:spacing w:line="240" w:lineRule="auto"/>
              <w:rPr>
                <w:b/>
                <w:bCs/>
                <w:sz w:val="20"/>
              </w:rPr>
            </w:pPr>
            <w:r w:rsidRPr="00CF4EE6">
              <w:rPr>
                <w:b/>
                <w:sz w:val="20"/>
              </w:rPr>
              <w:t>Procedura aplicată:</w:t>
            </w:r>
          </w:p>
        </w:tc>
        <w:tc>
          <w:tcPr>
            <w:tcW w:w="5528" w:type="dxa"/>
            <w:shd w:val="pct10" w:color="000000" w:fill="FFFFFF"/>
          </w:tcPr>
          <w:p w:rsidR="009A18D5" w:rsidRPr="00D31B25"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Nr. şi data contractului de achiziţie:</w:t>
            </w:r>
          </w:p>
        </w:tc>
        <w:tc>
          <w:tcPr>
            <w:tcW w:w="5528" w:type="dxa"/>
            <w:shd w:val="pct10" w:color="000000" w:fill="FFFFFF"/>
          </w:tcPr>
          <w:p w:rsidR="009A18D5" w:rsidRDefault="009A18D5" w:rsidP="002D478C">
            <w:pPr>
              <w:rPr>
                <w:b/>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Act adiţional nr.:</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Contractor:</w:t>
            </w:r>
          </w:p>
        </w:tc>
        <w:tc>
          <w:tcPr>
            <w:tcW w:w="5528" w:type="dxa"/>
            <w:shd w:val="pct10" w:color="000000" w:fill="FFFFFF"/>
          </w:tcPr>
          <w:p w:rsidR="009A18D5" w:rsidRPr="003F7007" w:rsidRDefault="009A18D5" w:rsidP="002D478C">
            <w:pPr>
              <w:rPr>
                <w:rFonts w:ascii="Calibri" w:hAnsi="Calibri" w:cs="Calibri"/>
              </w:rPr>
            </w:pPr>
          </w:p>
        </w:tc>
      </w:tr>
      <w:tr w:rsidR="009A18D5" w:rsidRPr="009B55E3"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Valoarea contractului (fără TVA):</w:t>
            </w:r>
          </w:p>
        </w:tc>
        <w:tc>
          <w:tcPr>
            <w:tcW w:w="5528" w:type="dxa"/>
            <w:shd w:val="pct10" w:color="000000" w:fill="FFFFFF"/>
          </w:tcPr>
          <w:p w:rsidR="009A18D5" w:rsidRPr="009B55E3" w:rsidRDefault="009A18D5" w:rsidP="002D478C">
            <w:pPr>
              <w:rPr>
                <w:rFonts w:ascii="Calibri" w:hAnsi="Calibri" w:cs="Calibri"/>
              </w:rPr>
            </w:pPr>
          </w:p>
        </w:tc>
      </w:tr>
    </w:tbl>
    <w:p w:rsidR="009A18D5" w:rsidRDefault="009A18D5" w:rsidP="009A18D5">
      <w:pPr>
        <w:rPr>
          <w:bCs/>
        </w:rPr>
      </w:pPr>
    </w:p>
    <w:p w:rsidR="009A18D5" w:rsidRPr="001D1944" w:rsidRDefault="009A18D5" w:rsidP="009A18D5">
      <w:pPr>
        <w:rPr>
          <w:bCs/>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1D1944" w:rsidTr="002D478C">
        <w:trPr>
          <w:cantSplit/>
          <w:jc w:val="center"/>
        </w:trPr>
        <w:tc>
          <w:tcPr>
            <w:tcW w:w="636" w:type="dxa"/>
            <w:vMerge w:val="restart"/>
            <w:shd w:val="clear" w:color="auto" w:fill="C0C0C0"/>
          </w:tcPr>
          <w:p w:rsidR="009A18D5" w:rsidRPr="001D1944" w:rsidRDefault="009A18D5" w:rsidP="002D478C">
            <w:pPr>
              <w:jc w:val="center"/>
              <w:rPr>
                <w:bCs/>
              </w:rPr>
            </w:pPr>
            <w:r w:rsidRPr="001D1944">
              <w:t>Nr.</w:t>
            </w:r>
          </w:p>
        </w:tc>
        <w:tc>
          <w:tcPr>
            <w:tcW w:w="3908" w:type="dxa"/>
            <w:vMerge w:val="restart"/>
            <w:shd w:val="clear" w:color="auto" w:fill="C0C0C0"/>
          </w:tcPr>
          <w:p w:rsidR="009A18D5" w:rsidRPr="001D1944" w:rsidRDefault="009A18D5" w:rsidP="002D478C">
            <w:pPr>
              <w:jc w:val="center"/>
              <w:rPr>
                <w:bCs/>
              </w:rPr>
            </w:pPr>
            <w:r w:rsidRPr="001D1944">
              <w:t>Elemente de verificat</w:t>
            </w:r>
          </w:p>
        </w:tc>
        <w:tc>
          <w:tcPr>
            <w:tcW w:w="1417" w:type="dxa"/>
            <w:shd w:val="clear" w:color="auto" w:fill="C0C0C0"/>
          </w:tcPr>
          <w:p w:rsidR="009A18D5" w:rsidRPr="001D1944" w:rsidRDefault="009A18D5" w:rsidP="002D478C">
            <w:pPr>
              <w:jc w:val="center"/>
              <w:rPr>
                <w:bCs/>
              </w:rPr>
            </w:pPr>
            <w:r w:rsidRPr="001D1944">
              <w:t xml:space="preserve">Verificare </w:t>
            </w:r>
          </w:p>
        </w:tc>
        <w:tc>
          <w:tcPr>
            <w:tcW w:w="4243" w:type="dxa"/>
            <w:shd w:val="clear" w:color="auto" w:fill="C0C0C0"/>
          </w:tcPr>
          <w:p w:rsidR="009A18D5" w:rsidRPr="001D1944" w:rsidRDefault="009A18D5" w:rsidP="002D478C">
            <w:pPr>
              <w:jc w:val="center"/>
              <w:rPr>
                <w:bCs/>
              </w:rPr>
            </w:pPr>
            <w:r w:rsidRPr="001D1944">
              <w:t>Comentarii/semnătură</w:t>
            </w:r>
          </w:p>
        </w:tc>
      </w:tr>
      <w:tr w:rsidR="009A18D5" w:rsidRPr="001D1944" w:rsidTr="002D478C">
        <w:trPr>
          <w:cantSplit/>
          <w:jc w:val="center"/>
        </w:trPr>
        <w:tc>
          <w:tcPr>
            <w:tcW w:w="636" w:type="dxa"/>
            <w:vMerge/>
            <w:shd w:val="clear" w:color="auto" w:fill="C0C0C0"/>
            <w:vAlign w:val="center"/>
          </w:tcPr>
          <w:p w:rsidR="009A18D5" w:rsidRPr="001D1944" w:rsidRDefault="009A18D5" w:rsidP="002D478C">
            <w:pPr>
              <w:jc w:val="center"/>
              <w:rPr>
                <w:bCs/>
              </w:rPr>
            </w:pPr>
          </w:p>
        </w:tc>
        <w:tc>
          <w:tcPr>
            <w:tcW w:w="3908" w:type="dxa"/>
            <w:vMerge/>
            <w:shd w:val="clear" w:color="auto" w:fill="C0C0C0"/>
            <w:vAlign w:val="center"/>
          </w:tcPr>
          <w:p w:rsidR="009A18D5" w:rsidRPr="001D1944" w:rsidRDefault="009A18D5" w:rsidP="002D478C">
            <w:pPr>
              <w:rPr>
                <w:bCs/>
              </w:rPr>
            </w:pPr>
          </w:p>
        </w:tc>
        <w:tc>
          <w:tcPr>
            <w:tcW w:w="1417" w:type="dxa"/>
            <w:shd w:val="clear" w:color="auto" w:fill="C0C0C0"/>
            <w:vAlign w:val="center"/>
          </w:tcPr>
          <w:p w:rsidR="009A18D5" w:rsidRPr="001D1944" w:rsidRDefault="009A18D5" w:rsidP="002D478C">
            <w:pPr>
              <w:jc w:val="center"/>
              <w:rPr>
                <w:bCs/>
              </w:rPr>
            </w:pPr>
            <w:r w:rsidRPr="001D1944">
              <w:t>Da/Nu</w:t>
            </w:r>
          </w:p>
        </w:tc>
        <w:tc>
          <w:tcPr>
            <w:tcW w:w="4243" w:type="dxa"/>
            <w:shd w:val="clear" w:color="auto" w:fill="C0C0C0"/>
            <w:vAlign w:val="center"/>
          </w:tcPr>
          <w:p w:rsidR="009A18D5" w:rsidRPr="001D1944" w:rsidRDefault="009A18D5" w:rsidP="002D478C">
            <w:pPr>
              <w:jc w:val="cente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1.</w:t>
            </w:r>
          </w:p>
        </w:tc>
        <w:tc>
          <w:tcPr>
            <w:tcW w:w="3908" w:type="dxa"/>
          </w:tcPr>
          <w:p w:rsidR="009A18D5" w:rsidRPr="001D1944" w:rsidRDefault="009A18D5" w:rsidP="002D478C">
            <w:pPr>
              <w:rPr>
                <w:bCs/>
              </w:rPr>
            </w:pPr>
            <w:r w:rsidRPr="001D1944">
              <w:t>Pentru acoperirea aceleiaşi necesităţi în cadrul proiectului autoritatea contractantă nu a divizat contractul de achiziţie publică cu scopul de a evita aplicarea prevederile art.7 alin (1) lit.c) din Legea nr.98/2016?</w:t>
            </w:r>
          </w:p>
          <w:p w:rsidR="009A18D5" w:rsidRPr="001D1944" w:rsidRDefault="009A18D5" w:rsidP="002D478C">
            <w:pPr>
              <w:rPr>
                <w:bCs/>
              </w:rPr>
            </w:pPr>
          </w:p>
          <w:p w:rsidR="009A18D5" w:rsidRPr="001D1944" w:rsidRDefault="009A18D5" w:rsidP="002D478C">
            <w:pPr>
              <w:rPr>
                <w:bCs/>
              </w:rPr>
            </w:pP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contractul de achiziţie publică a fost divizat, prin raportare la Planul de achiziţie al proiectului, respectiv încadrarea în pragurile valorice prevăzute Legea nr.98/2016)</w:t>
            </w:r>
          </w:p>
          <w:p w:rsidR="009A18D5" w:rsidRPr="001D1944" w:rsidRDefault="009A18D5" w:rsidP="002D478C">
            <w:pPr>
              <w:rPr>
                <w:bCs/>
              </w:rPr>
            </w:pPr>
          </w:p>
          <w:p w:rsidR="009A18D5" w:rsidRPr="001D1944" w:rsidRDefault="009A18D5" w:rsidP="002D478C">
            <w:pPr>
              <w:rPr>
                <w:bCs/>
                <w:u w:val="single"/>
              </w:rPr>
            </w:pPr>
            <w:r w:rsidRPr="001D1944">
              <w:rPr>
                <w:u w:val="single"/>
              </w:rPr>
              <w:t>Documente verificate:</w:t>
            </w:r>
          </w:p>
          <w:p w:rsidR="009A18D5" w:rsidRPr="001D1944" w:rsidRDefault="009A18D5" w:rsidP="002D478C">
            <w:pPr>
              <w:rPr>
                <w:bCs/>
              </w:rPr>
            </w:pPr>
            <w:r w:rsidRPr="001D1944">
              <w:t xml:space="preserve">1.Planul de achiziţii al proiectului </w:t>
            </w:r>
          </w:p>
          <w:p w:rsidR="009A18D5" w:rsidRPr="001D1944" w:rsidRDefault="009A18D5" w:rsidP="002D478C">
            <w:pPr>
              <w:rPr>
                <w:bCs/>
              </w:rPr>
            </w:pPr>
            <w:r w:rsidRPr="001D1944">
              <w:t>2. Strategia de contractare</w:t>
            </w:r>
          </w:p>
        </w:tc>
      </w:tr>
      <w:tr w:rsidR="009A18D5" w:rsidRPr="001D1944" w:rsidTr="002D478C">
        <w:trPr>
          <w:jc w:val="center"/>
        </w:trPr>
        <w:tc>
          <w:tcPr>
            <w:tcW w:w="636" w:type="dxa"/>
          </w:tcPr>
          <w:p w:rsidR="009A18D5" w:rsidRPr="001D1944" w:rsidRDefault="009A18D5" w:rsidP="002D478C">
            <w:pPr>
              <w:rPr>
                <w:b/>
                <w:bCs/>
              </w:rPr>
            </w:pPr>
            <w:r w:rsidRPr="001D1944">
              <w:rPr>
                <w:b/>
              </w:rPr>
              <w:t>2.</w:t>
            </w:r>
          </w:p>
        </w:tc>
        <w:tc>
          <w:tcPr>
            <w:tcW w:w="3908" w:type="dxa"/>
          </w:tcPr>
          <w:p w:rsidR="009A18D5" w:rsidRPr="001D1944" w:rsidRDefault="009A18D5" w:rsidP="002D478C">
            <w:pPr>
              <w:rPr>
                <w:bCs/>
              </w:rPr>
            </w:pPr>
            <w:r w:rsidRPr="001D1944">
              <w:t>Autoritatea contractantă și-a făcut  cunoscută intenția de a achiziționa produsele/serviciile prin publicarea unui anunț de participare sau prin intermediul unui anunț de intenție valabil in mod continuu?</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anunțurile din SEAP și JOUE, inclusiv din punct de vedere al respectării formatelor standard stabilite  de CE în temeiul dispozițiilor art.51 din Directiva 2014/24/UE – conf.art.106 din HG 395/2016)</w:t>
            </w:r>
          </w:p>
        </w:tc>
      </w:tr>
      <w:tr w:rsidR="009A18D5" w:rsidRPr="001D1944" w:rsidTr="002D478C">
        <w:trPr>
          <w:jc w:val="center"/>
        </w:trPr>
        <w:tc>
          <w:tcPr>
            <w:tcW w:w="636" w:type="dxa"/>
          </w:tcPr>
          <w:p w:rsidR="009A18D5" w:rsidRPr="001D1944" w:rsidRDefault="009A18D5" w:rsidP="002D478C">
            <w:pPr>
              <w:rPr>
                <w:b/>
                <w:bCs/>
              </w:rPr>
            </w:pPr>
            <w:r w:rsidRPr="001D1944">
              <w:rPr>
                <w:b/>
              </w:rPr>
              <w:t>3.</w:t>
            </w:r>
          </w:p>
        </w:tc>
        <w:tc>
          <w:tcPr>
            <w:tcW w:w="3908" w:type="dxa"/>
          </w:tcPr>
          <w:p w:rsidR="009A18D5" w:rsidRPr="001D1944" w:rsidRDefault="009A18D5" w:rsidP="002D478C">
            <w:pPr>
              <w:rPr>
                <w:bCs/>
              </w:rPr>
            </w:pPr>
            <w:r w:rsidRPr="001D1944">
              <w:t>Autoritatea contractantă a adus modificări condițiilor de calificare în etapa de depunere a ofertelor? a fost publicat un anunț de tip erată?</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 xml:space="preserve">(se verifică anunțurile din SEAP și JOUE, inclusiv din punct de vedere al respectării formatelor standard stabilite  de CE în temeiul dispozițiilor art.51 din Directiva 2014/24/UE – conf.art.106 din HG </w:t>
            </w:r>
            <w:r w:rsidRPr="001D1944">
              <w:lastRenderedPageBreak/>
              <w:t>395/2016)</w:t>
            </w:r>
          </w:p>
        </w:tc>
      </w:tr>
      <w:tr w:rsidR="009A18D5" w:rsidRPr="001D1944" w:rsidTr="002D478C">
        <w:trPr>
          <w:jc w:val="center"/>
        </w:trPr>
        <w:tc>
          <w:tcPr>
            <w:tcW w:w="636" w:type="dxa"/>
          </w:tcPr>
          <w:p w:rsidR="009A18D5" w:rsidRPr="001D1944" w:rsidRDefault="009A18D5" w:rsidP="002D478C">
            <w:pPr>
              <w:rPr>
                <w:b/>
                <w:bCs/>
              </w:rPr>
            </w:pPr>
            <w:r w:rsidRPr="001D1944">
              <w:rPr>
                <w:b/>
              </w:rPr>
              <w:lastRenderedPageBreak/>
              <w:t>4.</w:t>
            </w:r>
          </w:p>
        </w:tc>
        <w:tc>
          <w:tcPr>
            <w:tcW w:w="3908" w:type="dxa"/>
          </w:tcPr>
          <w:p w:rsidR="009A18D5" w:rsidRPr="001D1944" w:rsidRDefault="009A18D5" w:rsidP="002D478C">
            <w:pPr>
              <w:rPr>
                <w:bCs/>
              </w:rPr>
            </w:pPr>
            <w:r w:rsidRPr="001D1944">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au fost impuse cerinţe  legate de stabilirea entităţilor interesate în acelaşi stat membru sau regiune ca şi autoritatea contractantă)</w:t>
            </w:r>
          </w:p>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5.</w:t>
            </w:r>
          </w:p>
        </w:tc>
        <w:tc>
          <w:tcPr>
            <w:tcW w:w="3908" w:type="dxa"/>
          </w:tcPr>
          <w:p w:rsidR="009A18D5" w:rsidRPr="001D1944" w:rsidRDefault="009A18D5" w:rsidP="002D478C">
            <w:pPr>
              <w:rPr>
                <w:bCs/>
              </w:rPr>
            </w:pPr>
            <w:r w:rsidRPr="001D1944">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6.</w:t>
            </w:r>
          </w:p>
        </w:tc>
        <w:tc>
          <w:tcPr>
            <w:tcW w:w="3908" w:type="dxa"/>
          </w:tcPr>
          <w:p w:rsidR="009A18D5" w:rsidRPr="001D1944" w:rsidRDefault="009A18D5" w:rsidP="002D478C">
            <w:pPr>
              <w:rPr>
                <w:bCs/>
              </w:rPr>
            </w:pPr>
            <w:r w:rsidRPr="001D1944">
              <w:t> Criteriile de atribuire utilizate pentru atribuirea contractelor de achizitie publica/acordurilor-cadru  au fost cel mai bun raport calitate-pret sau cel m</w:t>
            </w:r>
            <w:r>
              <w:t>ai bun raport calitate - cost.?</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raportat la art. 187 alin. (3) lit. c) si d) din legea 98/2016)</w:t>
            </w:r>
          </w:p>
        </w:tc>
      </w:tr>
      <w:tr w:rsidR="009A18D5" w:rsidRPr="001D1944" w:rsidTr="002D478C">
        <w:trPr>
          <w:jc w:val="center"/>
        </w:trPr>
        <w:tc>
          <w:tcPr>
            <w:tcW w:w="636" w:type="dxa"/>
          </w:tcPr>
          <w:p w:rsidR="009A18D5" w:rsidRPr="001D1944" w:rsidRDefault="009A18D5" w:rsidP="002D478C">
            <w:pPr>
              <w:rPr>
                <w:b/>
                <w:bCs/>
              </w:rPr>
            </w:pPr>
            <w:r w:rsidRPr="001D1944">
              <w:rPr>
                <w:b/>
              </w:rPr>
              <w:t>7</w:t>
            </w:r>
          </w:p>
        </w:tc>
        <w:tc>
          <w:tcPr>
            <w:tcW w:w="3908" w:type="dxa"/>
          </w:tcPr>
          <w:p w:rsidR="009A18D5" w:rsidRPr="001D1944" w:rsidRDefault="009A18D5" w:rsidP="002D478C">
            <w:pPr>
              <w:rPr>
                <w:bCs/>
              </w:rPr>
            </w:pPr>
            <w:r w:rsidRPr="001D1944">
              <w:t>În măsura în care au fost depuse contestaţii, contractul de achiziţie publică, a fost încheiat după comunicarea deciziei CNSC?</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rPr>
                <w:spacing w:val="-4"/>
              </w:rPr>
              <w:t xml:space="preserve">(se verifică dacă contractul de achiziţie </w:t>
            </w:r>
            <w:r w:rsidRPr="001D1944">
              <w:t>publică a fost încheiat cu respectarea prevederilor legale )</w:t>
            </w:r>
          </w:p>
        </w:tc>
      </w:tr>
      <w:tr w:rsidR="009A18D5" w:rsidRPr="001D1944" w:rsidTr="002D478C">
        <w:trPr>
          <w:jc w:val="center"/>
        </w:trPr>
        <w:tc>
          <w:tcPr>
            <w:tcW w:w="636" w:type="dxa"/>
          </w:tcPr>
          <w:p w:rsidR="009A18D5" w:rsidRPr="001D1944" w:rsidRDefault="009A18D5" w:rsidP="002D478C">
            <w:pPr>
              <w:rPr>
                <w:b/>
                <w:bCs/>
              </w:rPr>
            </w:pPr>
            <w:r w:rsidRPr="001D1944">
              <w:rPr>
                <w:b/>
              </w:rPr>
              <w:t>8.</w:t>
            </w:r>
          </w:p>
        </w:tc>
        <w:tc>
          <w:tcPr>
            <w:tcW w:w="3908" w:type="dxa"/>
          </w:tcPr>
          <w:p w:rsidR="009A18D5" w:rsidRPr="001D1944" w:rsidRDefault="009A18D5" w:rsidP="002D478C">
            <w:pPr>
              <w:rPr>
                <w:bCs/>
              </w:rPr>
            </w:pPr>
            <w:r w:rsidRPr="001D1944">
              <w:t xml:space="preserve">Pentru acele contracte a căror valoare estimată este egală sau mai mare decât cea prevăzută la art. 7 alin. (1) lit.c) din Legea 98/2016, a fost transmis spre </w:t>
            </w:r>
            <w:r>
              <w:t>publicare anunţul de atribuire?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 fost transmis spre publicare anunţul de atribuire în SEAP şi în JOUE)</w:t>
            </w:r>
          </w:p>
          <w:p w:rsidR="009A18D5" w:rsidRPr="001D1944" w:rsidRDefault="009A18D5" w:rsidP="002D478C">
            <w:pPr>
              <w:rPr>
                <w:bCs/>
              </w:rPr>
            </w:pPr>
          </w:p>
          <w:p w:rsidR="009A18D5" w:rsidRPr="001D1944" w:rsidRDefault="009A18D5" w:rsidP="002D478C">
            <w:pPr>
              <w:rPr>
                <w:bCs/>
                <w:u w:val="single"/>
              </w:rPr>
            </w:pPr>
            <w:r w:rsidRPr="001D1944">
              <w:rPr>
                <w:u w:val="single"/>
              </w:rPr>
              <w:lastRenderedPageBreak/>
              <w:t>Verificări pe site-uri:</w:t>
            </w:r>
          </w:p>
          <w:p w:rsidR="009A18D5" w:rsidRPr="001D1944" w:rsidRDefault="009A18D5" w:rsidP="002D478C">
            <w:pPr>
              <w:rPr>
                <w:bCs/>
              </w:rPr>
            </w:pPr>
            <w:hyperlink r:id="rId20" w:history="1">
              <w:r w:rsidRPr="006C198A">
                <w:rPr>
                  <w:color w:val="0000FF"/>
                  <w:u w:val="single"/>
                </w:rPr>
                <w:t>www.e-licitatie.ro</w:t>
              </w:r>
            </w:hyperlink>
            <w:r>
              <w:t>;</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
                <w:bCs/>
              </w:rPr>
            </w:pPr>
            <w:r w:rsidRPr="00F874E9">
              <w:rPr>
                <w:b/>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9.1</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9.2</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Notei observatorilor ANAP pe această temă.</w:t>
            </w:r>
          </w:p>
        </w:tc>
      </w:tr>
      <w:tr w:rsidR="009A18D5" w:rsidRPr="000160C3"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F874E9" w:rsidRDefault="009A18D5" w:rsidP="002D478C">
            <w:pPr>
              <w:rPr>
                <w:b/>
                <w:bCs/>
              </w:rPr>
            </w:pPr>
            <w:r w:rsidRPr="00F874E9">
              <w:rPr>
                <w:b/>
              </w:rPr>
              <w:t>9.3</w:t>
            </w:r>
          </w:p>
        </w:tc>
        <w:tc>
          <w:tcPr>
            <w:tcW w:w="3908"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r w:rsidRPr="00F874E9">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double" w:sz="4" w:space="0" w:color="auto"/>
              <w:right w:val="double" w:sz="4" w:space="0" w:color="auto"/>
            </w:tcBorders>
          </w:tcPr>
          <w:p w:rsidR="009A18D5" w:rsidRPr="00F874E9" w:rsidRDefault="009A18D5" w:rsidP="002D478C">
            <w:pPr>
              <w:rPr>
                <w:bCs/>
              </w:rPr>
            </w:pPr>
            <w:r w:rsidRPr="00F874E9">
              <w:t>Dacă observatorii ANAP au identificat un potenţial conflict de interese se verifică dacă autoritatea contractantă a implementat măsurile necesare pentru remedierea situaţiei.</w:t>
            </w:r>
          </w:p>
          <w:p w:rsidR="009A18D5" w:rsidRPr="00F874E9" w:rsidRDefault="009A18D5" w:rsidP="002D478C">
            <w:pPr>
              <w:rPr>
                <w:bCs/>
              </w:rPr>
            </w:pPr>
            <w:r w:rsidRPr="00F874E9">
              <w:t>Dacă măsurile nu s-au implementat se va întocmi o suspiciune cu  privire la conflictul de interese.</w:t>
            </w:r>
          </w:p>
        </w:tc>
      </w:tr>
    </w:tbl>
    <w:p w:rsidR="009A18D5" w:rsidRPr="001D1944" w:rsidRDefault="009A18D5" w:rsidP="009A18D5">
      <w:pPr>
        <w:ind w:left="720"/>
        <w:rPr>
          <w:bCs/>
        </w:rPr>
      </w:pPr>
    </w:p>
    <w:p w:rsidR="009A18D5" w:rsidRDefault="009A18D5" w:rsidP="009A18D5">
      <w:pPr>
        <w:rPr>
          <w:b/>
          <w:i/>
        </w:rPr>
      </w:pPr>
      <w:r w:rsidRPr="00643456">
        <w:rPr>
          <w:b/>
          <w:i/>
        </w:rPr>
        <w:t>Persoanele care efectuează verificarea trebuie să prezinte în completare elementele care au fost analizate în verificare pentru a răspunde la întrebări.</w:t>
      </w:r>
    </w:p>
    <w:p w:rsidR="009A18D5" w:rsidRDefault="009A18D5" w:rsidP="009A18D5">
      <w:pPr>
        <w:rPr>
          <w:b/>
          <w:i/>
        </w:rPr>
      </w:pPr>
    </w:p>
    <w:p w:rsidR="009A18D5" w:rsidRPr="00AE245A" w:rsidRDefault="009A18D5" w:rsidP="009A18D5">
      <w:pPr>
        <w:rPr>
          <w:b/>
        </w:rPr>
      </w:pPr>
      <w:r w:rsidRPr="00AE245A">
        <w:rPr>
          <w:b/>
        </w:rPr>
        <w:t>FACTORI DE RISC PENTRU SITUAŢII DE CONFLICT DE INTERESE/FRAUDĂ</w:t>
      </w:r>
    </w:p>
    <w:p w:rsidR="009A18D5" w:rsidRPr="0017041B" w:rsidRDefault="009A18D5" w:rsidP="009A18D5">
      <w:r>
        <w:rPr>
          <w:b/>
          <w:i/>
        </w:rPr>
        <w:t>A.</w:t>
      </w:r>
    </w:p>
    <w:p w:rsidR="009A18D5" w:rsidRPr="0017041B" w:rsidRDefault="009A18D5" w:rsidP="009A18D5">
      <w:pPr>
        <w:ind w:left="720"/>
      </w:pPr>
      <w:r>
        <w:rPr>
          <w:lang w:eastAsia="ro-RO"/>
        </w:rPr>
        <mc:AlternateContent>
          <mc:Choice Requires="wps">
            <w:drawing>
              <wp:anchor distT="0" distB="0" distL="114300" distR="114300" simplePos="0" relativeHeight="251708416" behindDoc="0" locked="0" layoutInCell="1" allowOverlap="1" wp14:anchorId="37017BBA" wp14:editId="4EF46377">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26" style="position:absolute;margin-left:22.8pt;margin-top:3pt;width:9pt;height: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17041B">
        <w:t>Definirea in cadrul Documentatiei de Atribuire a unor criterii de calificare si selectie restrictive/nerelevante +Participarea la procedura a unui singur ofertant;</w:t>
      </w:r>
    </w:p>
    <w:p w:rsidR="009A18D5" w:rsidRPr="0017041B" w:rsidRDefault="009A18D5" w:rsidP="009A18D5">
      <w:pPr>
        <w:ind w:left="720"/>
      </w:pPr>
      <w:r>
        <w:rPr>
          <w:lang w:eastAsia="ro-RO"/>
        </w:rPr>
        <mc:AlternateContent>
          <mc:Choice Requires="wps">
            <w:drawing>
              <wp:anchor distT="0" distB="0" distL="114300" distR="114300" simplePos="0" relativeHeight="251709440" behindDoc="0" locked="0" layoutInCell="1" allowOverlap="1" wp14:anchorId="10989E5B" wp14:editId="49FFBF88">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26" style="position:absolute;margin-left:22.8pt;margin-top:2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17041B">
        <w:t>Definirea in cadrul Documentatiei de Atribuire a unor criterii de calificare si selectie restrictive/nerelevante +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lang w:eastAsia="ro-RO"/>
        </w:rPr>
        <mc:AlternateContent>
          <mc:Choice Requires="wps">
            <w:drawing>
              <wp:anchor distT="0" distB="0" distL="114300" distR="114300" simplePos="0" relativeHeight="251710464" behindDoc="0" locked="0" layoutInCell="1" allowOverlap="1" wp14:anchorId="7363A044" wp14:editId="5008451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26" style="position:absolute;margin-left:22.8pt;margin-top:3.65pt;width:9pt;height: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17041B">
        <w:t>Modificarea continutului Documentatiei de Atribuire fara prelungirea termenului limita de depunere a ofertelor + Participarea la procedura a unui singur ofertant;</w:t>
      </w:r>
    </w:p>
    <w:p w:rsidR="009A18D5" w:rsidRDefault="009A18D5" w:rsidP="009A18D5">
      <w:pPr>
        <w:ind w:left="720"/>
      </w:pPr>
      <w:r>
        <w:rPr>
          <w:lang w:eastAsia="ro-RO"/>
        </w:rPr>
        <mc:AlternateContent>
          <mc:Choice Requires="wps">
            <w:drawing>
              <wp:anchor distT="0" distB="0" distL="114300" distR="114300" simplePos="0" relativeHeight="251711488" behindDoc="0" locked="0" layoutInCell="1" allowOverlap="1" wp14:anchorId="684E7A76" wp14:editId="25BCE02E">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8" o:spid="_x0000_s1026" style="position:absolute;margin-left:22.8pt;margin-top:2.3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17041B">
        <w:t>Modificarea continutului Documentatiei de Atribuire fara prelungirea termenului limita de depunere a ofertelor+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lang w:eastAsia="ro-RO"/>
        </w:rPr>
        <mc:AlternateContent>
          <mc:Choice Requires="wps">
            <w:drawing>
              <wp:anchor distT="0" distB="0" distL="114300" distR="114300" simplePos="0" relativeHeight="251717632" behindDoc="0" locked="0" layoutInCell="1" allowOverlap="1" wp14:anchorId="59F0F9FC" wp14:editId="0CB31802">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26" style="position:absolute;margin-left:23.55pt;margin-top:3.55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t xml:space="preserve">Modificarea informatiilor cuprinse in Anuntul de Participare prin clarificari si nu prin erata, </w:t>
      </w:r>
      <w:r w:rsidRPr="0017041B">
        <w:t>fara prelungirea termenului limita de depunere a ofertelor + Participarea la procedura a unui singur ofertant;</w:t>
      </w:r>
    </w:p>
    <w:p w:rsidR="009A18D5" w:rsidRDefault="009A18D5" w:rsidP="009A18D5">
      <w:pPr>
        <w:ind w:left="720"/>
      </w:pPr>
      <w:r>
        <w:t>Modificarea informatiilor cuprinse in Anuntul de Participare prin clarificari si nu prin erata</w:t>
      </w:r>
      <w:r>
        <w:rPr>
          <w:lang w:eastAsia="ro-RO"/>
        </w:rPr>
        <mc:AlternateContent>
          <mc:Choice Requires="wps">
            <w:drawing>
              <wp:anchor distT="0" distB="0" distL="114300" distR="114300" simplePos="0" relativeHeight="251718656" behindDoc="0" locked="0" layoutInCell="1" allowOverlap="1" wp14:anchorId="4DACC7F0" wp14:editId="787F1967">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26" style="position:absolute;margin-left:23.55pt;margin-top:2.8pt;width:9pt;height:7.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t xml:space="preserve">, </w:t>
      </w:r>
      <w:r w:rsidRPr="0017041B">
        <w:t>fara prelungirea termenului limita de depunere a ofertelor+ Eliminarea ca inacceptabile a tuturor ofertelor mai mici decat oferta castigatoare</w:t>
      </w:r>
      <w:r>
        <w:t xml:space="preserve"> (pret+costuri de operare, dupa caz)</w:t>
      </w:r>
      <w:r w:rsidRPr="0017041B">
        <w:t>;</w:t>
      </w:r>
    </w:p>
    <w:p w:rsidR="009A18D5" w:rsidRPr="00B417DF" w:rsidRDefault="009A18D5" w:rsidP="009A18D5">
      <w:pPr>
        <w:rPr>
          <w:b/>
          <w:i/>
        </w:rPr>
      </w:pPr>
      <w:r w:rsidRPr="00B417DF">
        <w:rPr>
          <w:b/>
          <w:i/>
        </w:rPr>
        <w:t>B.</w:t>
      </w:r>
      <w:bookmarkStart w:id="0" w:name="_GoBack"/>
      <w:bookmarkEnd w:id="0"/>
    </w:p>
    <w:p w:rsidR="009A18D5" w:rsidRPr="0017041B" w:rsidRDefault="009A18D5" w:rsidP="009A18D5">
      <w:pPr>
        <w:ind w:left="720"/>
      </w:pPr>
      <w:r>
        <w:rPr>
          <w:lang w:eastAsia="ro-RO"/>
        </w:rPr>
        <mc:AlternateContent>
          <mc:Choice Requires="wps">
            <w:drawing>
              <wp:anchor distT="0" distB="0" distL="114300" distR="114300" simplePos="0" relativeHeight="251712512" behindDoc="0" locked="0" layoutInCell="1" allowOverlap="1" wp14:anchorId="3EFE6EBE" wp14:editId="41EB3F46">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26" style="position:absolute;margin-left:22.8pt;margin-top:2.9pt;width:9pt;height:7.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17041B">
        <w:t>Neindeplinirea criteriilor de calificare si selectie de catre ofertantul castigator</w:t>
      </w:r>
    </w:p>
    <w:p w:rsidR="009A18D5" w:rsidRPr="00B417DF" w:rsidRDefault="009A18D5" w:rsidP="009A18D5">
      <w:pPr>
        <w:rPr>
          <w:b/>
          <w:i/>
        </w:rPr>
      </w:pPr>
      <w:r w:rsidRPr="00B417DF">
        <w:rPr>
          <w:b/>
          <w:i/>
        </w:rPr>
        <w:t xml:space="preserve">C. </w:t>
      </w:r>
    </w:p>
    <w:p w:rsidR="009A18D5" w:rsidRDefault="009A18D5" w:rsidP="009A18D5">
      <w:pPr>
        <w:ind w:left="720"/>
      </w:pPr>
      <w:r w:rsidRPr="009363B5">
        <w:rPr>
          <w:b/>
          <w:i/>
          <w:lang w:eastAsia="ro-RO"/>
        </w:rPr>
        <mc:AlternateContent>
          <mc:Choice Requires="wps">
            <w:drawing>
              <wp:anchor distT="0" distB="0" distL="114300" distR="114300" simplePos="0" relativeHeight="251713536" behindDoc="0" locked="0" layoutInCell="1" allowOverlap="1" wp14:anchorId="78E72882" wp14:editId="5709F963">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2" o:spid="_x0000_s1026" style="position:absolute;margin-left:22.8pt;margin-top:4.2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17041B">
        <w:t>Aplicarea incorecta a criteriilor de calificare si selectie/factorilor de evaluare + Eliminarea nejustificata a ofertelor cu pretul mai scazut decat acela al ofertei castigatoare</w:t>
      </w:r>
      <w:r>
        <w:t xml:space="preserve"> (pret+costuri de operare, dupa caz)</w:t>
      </w:r>
      <w:r w:rsidRPr="0017041B">
        <w:t>+Incalcarea principiilor tratamentului egal si nediscriminarii prin solicitarea de clarificari in mod preferential</w:t>
      </w:r>
    </w:p>
    <w:p w:rsidR="009A18D5" w:rsidRPr="00FA5A11" w:rsidRDefault="009A18D5" w:rsidP="009A18D5">
      <w:pPr>
        <w:ind w:left="720"/>
      </w:pPr>
      <w:r>
        <w:rPr>
          <w:lang w:eastAsia="ro-RO"/>
        </w:rPr>
        <mc:AlternateContent>
          <mc:Choice Requires="wps">
            <w:drawing>
              <wp:anchor distT="0" distB="0" distL="114300" distR="114300" simplePos="0" relativeHeight="251715584" behindDoc="0" locked="0" layoutInCell="1" allowOverlap="1" wp14:anchorId="34B1360A" wp14:editId="0D72E6C4">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3" o:spid="_x0000_s1026" style="position:absolute;margin-left:23.55pt;margin-top:3.15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FA5A11">
        <w:t>Definirea in cadrul Documentatiei de Atribuire a unor criterii de calificare si selectie insuficient detaliate + Solicitarea de clarificări în mod inegal/diferit ofertan</w:t>
      </w:r>
      <w:r w:rsidRPr="00FA5A11">
        <w:rPr>
          <w:rFonts w:ascii="Cambria Math" w:hAnsi="Cambria Math" w:cs="Cambria Math"/>
        </w:rPr>
        <w:t>ț</w:t>
      </w:r>
      <w:r w:rsidRPr="00FA5A11">
        <w:t xml:space="preserve">ilor </w:t>
      </w:r>
    </w:p>
    <w:p w:rsidR="009A18D5" w:rsidRPr="0017041B" w:rsidRDefault="009A18D5" w:rsidP="009A18D5">
      <w:pPr>
        <w:ind w:left="720"/>
      </w:pPr>
    </w:p>
    <w:p w:rsidR="009A18D5" w:rsidRPr="00B417DF" w:rsidRDefault="009A18D5" w:rsidP="009A18D5">
      <w:pPr>
        <w:rPr>
          <w:i/>
        </w:rPr>
      </w:pPr>
      <w:r w:rsidRPr="00B417DF">
        <w:rPr>
          <w:b/>
          <w:i/>
        </w:rPr>
        <w:t>D</w:t>
      </w:r>
      <w:r w:rsidRPr="00B417DF">
        <w:rPr>
          <w:i/>
        </w:rPr>
        <w:t xml:space="preserve">. </w:t>
      </w:r>
    </w:p>
    <w:p w:rsidR="009A18D5" w:rsidRPr="00AE0070" w:rsidRDefault="009A18D5" w:rsidP="009A18D5">
      <w:pPr>
        <w:ind w:left="720"/>
      </w:pPr>
      <w:r>
        <w:rPr>
          <w:lang w:eastAsia="ro-RO"/>
        </w:rPr>
        <mc:AlternateContent>
          <mc:Choice Requires="wps">
            <w:drawing>
              <wp:anchor distT="0" distB="0" distL="114300" distR="114300" simplePos="0" relativeHeight="251716608" behindDoc="0" locked="0" layoutInCell="1" allowOverlap="1" wp14:anchorId="0C0BAB79" wp14:editId="36BDF243">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26" style="position:absolute;margin-left:23.55pt;margin-top:2.5pt;width:9pt;height:7.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AE0070">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Default="009A18D5" w:rsidP="009A18D5">
      <w:r>
        <w:rPr>
          <w:b/>
          <w:i/>
        </w:rPr>
        <w:t>E.</w:t>
      </w:r>
    </w:p>
    <w:p w:rsidR="009A18D5" w:rsidRPr="00995921" w:rsidRDefault="009A18D5" w:rsidP="009A18D5">
      <w:pPr>
        <w:ind w:left="720" w:hanging="720"/>
      </w:pPr>
      <w:r>
        <w:rPr>
          <w:lang w:eastAsia="ro-RO"/>
        </w:rPr>
        <mc:AlternateContent>
          <mc:Choice Requires="wps">
            <w:drawing>
              <wp:anchor distT="0" distB="0" distL="114300" distR="114300" simplePos="0" relativeHeight="251714560" behindDoc="0" locked="0" layoutInCell="1" allowOverlap="1" wp14:anchorId="3003BBBF" wp14:editId="1A466C33">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5" o:spid="_x0000_s1026" style="position:absolute;margin-left:23.55pt;margin-top:2.75pt;width:9pt;height:7.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Pr>
          <w:b/>
          <w:i/>
        </w:rPr>
        <w:t xml:space="preserve">            </w:t>
      </w:r>
      <w:r w:rsidRPr="00995921">
        <w:t xml:space="preserve">Declaratia de confidenţialitate şi impartialitate a factorilor interesati prevăzuţi la punctul </w:t>
      </w:r>
      <w:r>
        <w:t>9</w:t>
      </w:r>
      <w:r w:rsidRPr="00995921">
        <w:t xml:space="preserve">.1 nu există în dosarul achiziţiei şi în urma solicitărilor nu poate fi obţinută.  </w:t>
      </w:r>
    </w:p>
    <w:p w:rsidR="009A18D5" w:rsidRPr="00995921" w:rsidRDefault="009A18D5" w:rsidP="009A18D5">
      <w:pPr>
        <w:ind w:left="720"/>
        <w:rPr>
          <w:b/>
        </w:rPr>
      </w:pPr>
    </w:p>
    <w:p w:rsidR="009A18D5" w:rsidRDefault="009A18D5" w:rsidP="009A18D5">
      <w:pPr>
        <w:rPr>
          <w:b/>
          <w:i/>
        </w:rPr>
      </w:pPr>
      <w:r w:rsidRPr="0017041B">
        <w:rPr>
          <w:b/>
          <w:i/>
        </w:rPr>
        <w:t xml:space="preserve">NOTA: In </w:t>
      </w:r>
      <w:r>
        <w:rPr>
          <w:b/>
          <w:i/>
        </w:rPr>
        <w:t>cazul in care</w:t>
      </w:r>
      <w:r w:rsidRPr="0017041B">
        <w:rPr>
          <w:b/>
          <w:i/>
        </w:rPr>
        <w:t xml:space="preserve"> in urma verificarilor </w:t>
      </w:r>
      <w:r>
        <w:rPr>
          <w:b/>
          <w:i/>
        </w:rPr>
        <w:t xml:space="preserve">se identifica unul dintre factorii de risc din categoriile descrise mai sus se vor demara procedura de verificare a existentei </w:t>
      </w:r>
      <w:r w:rsidRPr="0017041B">
        <w:rPr>
          <w:b/>
          <w:i/>
        </w:rPr>
        <w:t>indicatorilor de frauda</w:t>
      </w:r>
      <w:r>
        <w:rPr>
          <w:b/>
          <w:i/>
        </w:rPr>
        <w:t xml:space="preserve"> </w:t>
      </w:r>
    </w:p>
    <w:p w:rsidR="009A18D5" w:rsidRDefault="009A18D5" w:rsidP="009A18D5">
      <w:pPr>
        <w:rPr>
          <w:b/>
          <w:i/>
        </w:rPr>
      </w:pPr>
    </w:p>
    <w:p w:rsidR="009A18D5" w:rsidRPr="00FA5A11" w:rsidRDefault="009A18D5" w:rsidP="009A18D5">
      <w:pPr>
        <w:rPr>
          <w:b/>
          <w:i/>
        </w:rPr>
      </w:pPr>
      <w:r>
        <w:rPr>
          <w:b/>
          <w:i/>
        </w:rPr>
        <w:t>F</w:t>
      </w:r>
      <w:r w:rsidRPr="00FA5A11">
        <w:rPr>
          <w:b/>
          <w:i/>
        </w:rPr>
        <w:t>actorii de risc descrişi mai sus se vor completa de fiecare dată când, prin rapoartele de audit ale CE/Autorităţii de Audit, vor fi identificate şi alte situaţii din care au rezultat noi factori de risc.</w:t>
      </w:r>
    </w:p>
    <w:p w:rsidR="009A18D5" w:rsidRPr="002F508B" w:rsidRDefault="009A18D5" w:rsidP="009A18D5">
      <w:pPr>
        <w:rPr>
          <w:b/>
        </w:rPr>
      </w:pPr>
    </w:p>
    <w:p w:rsidR="009A18D5" w:rsidRPr="002F508B" w:rsidRDefault="009A18D5" w:rsidP="009A18D5">
      <w:pPr>
        <w:rPr>
          <w:b/>
        </w:rPr>
      </w:pPr>
      <w:r w:rsidRPr="002F508B">
        <w:rPr>
          <w:b/>
        </w:rPr>
        <w:t>OBSERVAŢII</w:t>
      </w:r>
    </w:p>
    <w:p w:rsidR="009A18D5" w:rsidRPr="002F508B" w:rsidRDefault="009A18D5" w:rsidP="009A18D5">
      <w:pPr>
        <w:rPr>
          <w:b/>
        </w:rPr>
      </w:pPr>
    </w:p>
    <w:p w:rsidR="009A18D5" w:rsidRPr="002F508B" w:rsidRDefault="009A18D5" w:rsidP="009A18D5">
      <w:pPr>
        <w:rPr>
          <w:b/>
        </w:rPr>
      </w:pPr>
      <w:r w:rsidRPr="002F508B">
        <w:rPr>
          <w:b/>
        </w:rPr>
        <w:t xml:space="preserve">1. Prevederi ale legislaţiei privind achiziţiile publice încălcate : (se enumeră articolele din </w:t>
      </w:r>
      <w:r>
        <w:rPr>
          <w:rFonts w:ascii="Trebuchet MS" w:hAnsi="Trebuchet MS"/>
          <w:b/>
        </w:rPr>
        <w:t>Legea nr. 98/2016, HG 395/2016</w:t>
      </w:r>
      <w:r w:rsidRPr="002F508B">
        <w:rPr>
          <w:b/>
        </w:rPr>
        <w:t xml:space="preserve">) </w:t>
      </w:r>
    </w:p>
    <w:p w:rsidR="009A18D5" w:rsidRPr="002F508B" w:rsidRDefault="009A18D5" w:rsidP="009A18D5">
      <w:pPr>
        <w:rPr>
          <w:b/>
        </w:rPr>
      </w:pPr>
      <w:r w:rsidRPr="002F508B">
        <w:rPr>
          <w:b/>
        </w:rPr>
        <w:t>2. Modalitatea de încălcare a prevederilor legislative menţionate : (descrierea pe larg)</w:t>
      </w:r>
    </w:p>
    <w:p w:rsidR="009A18D5" w:rsidRPr="002F508B" w:rsidRDefault="009A18D5" w:rsidP="009A18D5">
      <w:pPr>
        <w:rPr>
          <w:b/>
        </w:rPr>
      </w:pPr>
      <w:r w:rsidRPr="002F508B">
        <w:rPr>
          <w:b/>
        </w:rPr>
        <w:t xml:space="preserve">3. Încadrarea în prevederile OUG 66/2011: (încadrarea în anexa la OUG 66/2011 şi stabilirea reducerii procentuale) </w:t>
      </w: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r w:rsidRPr="002F508B">
        <w:rPr>
          <w:b/>
          <w:i/>
        </w:rPr>
        <w:t>(Se completează după caz)</w:t>
      </w:r>
    </w:p>
    <w:p w:rsidR="009A18D5" w:rsidRPr="002F508B" w:rsidRDefault="009A18D5" w:rsidP="009A18D5">
      <w:pPr>
        <w:rPr>
          <w:b/>
          <w:i/>
        </w:rPr>
      </w:pPr>
      <w:r w:rsidRPr="002F508B">
        <w:rPr>
          <w:b/>
          <w:i/>
        </w:rPr>
        <w:t xml:space="preserve">Persoana care a completat checklist-ul din partea </w:t>
      </w:r>
      <w:r>
        <w:rPr>
          <w:b/>
          <w:i/>
        </w:rPr>
        <w:t>OI</w:t>
      </w:r>
      <w:r w:rsidRPr="002F508B">
        <w:rPr>
          <w:b/>
          <w:i/>
        </w:rPr>
        <w:t xml:space="preserve">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2F508B" w:rsidRDefault="009A18D5" w:rsidP="009A18D5">
      <w:pPr>
        <w:rPr>
          <w:b/>
          <w:i/>
        </w:rPr>
      </w:pPr>
      <w:r w:rsidRPr="002F508B">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B713B6" w:rsidRDefault="009A18D5" w:rsidP="009A18D5">
      <w:pPr>
        <w:rPr>
          <w:b/>
          <w:i/>
        </w:rPr>
      </w:pPr>
    </w:p>
    <w:p w:rsidR="009A18D5" w:rsidRPr="00B713B6" w:rsidRDefault="009A18D5" w:rsidP="009A18D5">
      <w:pPr>
        <w:rPr>
          <w:b/>
          <w:i/>
        </w:rPr>
      </w:pPr>
    </w:p>
    <w:p w:rsidR="009A18D5" w:rsidRDefault="009A18D5" w:rsidP="009A18D5"/>
    <w:p w:rsidR="009A18D5" w:rsidRDefault="009A18D5" w:rsidP="009A18D5"/>
    <w:p w:rsidR="009A18D5" w:rsidRDefault="009A18D5" w:rsidP="00843B9E">
      <w:pPr>
        <w:spacing w:line="240" w:lineRule="auto"/>
      </w:pPr>
    </w:p>
    <w:p w:rsidR="009A18D5" w:rsidRPr="00514E32" w:rsidRDefault="009A18D5" w:rsidP="00843B9E">
      <w:pPr>
        <w:spacing w:line="240" w:lineRule="auto"/>
      </w:pPr>
    </w:p>
    <w:p w:rsidR="00843B9E" w:rsidRDefault="0030618F" w:rsidP="009440C3">
      <w:pPr>
        <w:rPr>
          <w:b/>
        </w:rPr>
      </w:pPr>
      <w:r>
        <w:rPr>
          <w:b/>
        </w:rPr>
        <w:lastRenderedPageBreak/>
        <w:t xml:space="preserve">ANEXA 1 </w:t>
      </w:r>
    </w:p>
    <w:p w:rsidR="0030618F" w:rsidRPr="00E70401" w:rsidRDefault="0030618F" w:rsidP="0030618F">
      <w:pPr>
        <w:spacing w:after="0" w:line="360" w:lineRule="auto"/>
        <w:jc w:val="both"/>
        <w:rPr>
          <w:rFonts w:ascii="Arial" w:hAnsi="Arial" w:cs="Arial"/>
        </w:rPr>
      </w:pPr>
      <w:r w:rsidRPr="00E70401">
        <w:rPr>
          <w:rFonts w:ascii="Arial" w:hAnsi="Arial" w:cs="Arial"/>
        </w:rPr>
        <w:t xml:space="preserve">Dosarul achiziţiei trebuie să cuprindă documentele întocmite/primite de autoritatea contractantă în cadrul procedurii de atribuire, potrivit legislaţiei în vigoare, în baza căreia a fost derulată procedura de achiziţie. </w:t>
      </w:r>
    </w:p>
    <w:p w:rsidR="0030618F" w:rsidRPr="00E70401" w:rsidRDefault="0030618F" w:rsidP="0030618F">
      <w:pPr>
        <w:spacing w:line="360" w:lineRule="auto"/>
        <w:jc w:val="both"/>
        <w:rPr>
          <w:rFonts w:ascii="Arial" w:hAnsi="Arial" w:cs="Arial"/>
        </w:rPr>
      </w:pPr>
      <w:r w:rsidRPr="00E70401">
        <w:rPr>
          <w:rFonts w:ascii="Arial" w:hAnsi="Arial" w:cs="Arial"/>
        </w:rPr>
        <w:t xml:space="preserve">Dosarul va avea paginile numerotate şi va cuprinde un opis al documentelor. Opisarea se va face, potrivit OUG nr. 34/2006 (art. 213), HG nr. 395/2016 (art. 148), după caz.  </w:t>
      </w:r>
    </w:p>
    <w:p w:rsidR="0030618F" w:rsidRPr="00E70401" w:rsidRDefault="0030618F" w:rsidP="0030618F">
      <w:pPr>
        <w:spacing w:before="240" w:line="360" w:lineRule="auto"/>
        <w:jc w:val="both"/>
        <w:rPr>
          <w:rFonts w:ascii="Arial" w:hAnsi="Arial" w:cs="Arial"/>
          <w:bCs/>
        </w:rPr>
      </w:pPr>
      <w:r w:rsidRPr="00E70401">
        <w:rPr>
          <w:rFonts w:ascii="Arial" w:hAnsi="Arial" w:cs="Arial"/>
          <w:bCs/>
        </w:rPr>
        <w:t xml:space="preserve">În funcţie de tipul procedurii achiziţiei, dosarul de achiziţie va cuprinde minim documentele menţionate la punctele următoare: </w:t>
      </w:r>
    </w:p>
    <w:p w:rsidR="0030618F" w:rsidRPr="00E70401" w:rsidRDefault="0030618F" w:rsidP="0030618F">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opis cu documentele dosarului;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nota privind determinarea valorii estimate;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programul achizitiilor publice din contractul de finanţare şi programul anual al achiziţiilor publice;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procedurii de atribuire, în cazul în care procedura aplicată a fost alta decât licitaţia deschisă sau licitaţia restrânsă;</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criteriului de atribuire;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cerintele de calificare si selectie;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accelerarea procedurii de atribuire,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 de intenţie şi dovada transmiterii acestuia spre publicare în SEAP şi JOUE,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în cazul contractelor de publicitate media, dovada publicării anunţului în sistemul informatic de utilitate publică, conform art. 58 alin (1) din OUG 34/2006;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notificări ANAP şi noile anunţuri transmise după remeierea erorilor;</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fişa de date a achiziţiei;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lastRenderedPageBreak/>
        <w:t>caiet de sarcini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formulare şi modele;</w:t>
      </w:r>
    </w:p>
    <w:p w:rsidR="00DC3FD7" w:rsidRPr="000673A1" w:rsidRDefault="00DC3FD7" w:rsidP="00DC3FD7">
      <w:pPr>
        <w:numPr>
          <w:ilvl w:val="0"/>
          <w:numId w:val="9"/>
        </w:numPr>
        <w:spacing w:after="0" w:line="360" w:lineRule="auto"/>
        <w:jc w:val="both"/>
        <w:rPr>
          <w:rFonts w:ascii="Arial" w:hAnsi="Arial" w:cs="Arial"/>
          <w:bCs/>
        </w:rPr>
      </w:pPr>
      <w:r w:rsidRPr="00E70401">
        <w:rPr>
          <w:rFonts w:ascii="Arial" w:hAnsi="Arial" w:cs="Arial"/>
          <w:bCs/>
        </w:rPr>
        <w:t xml:space="preserve">notificare </w:t>
      </w:r>
      <w:r w:rsidRPr="000673A1">
        <w:rPr>
          <w:rFonts w:ascii="Arial" w:hAnsi="Arial" w:cs="Arial"/>
          <w:bCs/>
        </w:rPr>
        <w:t>UCVAP/ANAP, dacă este cazul;</w:t>
      </w:r>
    </w:p>
    <w:p w:rsidR="00DC3FD7" w:rsidRPr="00E70401" w:rsidRDefault="00DC3FD7" w:rsidP="00DC3FD7">
      <w:pPr>
        <w:numPr>
          <w:ilvl w:val="0"/>
          <w:numId w:val="9"/>
        </w:numPr>
        <w:spacing w:after="0" w:line="360" w:lineRule="auto"/>
        <w:jc w:val="both"/>
        <w:rPr>
          <w:rFonts w:ascii="Arial" w:hAnsi="Arial" w:cs="Arial"/>
          <w:bCs/>
        </w:rPr>
      </w:pPr>
      <w:r w:rsidRPr="000673A1">
        <w:rPr>
          <w:rFonts w:ascii="Arial" w:hAnsi="Arial" w:cs="Arial"/>
          <w:bCs/>
        </w:rPr>
        <w:t>decizia de verificare de la UCVAP</w:t>
      </w:r>
      <w:r>
        <w:rPr>
          <w:rFonts w:ascii="Arial" w:hAnsi="Arial" w:cs="Arial"/>
          <w:bCs/>
        </w:rPr>
        <w:t>/ANAP</w:t>
      </w:r>
      <w:r w:rsidRPr="00E70401">
        <w:rPr>
          <w:rFonts w:ascii="Arial" w:hAnsi="Arial" w:cs="Arial"/>
          <w:bCs/>
        </w:rPr>
        <w:t>, dacă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solicitarile de clarificari la documentatia de atribuire primite si raspunsurile transmise de autoritatea contractantă (în ordine cronologică);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erate la anunţul de participare, dacă este cazul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privind fişa de date a achiziţiei şi Decizia CNSC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decizia de numire a Comisiei de evaluare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declaraţiile de confidenţialitate şi imparţialitate ale preşedintelui şi membrilor comisiei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procesul-verbal al şedinţei de deschidere a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transmiterii procesului verbal de deschidere către ofertanţi / candidaţi;</w:t>
      </w:r>
    </w:p>
    <w:p w:rsidR="0030618F" w:rsidRDefault="00DC3FD7" w:rsidP="00DC3FD7">
      <w:pPr>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procese verbale intermediare de evaluare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procedurii de atribuire;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comunicărilor privind rezultatul procedurii;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la procedura de atribuire- Decizia CNSC – Decizia/Hotărârea definitivă a Curţii de Apel/Tribunalului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dacă este cazul reluarea procesului de evaluare şi raportul final al procedurii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anunţul de atribuire şi dovada transmiterii acestuia spre publicare;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note intermediare, avize consultative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de activitate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depunerii şi înregistrării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formularele de ofertă necâştigătoare;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oferta câştigătoare completă împreună cu documentele de calificare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contractul de achiziţie publică semnat, inclusiv anexele la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lastRenderedPageBreak/>
        <w:t>dovada constituirii garanţiei de bună execuţie, sau după caz, dovada deschiderii contului de garanţie de bună execuţie şi a virării sumei minime impuse prin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acte adiţionale încheiate în perioada scursă până la transmiterea dosarului achiziţiei la OI însoţite de documentele justificative aferente încheierii acestora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rapoartele de specialitate întocmite de experţii cooptaţi.</w:t>
      </w:r>
    </w:p>
    <w:p w:rsidR="00DC3FD7" w:rsidRPr="00E70401" w:rsidRDefault="00DC3FD7" w:rsidP="00DC3FD7">
      <w:pPr>
        <w:spacing w:line="360" w:lineRule="auto"/>
        <w:jc w:val="both"/>
        <w:rPr>
          <w:rFonts w:ascii="Arial" w:hAnsi="Arial" w:cs="Arial"/>
          <w:bCs/>
        </w:rPr>
      </w:pPr>
      <w:r w:rsidRPr="00E70401">
        <w:rPr>
          <w:rFonts w:ascii="Arial" w:hAnsi="Arial" w:cs="Arial"/>
          <w:bCs/>
        </w:rPr>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 adresă privind depunerea dosarului achiziţiei - Anexa 4.5.1.1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 opis cu documentele dosarului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 programul achizitiilor publice din contractul de finanţare, in vigoare la momentul procedurii</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4. strategia de contractare;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5. anunţul de intenţie şi dovada transmiterii acestuia spre publicare,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6. anunţul de participare (anunţul simplificat)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7. erata,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8. documentaţia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9. documentația de concurs,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10.decizia/dispoziţia/ordinul de numire a comisiei de evaluare şi, după caz, a experţilor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11.declarațiile de confidențialitate și imparțialitate;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12.procesul-verbal al şedinţei de deschidere a ofertelor,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13.formularele de ofertă depuse în cadrul procedurii de atribuire;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14.DUAE și documentele de calificare, atunci când acestea au fost solicitate;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15.solicitările de clarificări, precum şi clarificările transmise/primite de autoritatea contractantă;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16.raportul intermediar privind selecția candidaților,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lastRenderedPageBreak/>
        <w:t>17.procesele–verbale de evaluare, negociere, dialog,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18.raportul procedurii de atribuire, precum şi anexele la acesta;</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19.dovada comunicărilor privind rezultatul procedurii;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20.contractul de achiziţie publică/acordul-cadru, semnate, și, după caz, actele adiționale însoţite de documentele justificative aferente încheierii acestora;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21.dacă este cazul, contractele atribuite în temeiul unui acord-cadru;</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22.anunţul de atribuire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23.dacă este cazul, notificările prealabile şi măsurile luate, contestaţiile formulate în cadrul procedurii de atribuire, însoţite de deciziile motivate pronunţate de Consiliul Naţional de Soluţionare a Contestaţiilor;</w:t>
      </w:r>
    </w:p>
    <w:p w:rsidR="00DC3FD7" w:rsidRPr="00E70401" w:rsidRDefault="00DC3FD7" w:rsidP="00DC3FD7">
      <w:pPr>
        <w:spacing w:after="0" w:line="360" w:lineRule="auto"/>
        <w:jc w:val="both"/>
        <w:rPr>
          <w:rFonts w:ascii="Arial" w:hAnsi="Arial" w:cs="Arial"/>
          <w:bCs/>
        </w:rPr>
      </w:pPr>
      <w:r w:rsidRPr="00E70401">
        <w:rPr>
          <w:rFonts w:ascii="Arial" w:hAnsi="Arial" w:cs="Arial"/>
          <w:bCs/>
        </w:rPr>
        <w:t>24.hotărâri ale instanțelor de judecată referitoare la procedura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25.documentul constatator care conţine informaţii referitoare la îndeplinirea obligaţiilor contractuale de către contractant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26.dacă este cazul, decizia de anulare a procedurii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27.notificare ANAP, decizia de verificare ANAP, note intermediare ANAP, avize consultative ANAP</w:t>
      </w:r>
    </w:p>
    <w:p w:rsidR="00DC3FD7" w:rsidRPr="00E70401" w:rsidRDefault="00DC3FD7" w:rsidP="00DC3FD7">
      <w:pPr>
        <w:spacing w:after="0" w:line="360" w:lineRule="auto"/>
        <w:jc w:val="both"/>
        <w:rPr>
          <w:rFonts w:ascii="Arial" w:hAnsi="Arial" w:cs="Arial"/>
          <w:bCs/>
        </w:rPr>
      </w:pPr>
      <w:r w:rsidRPr="00E70401">
        <w:rPr>
          <w:rFonts w:ascii="Arial" w:hAnsi="Arial" w:cs="Arial"/>
          <w:bCs/>
        </w:rPr>
        <w:t>28. dovada constituirii garanţiei de bună execuţie, sau după caz, dovada deschiderii contului de garanţie de bună execuţie şi a virării sumei minime impuse prin contract</w:t>
      </w:r>
    </w:p>
    <w:p w:rsidR="00DC3FD7" w:rsidRPr="00E70401" w:rsidRDefault="00DC3FD7" w:rsidP="00DC3FD7">
      <w:pPr>
        <w:spacing w:after="0" w:line="360" w:lineRule="auto"/>
        <w:jc w:val="both"/>
        <w:rPr>
          <w:rFonts w:ascii="Arial" w:hAnsi="Arial" w:cs="Arial"/>
          <w:bCs/>
        </w:rPr>
      </w:pPr>
      <w:r w:rsidRPr="00E70401">
        <w:rPr>
          <w:rFonts w:ascii="Arial" w:hAnsi="Arial" w:cs="Arial"/>
          <w:bCs/>
        </w:rPr>
        <w:t>29. rapoartele de specialitate întocmite de experţii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30. în cazul contractelor de publicitate media:</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participare pe platforma electronică utilizată pentru realizarea achiziţiei, la o adresă dedicată, precum şi pe pagina proprie de internet, însoţit de justificarea oportunităţii achiziţiei</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atribuire pe platforma electronică utilizată pentru realizarea achiziţiei, la o adresă dedicată, precum şi pe pagina proprie de internet</w:t>
      </w:r>
    </w:p>
    <w:p w:rsidR="00DC3FD7"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raportului de evaluare a impactului achiziţiei serviciilor de publicitate respective pe platforma electronică utilizată pentru realizarea</w:t>
      </w:r>
      <w:r>
        <w:rPr>
          <w:rFonts w:ascii="Arial" w:hAnsi="Arial" w:cs="Arial"/>
          <w:bCs/>
        </w:rPr>
        <w:t xml:space="preserve"> achiziţiei</w:t>
      </w:r>
    </w:p>
    <w:p w:rsidR="00DC3FD7" w:rsidRPr="00DC3FD7" w:rsidRDefault="00DC3FD7" w:rsidP="00DC3FD7">
      <w:pPr>
        <w:spacing w:after="0" w:line="360" w:lineRule="auto"/>
        <w:jc w:val="both"/>
        <w:rPr>
          <w:rFonts w:ascii="Arial" w:hAnsi="Arial" w:cs="Arial"/>
          <w:bCs/>
        </w:rPr>
      </w:pPr>
      <w:r w:rsidRPr="00DC3FD7">
        <w:rPr>
          <w:rFonts w:ascii="Arial" w:hAnsi="Arial" w:cs="Arial"/>
          <w:bCs/>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w:t>
      </w:r>
      <w:r w:rsidRPr="00DC3FD7">
        <w:rPr>
          <w:rFonts w:ascii="Arial" w:hAnsi="Arial" w:cs="Arial"/>
          <w:bCs/>
        </w:rPr>
        <w:lastRenderedPageBreak/>
        <w:t xml:space="preserve">speciale de atribuire a contractului de achiziţie, aşa cum sunt definite în Secţiunea a 7-a din Legea 98/2016 privind achiziţiile publice, dosarul achiziţiei publice se completează după caz. </w:t>
      </w:r>
    </w:p>
    <w:p w:rsidR="00DA43F6" w:rsidRPr="00E70401" w:rsidRDefault="00DA43F6" w:rsidP="00DA43F6">
      <w:pPr>
        <w:spacing w:after="0" w:line="360" w:lineRule="auto"/>
        <w:jc w:val="both"/>
        <w:rPr>
          <w:rFonts w:ascii="Arial" w:hAnsi="Arial" w:cs="Arial"/>
          <w:bCs/>
        </w:rPr>
      </w:pPr>
      <w:r w:rsidRPr="00E70401">
        <w:rPr>
          <w:rFonts w:ascii="Arial" w:hAnsi="Arial" w:cs="Arial"/>
          <w:bCs/>
        </w:rPr>
        <w:t>Pentru actele adiţionale/contractele atribuite prin procedura de negociere fără publicare a unui anunţ de participare, dosarul achiziţiei publice derulate în baza art. 122 din OUG 34/2006 va cuprinde cel puţin următoarele documente, după caz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Opis cu documentele dosarului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Contractul de achiziţie iniţial;</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valoarea estimată;</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alegerea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Memorii tehnice şi dispoziţii de şantier;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Notificarea UCVAP</w:t>
      </w:r>
      <w:r>
        <w:rPr>
          <w:rFonts w:ascii="Arial" w:hAnsi="Arial" w:cs="Arial"/>
          <w:bCs/>
        </w:rPr>
        <w:t>/ANAP</w:t>
      </w:r>
      <w:r w:rsidRPr="00E70401">
        <w:rPr>
          <w:rFonts w:ascii="Arial" w:hAnsi="Arial" w:cs="Arial"/>
          <w:bCs/>
        </w:rPr>
        <w:t>;</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Invitaţia de participare şi dovada transmiterii;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Fişa de date a achiziţiei;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Caiet de sarcini;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Formulare şi modele;</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Dovada primirii şi înregistrării a ofertei;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Procesul verbal de deschidere a ofertelor;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Dacă este cazul, procese verbale intermediare încheiate în urma negocierii;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Raportul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Anunţul de atribuire publicat în SEAP;</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Actul adiţional / contractul semnat împreună cu anexele sale;</w:t>
      </w:r>
    </w:p>
    <w:p w:rsidR="00DA43F6" w:rsidRPr="00E70401" w:rsidRDefault="00DA43F6" w:rsidP="00DA43F6">
      <w:pPr>
        <w:numPr>
          <w:ilvl w:val="0"/>
          <w:numId w:val="11"/>
        </w:numPr>
        <w:spacing w:after="160" w:line="360" w:lineRule="auto"/>
        <w:jc w:val="both"/>
        <w:rPr>
          <w:rFonts w:ascii="Arial" w:hAnsi="Arial" w:cs="Arial"/>
          <w:bCs/>
        </w:rPr>
      </w:pPr>
      <w:r w:rsidRPr="00E70401">
        <w:rPr>
          <w:rFonts w:ascii="Arial" w:hAnsi="Arial" w:cs="Arial"/>
          <w:bCs/>
        </w:rPr>
        <w:t>Dovada  constituirii garanţiei de bună execuţie.</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lastRenderedPageBreak/>
        <w:t>Pentru actele adiţionale/contractele atribuite prin procedura de negociere fără publicare a unui anunţ de participare derulat în baza art. 104 din Legea 98/2016, dosarul achiziţiei publice va cuprinde cel puţin următoarele documente, după caz :</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t xml:space="preserve">1. Adesă privind depunerea dosarului achiziţiei </w:t>
      </w:r>
      <w:r>
        <w:rPr>
          <w:rFonts w:ascii="Arial" w:hAnsi="Arial" w:cs="Arial"/>
          <w:bCs/>
        </w:rPr>
        <w:t>- Anexa 4.5.1.1</w:t>
      </w:r>
    </w:p>
    <w:p w:rsidR="00DC3FD7" w:rsidRDefault="00DA43F6" w:rsidP="00DA43F6">
      <w:pPr>
        <w:pStyle w:val="ListParagraph"/>
        <w:spacing w:after="0" w:line="360" w:lineRule="auto"/>
        <w:ind w:left="0"/>
        <w:jc w:val="both"/>
        <w:rPr>
          <w:rFonts w:ascii="Arial" w:hAnsi="Arial" w:cs="Arial"/>
          <w:bCs/>
        </w:rPr>
      </w:pPr>
      <w:r>
        <w:rPr>
          <w:rFonts w:ascii="Arial" w:hAnsi="Arial" w:cs="Arial"/>
          <w:bCs/>
        </w:rPr>
        <w:t>2.Opis cu documentele dosarului</w:t>
      </w:r>
    </w:p>
    <w:p w:rsidR="00DA43F6" w:rsidRPr="00E70401" w:rsidRDefault="00DA43F6" w:rsidP="00DA43F6">
      <w:pPr>
        <w:spacing w:after="0" w:line="360" w:lineRule="auto"/>
        <w:jc w:val="both"/>
        <w:rPr>
          <w:rFonts w:ascii="Arial" w:hAnsi="Arial" w:cs="Arial"/>
          <w:bCs/>
        </w:rPr>
      </w:pPr>
      <w:r w:rsidRPr="00E70401">
        <w:rPr>
          <w:rFonts w:ascii="Arial" w:hAnsi="Arial" w:cs="Arial"/>
          <w:bCs/>
        </w:rPr>
        <w:t>3.Contractul de achiziţie iniţial;</w:t>
      </w:r>
    </w:p>
    <w:p w:rsidR="00DA43F6" w:rsidRPr="00E70401" w:rsidRDefault="00DA43F6" w:rsidP="00DA43F6">
      <w:pPr>
        <w:spacing w:after="0" w:line="360" w:lineRule="auto"/>
        <w:jc w:val="both"/>
        <w:rPr>
          <w:rFonts w:ascii="Arial" w:hAnsi="Arial" w:cs="Arial"/>
          <w:bCs/>
        </w:rPr>
      </w:pPr>
      <w:r w:rsidRPr="00E70401">
        <w:rPr>
          <w:rFonts w:ascii="Arial" w:hAnsi="Arial" w:cs="Arial"/>
          <w:bCs/>
        </w:rPr>
        <w:t>4.Nota justificativă privind valoarea estimată;</w:t>
      </w:r>
    </w:p>
    <w:p w:rsidR="00DA43F6" w:rsidRPr="00E70401" w:rsidRDefault="00DA43F6" w:rsidP="00DA43F6">
      <w:pPr>
        <w:spacing w:after="0" w:line="360" w:lineRule="auto"/>
        <w:jc w:val="both"/>
        <w:rPr>
          <w:rFonts w:ascii="Arial" w:hAnsi="Arial" w:cs="Arial"/>
          <w:bCs/>
        </w:rPr>
      </w:pPr>
      <w:r w:rsidRPr="00E70401">
        <w:rPr>
          <w:rFonts w:ascii="Arial" w:hAnsi="Arial" w:cs="Arial"/>
          <w:bCs/>
        </w:rPr>
        <w:t>5.Nota justificativă privind alegerea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6.Memorii tehnice şi dispoziţii de şantier;</w:t>
      </w:r>
    </w:p>
    <w:p w:rsidR="00DA43F6" w:rsidRPr="00E70401" w:rsidRDefault="00DA43F6" w:rsidP="00DA43F6">
      <w:pPr>
        <w:spacing w:after="0" w:line="360" w:lineRule="auto"/>
        <w:jc w:val="both"/>
        <w:rPr>
          <w:rFonts w:ascii="Arial" w:hAnsi="Arial" w:cs="Arial"/>
          <w:bCs/>
        </w:rPr>
      </w:pPr>
      <w:r w:rsidRPr="00E70401">
        <w:rPr>
          <w:rFonts w:ascii="Arial" w:hAnsi="Arial" w:cs="Arial"/>
          <w:bCs/>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DA43F6" w:rsidRPr="00E70401" w:rsidRDefault="00DA43F6" w:rsidP="00DA43F6">
      <w:pPr>
        <w:spacing w:after="0" w:line="360" w:lineRule="auto"/>
        <w:jc w:val="both"/>
        <w:rPr>
          <w:rFonts w:ascii="Arial" w:hAnsi="Arial" w:cs="Arial"/>
          <w:bCs/>
        </w:rPr>
      </w:pPr>
      <w:r w:rsidRPr="00E70401">
        <w:rPr>
          <w:rFonts w:ascii="Arial" w:hAnsi="Arial" w:cs="Arial"/>
          <w:bCs/>
        </w:rPr>
        <w:t>8.Notificarea ANAP;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9.Invitaţia de participare şi dovada transmiterii;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10.Fişa de date a achiziţiei;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11.Caiet de sarcini;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12.Formulare şi modele;</w:t>
      </w:r>
    </w:p>
    <w:p w:rsidR="00DA43F6" w:rsidRPr="00E70401" w:rsidRDefault="00DA43F6" w:rsidP="00DA43F6">
      <w:pPr>
        <w:spacing w:after="0" w:line="360" w:lineRule="auto"/>
        <w:jc w:val="both"/>
        <w:rPr>
          <w:rFonts w:ascii="Arial" w:hAnsi="Arial" w:cs="Arial"/>
          <w:bCs/>
        </w:rPr>
      </w:pPr>
      <w:r w:rsidRPr="00E70401">
        <w:rPr>
          <w:rFonts w:ascii="Arial" w:hAnsi="Arial" w:cs="Arial"/>
          <w:bCs/>
        </w:rPr>
        <w:t>13.Dovada primirii şi înregistrării a ofertei;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14.Procesul verbal de deschidere ofertelor;</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15.Dacă este cazul, procese verbale intermediare încheiate în urma negocierii;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14.Raportul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15.Anunţul de atribuire publicat în SEAP;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16.Actul adiţional / contractul semnat împreună cu anexele sale;</w:t>
      </w:r>
    </w:p>
    <w:p w:rsidR="00DA43F6" w:rsidRPr="00E70401" w:rsidRDefault="00DA43F6" w:rsidP="00DA43F6">
      <w:pPr>
        <w:spacing w:line="360" w:lineRule="auto"/>
        <w:jc w:val="both"/>
        <w:rPr>
          <w:rFonts w:ascii="Arial" w:hAnsi="Arial" w:cs="Arial"/>
          <w:bCs/>
        </w:rPr>
      </w:pPr>
      <w:r w:rsidRPr="00E70401">
        <w:rPr>
          <w:rFonts w:ascii="Arial" w:hAnsi="Arial" w:cs="Arial"/>
          <w:bCs/>
        </w:rPr>
        <w:t>17.Dovada  constituirii garanţiei de bună execuţie.</w:t>
      </w:r>
    </w:p>
    <w:p w:rsidR="006B4996" w:rsidRPr="00EF6C29" w:rsidRDefault="006B4996" w:rsidP="006B4996">
      <w:pPr>
        <w:spacing w:line="360" w:lineRule="auto"/>
        <w:jc w:val="both"/>
        <w:rPr>
          <w:rFonts w:ascii="Arial" w:hAnsi="Arial" w:cs="Arial"/>
          <w:b/>
          <w:i/>
        </w:rPr>
      </w:pPr>
      <w:r w:rsidRPr="00EF6C29">
        <w:rPr>
          <w:rFonts w:ascii="Arial" w:hAnsi="Arial" w:cs="Arial"/>
          <w:b/>
          <w:i/>
        </w:rPr>
        <w:t xml:space="preserve">Dosarul achiziţiei trebuie să includă şi certificate/documente ale altor ofertanţi decât câştigătorul numai dacă, în cadrul procesului de evaluare, au fost adoptate decizii de respingere a respectivelor oferte care s-au bazat pe informaţiile din respectivele </w:t>
      </w:r>
      <w:r w:rsidRPr="00EF6C29">
        <w:rPr>
          <w:rFonts w:ascii="Arial" w:hAnsi="Arial" w:cs="Arial"/>
          <w:b/>
          <w:i/>
        </w:rPr>
        <w:lastRenderedPageBreak/>
        <w:t>certificate/documente. De asemenea, în dosarul achiziţiei vor fi incluse şi documentele pe baza cărora comisia de evaluare a stabilit clasamentul ofertanţilor.</w:t>
      </w:r>
    </w:p>
    <w:p w:rsidR="006B4996" w:rsidRPr="00E70401" w:rsidRDefault="006B4996" w:rsidP="006B4996">
      <w:pPr>
        <w:spacing w:line="360" w:lineRule="auto"/>
        <w:jc w:val="both"/>
        <w:rPr>
          <w:rFonts w:ascii="Arial" w:hAnsi="Arial" w:cs="Arial"/>
        </w:rPr>
      </w:pPr>
      <w:r w:rsidRPr="00E70401">
        <w:rPr>
          <w:rFonts w:ascii="Arial" w:hAnsi="Arial" w:cs="Arial"/>
          <w:iCs/>
        </w:rPr>
        <w:t>Beneficiarul va aplica menţiunea «</w:t>
      </w:r>
      <w:r w:rsidRPr="00E70401">
        <w:rPr>
          <w:rFonts w:ascii="Arial" w:hAnsi="Arial" w:cs="Arial"/>
          <w:i/>
          <w:iCs/>
        </w:rPr>
        <w:t>Conform cu originalul</w:t>
      </w:r>
      <w:r w:rsidRPr="00E70401">
        <w:rPr>
          <w:rFonts w:ascii="Arial" w:hAnsi="Arial" w:cs="Arial"/>
          <w:iCs/>
        </w:rPr>
        <w:t>», semnătura reprezentantului legal/ managerului de proiect/ persoana desemnată pe copiile documentelor ce alcătuiesc dosarul achiziţiei. Copia electronică se va realiza după înscrierea menţiunii „</w:t>
      </w:r>
      <w:r w:rsidRPr="00E70401">
        <w:rPr>
          <w:rFonts w:ascii="Arial" w:hAnsi="Arial" w:cs="Arial"/>
          <w:i/>
          <w:iCs/>
        </w:rPr>
        <w:t>Conform cu originalul</w:t>
      </w:r>
      <w:r w:rsidRPr="00E70401">
        <w:rPr>
          <w:rFonts w:ascii="Arial" w:hAnsi="Arial" w:cs="Arial"/>
          <w:iCs/>
        </w:rPr>
        <w:t>”</w:t>
      </w:r>
      <w:r w:rsidRPr="00E70401">
        <w:rPr>
          <w:rFonts w:ascii="Arial" w:hAnsi="Arial" w:cs="Arial"/>
        </w:rPr>
        <w:t>.</w:t>
      </w:r>
    </w:p>
    <w:p w:rsidR="006B4996" w:rsidRPr="00E70401" w:rsidRDefault="006B4996" w:rsidP="006B4996">
      <w:pPr>
        <w:spacing w:after="0" w:line="360" w:lineRule="auto"/>
        <w:jc w:val="both"/>
        <w:rPr>
          <w:rFonts w:ascii="Arial" w:hAnsi="Arial" w:cs="Arial"/>
          <w:bCs/>
        </w:rPr>
      </w:pPr>
      <w:r w:rsidRPr="00E70401">
        <w:rPr>
          <w:rFonts w:ascii="Arial" w:hAnsi="Arial" w:cs="Arial"/>
          <w:bCs/>
        </w:rPr>
        <w:t xml:space="preserve">Orice modificare adusa contractului iniţial (chiar dacă valoarea atribuită  rămâne aceeaşi) se concretizează printr-un act  adiţional.  </w:t>
      </w:r>
    </w:p>
    <w:p w:rsidR="006B4996" w:rsidRPr="00E70401" w:rsidRDefault="006B4996" w:rsidP="006B4996">
      <w:pPr>
        <w:spacing w:after="0" w:line="360" w:lineRule="auto"/>
        <w:jc w:val="both"/>
        <w:rPr>
          <w:rFonts w:ascii="Arial" w:hAnsi="Arial" w:cs="Arial"/>
          <w:bCs/>
        </w:rPr>
      </w:pPr>
      <w:r w:rsidRPr="00E70401">
        <w:rPr>
          <w:rFonts w:ascii="Arial" w:hAnsi="Arial" w:cs="Arial"/>
          <w:bCs/>
        </w:rPr>
        <w:t>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621CA3" w:rsidRPr="00E70401" w:rsidRDefault="00621CA3" w:rsidP="00621CA3">
      <w:pPr>
        <w:spacing w:after="0" w:line="360" w:lineRule="auto"/>
        <w:jc w:val="both"/>
        <w:rPr>
          <w:rFonts w:ascii="Arial" w:hAnsi="Arial" w:cs="Arial"/>
          <w:bCs/>
        </w:rPr>
      </w:pPr>
      <w:r w:rsidRPr="00E70401">
        <w:rPr>
          <w:rFonts w:ascii="Arial" w:hAnsi="Arial" w:cs="Arial"/>
          <w:bCs/>
        </w:rPr>
        <w:t>În consecinţă, modificarea contractului se face numai prin act adiţional, atât pentru cauzele/situaţiile menţionate în contractul însuşi, cât şi pentru cauze/situaţii care nu sunt prevăzute în contractul iniţial, dar care se încadrează în prevederile legale.</w:t>
      </w:r>
    </w:p>
    <w:p w:rsidR="00621CA3" w:rsidRPr="00E70401" w:rsidRDefault="00621CA3" w:rsidP="00621CA3">
      <w:pPr>
        <w:spacing w:after="0" w:line="360" w:lineRule="auto"/>
        <w:jc w:val="both"/>
        <w:rPr>
          <w:rFonts w:ascii="Arial" w:hAnsi="Arial" w:cs="Arial"/>
        </w:rPr>
      </w:pPr>
      <w:r w:rsidRPr="00E70401">
        <w:rPr>
          <w:rFonts w:ascii="Arial" w:hAnsi="Arial" w:cs="Arial"/>
        </w:rPr>
        <w:t>Pentru actele adiţionale încheiate la contractele de achiziţie, indiferent dacă acestea au sau nu impact financiar, beneficiarii vor urma aceleaşi proceduri de întocm</w:t>
      </w:r>
      <w:r>
        <w:rPr>
          <w:rFonts w:ascii="Arial" w:hAnsi="Arial" w:cs="Arial"/>
        </w:rPr>
        <w:t>ire şi depunere a documentelor ca si pentru contractul iniţial.</w:t>
      </w:r>
    </w:p>
    <w:p w:rsidR="00621CA3" w:rsidRPr="00E70401" w:rsidRDefault="00621CA3" w:rsidP="00621CA3">
      <w:pPr>
        <w:spacing w:line="360" w:lineRule="auto"/>
        <w:rPr>
          <w:rFonts w:ascii="Arial" w:hAnsi="Arial" w:cs="Arial"/>
        </w:rPr>
      </w:pPr>
      <w:r w:rsidRPr="00E70401">
        <w:rPr>
          <w:rFonts w:ascii="Arial" w:hAnsi="Arial" w:cs="Arial"/>
        </w:rPr>
        <w:t>Dosarul de achiziţie va cuprinde documentele justificative în baza căruia a fost încheiat actul adiţional şi va fi opisat.</w:t>
      </w:r>
    </w:p>
    <w:p w:rsidR="00581F9E" w:rsidRPr="00657995" w:rsidRDefault="00581F9E" w:rsidP="00581F9E">
      <w:pPr>
        <w:spacing w:after="0" w:line="360" w:lineRule="auto"/>
        <w:jc w:val="both"/>
        <w:rPr>
          <w:rFonts w:ascii="Arial" w:hAnsi="Arial" w:cs="Arial"/>
        </w:rPr>
      </w:pPr>
      <w:r w:rsidRPr="00E70401">
        <w:rPr>
          <w:rFonts w:ascii="Arial" w:hAnsi="Arial" w:cs="Arial"/>
        </w:rPr>
        <w:t>Beneficiarul are dreptul de a achiziţiona direct produse, servicii sau lucrări, în măsura în care valoarea estimată a achiziţiei, fără TVA, este mai mică decât pragurile valorice prevăzute la art. 19 din OUG nr, 34/2006 sau art. 7 alin. (5) din Legea nr. 98/2016, după caz.</w:t>
      </w:r>
      <w:r>
        <w:rPr>
          <w:rFonts w:ascii="Arial" w:hAnsi="Arial" w:cs="Arial"/>
        </w:rPr>
        <w:t xml:space="preserve">  </w:t>
      </w:r>
      <w:r w:rsidRPr="00657995">
        <w:rPr>
          <w:rFonts w:ascii="Arial" w:hAnsi="Arial" w:cs="Arial"/>
        </w:rPr>
        <w:t>SEAP pune la dispoziţia autorităţilor contractante posibilitatea tehnică de a achiziţiona direct, prin intermediul catalogului electronic publicat în SEAP, produse, servicii sau lucrări</w:t>
      </w:r>
      <w:r>
        <w:rPr>
          <w:rFonts w:ascii="Arial" w:hAnsi="Arial" w:cs="Arial"/>
        </w:rPr>
        <w:t>.</w:t>
      </w:r>
      <w:r w:rsidRPr="00657995">
        <w:rPr>
          <w:rFonts w:ascii="Arial" w:hAnsi="Arial" w:cs="Arial"/>
        </w:rPr>
        <w:t xml:space="preserve">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A43F6" w:rsidRDefault="00DA43F6" w:rsidP="00DA43F6">
      <w:pPr>
        <w:pStyle w:val="ListParagraph"/>
        <w:spacing w:after="0" w:line="360" w:lineRule="auto"/>
        <w:ind w:left="0"/>
        <w:jc w:val="both"/>
        <w:rPr>
          <w:rFonts w:ascii="Arial" w:hAnsi="Arial" w:cs="Arial"/>
          <w:bCs/>
        </w:rPr>
      </w:pPr>
    </w:p>
    <w:p w:rsidR="00C53F76" w:rsidRDefault="00C53F76" w:rsidP="00C53F76">
      <w:pPr>
        <w:spacing w:after="0" w:line="360" w:lineRule="auto"/>
        <w:jc w:val="both"/>
      </w:pPr>
      <w:r w:rsidRPr="00E70401">
        <w:rPr>
          <w:rFonts w:ascii="Arial" w:hAnsi="Arial" w:cs="Arial"/>
          <w:bCs/>
        </w:rPr>
        <w:lastRenderedPageBreak/>
        <w:t xml:space="preserve">Beneficiarul trebuie să facă dovada realităţii cheltuielii efectuate, inclusiv prin înregistrări contabile. </w:t>
      </w:r>
      <w:r w:rsidRPr="00E70401">
        <w:rPr>
          <w:rFonts w:ascii="Arial" w:hAnsi="Arial" w:cs="Arial"/>
        </w:rPr>
        <w:t>Achiziţia directă se realizează pe bază de documente justificative (contract, comandă, bon fiscal / factură, ordin de plată, extras de cont, notă de recepţie, fişă de cont, documente de transport sau altele, după caz.</w:t>
      </w:r>
      <w:r>
        <w:rPr>
          <w:rFonts w:ascii="Arial" w:hAnsi="Arial" w:cs="Arial"/>
        </w:rPr>
        <w:t xml:space="preserve"> </w:t>
      </w:r>
    </w:p>
    <w:p w:rsidR="00C53F76" w:rsidRPr="00E70401" w:rsidRDefault="00C53F76" w:rsidP="00C53F76">
      <w:pPr>
        <w:spacing w:after="0" w:line="360" w:lineRule="auto"/>
        <w:jc w:val="both"/>
        <w:rPr>
          <w:rFonts w:ascii="Arial" w:hAnsi="Arial" w:cs="Arial"/>
        </w:rPr>
      </w:pPr>
      <w:r w:rsidRPr="00E70401">
        <w:rPr>
          <w:rFonts w:ascii="Arial" w:hAnsi="Arial" w:cs="Arial"/>
        </w:rPr>
        <w:t>Documentele achiziţiei directe se vor transmite doar prin dosarul cererii de plată / rambursare la care a fost solicitată autorizarea cheltuielilor aferente acesteia.</w:t>
      </w:r>
    </w:p>
    <w:p w:rsidR="00C53F76" w:rsidRPr="00E70401" w:rsidRDefault="00C53F76" w:rsidP="00C53F76">
      <w:pPr>
        <w:spacing w:before="240" w:line="360" w:lineRule="auto"/>
        <w:jc w:val="both"/>
        <w:rPr>
          <w:rFonts w:ascii="Arial" w:hAnsi="Arial" w:cs="Arial"/>
        </w:rPr>
      </w:pPr>
      <w:r w:rsidRPr="00E70401">
        <w:rPr>
          <w:rFonts w:ascii="Arial" w:hAnsi="Arial" w:cs="Arial"/>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C53F76" w:rsidRDefault="00C53F76" w:rsidP="00C53F76">
      <w:pPr>
        <w:spacing w:line="360" w:lineRule="auto"/>
        <w:jc w:val="both"/>
        <w:rPr>
          <w:rFonts w:ascii="Arial" w:hAnsi="Arial" w:cs="Arial"/>
        </w:rPr>
      </w:pPr>
      <w:r w:rsidRPr="00E70401">
        <w:rPr>
          <w:rFonts w:ascii="Arial" w:hAnsi="Arial" w:cs="Arial"/>
        </w:rPr>
        <w:t>Până la operaţionalizarea completă a sistemului MySMIS, dosarul achiziţiei, în copie, va fi transmis la OI, însoţit de adresa de înaintare (</w:t>
      </w:r>
      <w:r w:rsidRPr="00E70401">
        <w:rPr>
          <w:rFonts w:ascii="Arial" w:hAnsi="Arial" w:cs="Arial"/>
          <w:b/>
        </w:rPr>
        <w:t>Formularul 4.5.1.1</w:t>
      </w:r>
      <w:r w:rsidRPr="00E70401">
        <w:rPr>
          <w:rFonts w:ascii="Arial" w:hAnsi="Arial" w:cs="Arial"/>
        </w:rPr>
        <w:t>), într-un exemplar pe suport de hârtie şi scanat pe CD. OI va transmite către AM dosarul de verificare a achiziţiei însoţit de CD cu dosarul achiziţiei.</w:t>
      </w:r>
    </w:p>
    <w:p w:rsidR="007755AA" w:rsidRDefault="007755AA" w:rsidP="007755AA">
      <w:pPr>
        <w:pStyle w:val="Title"/>
        <w:spacing w:line="360" w:lineRule="auto"/>
        <w:jc w:val="left"/>
        <w:rPr>
          <w:rFonts w:ascii="Arial" w:hAnsi="Arial" w:cs="Arial"/>
          <w:sz w:val="22"/>
          <w:szCs w:val="22"/>
          <w:lang w:val="ro-RO"/>
        </w:rPr>
      </w:pPr>
    </w:p>
    <w:p w:rsidR="007755AA" w:rsidRDefault="007755AA" w:rsidP="007755AA">
      <w:pPr>
        <w:pStyle w:val="Title"/>
        <w:spacing w:line="360" w:lineRule="auto"/>
        <w:jc w:val="left"/>
        <w:rPr>
          <w:rFonts w:ascii="Arial" w:hAnsi="Arial" w:cs="Arial"/>
          <w:sz w:val="22"/>
          <w:szCs w:val="22"/>
          <w:lang w:val="ro-RO"/>
        </w:rPr>
      </w:pPr>
    </w:p>
    <w:p w:rsidR="007755AA" w:rsidRPr="00E70401" w:rsidRDefault="007755AA" w:rsidP="007755AA">
      <w:pPr>
        <w:pStyle w:val="Title"/>
        <w:spacing w:line="360" w:lineRule="auto"/>
        <w:jc w:val="left"/>
        <w:rPr>
          <w:rFonts w:ascii="Arial" w:hAnsi="Arial" w:cs="Arial"/>
          <w:sz w:val="22"/>
          <w:szCs w:val="22"/>
          <w:lang w:val="ro-RO"/>
        </w:rPr>
      </w:pPr>
      <w:r w:rsidRPr="00E70401">
        <w:rPr>
          <w:rFonts w:ascii="Arial" w:hAnsi="Arial" w:cs="Arial"/>
          <w:sz w:val="22"/>
          <w:szCs w:val="22"/>
          <w:lang w:val="ro-RO"/>
        </w:rPr>
        <w:t>Formularul 4.5.1.1</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Adresa nr</w:t>
      </w:r>
      <w:r w:rsidRPr="00E70401">
        <w:rPr>
          <w:rStyle w:val="FootnoteReference"/>
          <w:rFonts w:ascii="Arial" w:hAnsi="Arial" w:cs="Arial"/>
          <w:sz w:val="22"/>
          <w:szCs w:val="22"/>
          <w:lang w:val="ro-RO"/>
        </w:rPr>
        <w:footnoteReference w:id="2"/>
      </w:r>
      <w:r w:rsidRPr="00E70401">
        <w:rPr>
          <w:rFonts w:ascii="Arial" w:hAnsi="Arial" w:cs="Arial"/>
          <w:sz w:val="22"/>
          <w:szCs w:val="22"/>
          <w:lang w:val="ro-RO"/>
        </w:rPr>
        <w:t>.</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 xml:space="preserve">privind depunerea dosarului achiziţiei </w:t>
      </w:r>
    </w:p>
    <w:p w:rsidR="007755AA" w:rsidRPr="00E70401" w:rsidRDefault="007755AA" w:rsidP="007755AA">
      <w:pPr>
        <w:spacing w:after="0" w:line="360" w:lineRule="auto"/>
        <w:jc w:val="right"/>
        <w:rPr>
          <w:rFonts w:ascii="Arial" w:hAnsi="Arial" w:cs="Arial"/>
        </w:rPr>
      </w:pP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t>Data  [....………....]</w:t>
      </w:r>
    </w:p>
    <w:p w:rsidR="007755AA" w:rsidRPr="00E70401" w:rsidRDefault="007755AA" w:rsidP="007755AA">
      <w:pPr>
        <w:spacing w:line="360" w:lineRule="auto"/>
        <w:jc w:val="both"/>
        <w:rPr>
          <w:rFonts w:ascii="Arial" w:hAnsi="Arial" w:cs="Arial"/>
        </w:rPr>
      </w:pPr>
      <w:r w:rsidRPr="00E70401">
        <w:rPr>
          <w:rFonts w:ascii="Arial" w:hAnsi="Arial" w:cs="Arial"/>
        </w:rPr>
        <w:t>În atenţia D-lui /Doamnei</w:t>
      </w:r>
    </w:p>
    <w:p w:rsidR="007755AA" w:rsidRPr="00E70401" w:rsidRDefault="007755AA" w:rsidP="007755AA">
      <w:pPr>
        <w:tabs>
          <w:tab w:val="center" w:pos="4678"/>
        </w:tabs>
        <w:spacing w:line="360" w:lineRule="auto"/>
        <w:jc w:val="both"/>
        <w:rPr>
          <w:rFonts w:ascii="Arial" w:hAnsi="Arial" w:cs="Arial"/>
        </w:rPr>
      </w:pPr>
      <w:r w:rsidRPr="00E70401">
        <w:rPr>
          <w:rFonts w:ascii="Arial" w:hAnsi="Arial" w:cs="Arial"/>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Programul Operaţional:</w:t>
            </w:r>
          </w:p>
        </w:tc>
        <w:tc>
          <w:tcPr>
            <w:tcW w:w="3656" w:type="dxa"/>
            <w:shd w:val="pct10" w:color="000000" w:fill="FFFFFF"/>
            <w:vAlign w:val="center"/>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Axa prioritară:</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Prioritate de investitie:</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lastRenderedPageBreak/>
              <w:t>Codul proiectului (SMIS):</w:t>
            </w:r>
          </w:p>
        </w:tc>
        <w:tc>
          <w:tcPr>
            <w:tcW w:w="3656" w:type="dxa"/>
            <w:shd w:val="pct10" w:color="000000" w:fill="FFFFFF"/>
          </w:tcPr>
          <w:p w:rsidR="007755AA" w:rsidRPr="00E70401" w:rsidRDefault="007755AA" w:rsidP="001539D8">
            <w:pPr>
              <w:spacing w:line="360" w:lineRule="auto"/>
              <w:rPr>
                <w:rFonts w:ascii="Arial" w:hAnsi="Arial" w:cs="Arial"/>
                <w:b/>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Titlul proiectului: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beneficiar: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Tipul contractului: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achiziţie:</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estimata 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tcPr>
          <w:p w:rsidR="007755AA" w:rsidRPr="00E70401" w:rsidRDefault="007755AA" w:rsidP="001539D8">
            <w:pPr>
              <w:spacing w:line="360" w:lineRule="auto"/>
              <w:rPr>
                <w:rFonts w:ascii="Arial" w:hAnsi="Arial" w:cs="Arial"/>
                <w:bCs/>
              </w:rPr>
            </w:pPr>
            <w:r w:rsidRPr="00E70401">
              <w:rPr>
                <w:rFonts w:ascii="Arial" w:hAnsi="Arial" w:cs="Arial"/>
              </w:rPr>
              <w:t>Procedura aplicată:</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contractului de achiziţie:</w:t>
            </w:r>
          </w:p>
        </w:tc>
        <w:tc>
          <w:tcPr>
            <w:tcW w:w="3656" w:type="dxa"/>
            <w:shd w:val="pct10" w:color="000000" w:fill="FFFFFF"/>
          </w:tcPr>
          <w:p w:rsidR="007755AA" w:rsidRPr="00E70401" w:rsidRDefault="007755AA" w:rsidP="001539D8">
            <w:pPr>
              <w:spacing w:line="360" w:lineRule="auto"/>
              <w:rPr>
                <w:rFonts w:ascii="Arial" w:hAnsi="Arial" w:cs="Arial"/>
                <w:b/>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Act adiţional:</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Contractor: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rPr>
            </w:pPr>
          </w:p>
        </w:tc>
      </w:tr>
    </w:tbl>
    <w:p w:rsidR="00C53F76" w:rsidRDefault="00C53F76" w:rsidP="00DA43F6">
      <w:pPr>
        <w:pStyle w:val="ListParagraph"/>
        <w:spacing w:after="0" w:line="360" w:lineRule="auto"/>
        <w:ind w:left="0"/>
        <w:jc w:val="both"/>
        <w:rPr>
          <w:rFonts w:ascii="Arial" w:hAnsi="Arial" w:cs="Arial"/>
          <w:bCs/>
        </w:rPr>
      </w:pPr>
    </w:p>
    <w:p w:rsidR="007755AA" w:rsidRPr="00E70401" w:rsidRDefault="007755AA" w:rsidP="007755AA">
      <w:pPr>
        <w:spacing w:line="360" w:lineRule="auto"/>
        <w:jc w:val="both"/>
        <w:rPr>
          <w:rFonts w:ascii="Arial" w:hAnsi="Arial" w:cs="Arial"/>
        </w:rPr>
      </w:pPr>
      <w:r w:rsidRPr="00E70401">
        <w:rPr>
          <w:rFonts w:ascii="Arial" w:hAnsi="Arial" w:cs="Arial"/>
        </w:rPr>
        <w:t xml:space="preserve">Domnule/Doamnă, </w:t>
      </w:r>
    </w:p>
    <w:p w:rsidR="007755AA" w:rsidRPr="00E70401" w:rsidRDefault="007755AA" w:rsidP="007755AA">
      <w:pPr>
        <w:spacing w:line="360" w:lineRule="auto"/>
        <w:jc w:val="both"/>
        <w:rPr>
          <w:rFonts w:ascii="Arial" w:hAnsi="Arial" w:cs="Arial"/>
        </w:rPr>
      </w:pPr>
      <w:r w:rsidRPr="00E70401">
        <w:rPr>
          <w:rFonts w:ascii="Arial" w:hAnsi="Arial" w:cs="Arial"/>
        </w:rPr>
        <w:tab/>
        <w:t>Subsemnatul/a, …………………….. (</w:t>
      </w:r>
      <w:r w:rsidRPr="00E70401">
        <w:rPr>
          <w:rFonts w:ascii="Arial" w:hAnsi="Arial" w:cs="Arial"/>
          <w:i/>
          <w:iCs/>
        </w:rPr>
        <w:t>nume - calitatea</w:t>
      </w:r>
      <w:r w:rsidRPr="00E70401">
        <w:rPr>
          <w:rFonts w:ascii="Arial" w:hAnsi="Arial" w:cs="Arial"/>
        </w:rPr>
        <w:t>), vă  transmitem .... dosarul achiziţiei de ......... (</w:t>
      </w:r>
      <w:r w:rsidRPr="00E70401">
        <w:rPr>
          <w:rFonts w:ascii="Arial" w:hAnsi="Arial" w:cs="Arial"/>
          <w:i/>
        </w:rPr>
        <w:t xml:space="preserve">obiectul contractului) </w:t>
      </w:r>
      <w:r w:rsidRPr="00E70401">
        <w:rPr>
          <w:rFonts w:ascii="Arial" w:hAnsi="Arial" w:cs="Arial"/>
        </w:rPr>
        <w:t>încheiat cu ......... (</w:t>
      </w:r>
      <w:r w:rsidRPr="00E70401">
        <w:rPr>
          <w:rFonts w:ascii="Arial" w:hAnsi="Arial" w:cs="Arial"/>
          <w:i/>
        </w:rPr>
        <w:t>denumire contractor).</w:t>
      </w:r>
    </w:p>
    <w:p w:rsidR="007755AA" w:rsidRPr="00E70401" w:rsidRDefault="007755AA" w:rsidP="007755AA">
      <w:pPr>
        <w:spacing w:line="360" w:lineRule="auto"/>
        <w:jc w:val="both"/>
        <w:rPr>
          <w:rFonts w:ascii="Arial" w:hAnsi="Arial" w:cs="Arial"/>
        </w:rPr>
      </w:pPr>
      <w:r w:rsidRPr="00E70401">
        <w:rPr>
          <w:rFonts w:ascii="Arial" w:hAnsi="Arial" w:cs="Arial"/>
        </w:rPr>
        <w:tab/>
        <w:t>Datele de referinţă ale procedurii de atribuire sunt următoarele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278"/>
        <w:gridCol w:w="3278"/>
      </w:tblGrid>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Nr. crt</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Caracteristică</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Descriere</w:t>
            </w: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1</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Data publicării în SEAP</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2</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Valoarea estimată</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3</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Număr de ofertanţi participanţi</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lastRenderedPageBreak/>
              <w:t>4</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Criteriului de atribuire</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5</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Contestaţii depuse de ofertanţi</w:t>
            </w:r>
          </w:p>
        </w:tc>
        <w:tc>
          <w:tcPr>
            <w:tcW w:w="3278" w:type="dxa"/>
            <w:shd w:val="clear" w:color="auto" w:fill="auto"/>
          </w:tcPr>
          <w:p w:rsidR="007755AA" w:rsidRPr="00E70401" w:rsidRDefault="007755AA" w:rsidP="001539D8">
            <w:pPr>
              <w:spacing w:line="360" w:lineRule="auto"/>
              <w:jc w:val="center"/>
              <w:rPr>
                <w:rFonts w:ascii="Arial" w:hAnsi="Arial" w:cs="Arial"/>
                <w:i/>
              </w:rPr>
            </w:pPr>
            <w:r w:rsidRPr="00E70401">
              <w:rPr>
                <w:rFonts w:ascii="Arial" w:hAnsi="Arial" w:cs="Arial"/>
                <w:i/>
              </w:rPr>
              <w:t>DA/ NU</w:t>
            </w:r>
          </w:p>
        </w:tc>
      </w:tr>
    </w:tbl>
    <w:p w:rsidR="00046D48" w:rsidRPr="00E70401" w:rsidRDefault="00046D48" w:rsidP="00046D48">
      <w:pPr>
        <w:spacing w:before="240" w:line="360" w:lineRule="auto"/>
        <w:jc w:val="both"/>
        <w:rPr>
          <w:rFonts w:ascii="Arial" w:hAnsi="Arial" w:cs="Arial"/>
        </w:rPr>
      </w:pPr>
      <w:r w:rsidRPr="00E70401">
        <w:rPr>
          <w:rFonts w:ascii="Arial" w:hAnsi="Arial" w:cs="Arial"/>
        </w:rPr>
        <w:t xml:space="preserve">Acest dosar conţine ……. pagini, numerotate de la 1 la ……. </w:t>
      </w:r>
    </w:p>
    <w:p w:rsidR="00046D48" w:rsidRPr="00E70401" w:rsidRDefault="00046D48" w:rsidP="00046D48">
      <w:pPr>
        <w:spacing w:line="360" w:lineRule="auto"/>
        <w:jc w:val="both"/>
        <w:rPr>
          <w:rFonts w:ascii="Arial" w:hAnsi="Arial" w:cs="Arial"/>
        </w:rPr>
      </w:pPr>
      <w:r w:rsidRPr="00E70401">
        <w:rPr>
          <w:rFonts w:ascii="Arial" w:hAnsi="Arial" w:cs="Arial"/>
        </w:rPr>
        <w:t xml:space="preserve">Acest dosar de achiziţie este transmis în avans la Cererea de Plată / Rambursare nr…. </w:t>
      </w:r>
    </w:p>
    <w:p w:rsidR="00046D48" w:rsidRPr="00E70401" w:rsidRDefault="00046D48" w:rsidP="00046D48">
      <w:pPr>
        <w:spacing w:line="360" w:lineRule="auto"/>
        <w:jc w:val="both"/>
        <w:rPr>
          <w:rFonts w:ascii="Arial" w:hAnsi="Arial" w:cs="Arial"/>
        </w:rPr>
      </w:pPr>
      <w:r w:rsidRPr="00E70401">
        <w:rPr>
          <w:rFonts w:ascii="Arial" w:hAnsi="Arial" w:cs="Arial"/>
        </w:rPr>
        <w:t>Persoana de contact pentru răspunsul la clarificări/completări este …… (numele şi prenumele, funcţia), date de contact: …… (inclusiv nr. telefon, adresa de e-mail).</w:t>
      </w:r>
    </w:p>
    <w:p w:rsidR="00046D48" w:rsidRPr="00E70401" w:rsidRDefault="00046D48" w:rsidP="00046D48">
      <w:pPr>
        <w:spacing w:line="360" w:lineRule="auto"/>
        <w:jc w:val="both"/>
        <w:rPr>
          <w:rFonts w:ascii="Arial" w:hAnsi="Arial" w:cs="Arial"/>
        </w:rPr>
      </w:pPr>
      <w:r w:rsidRPr="00E70401">
        <w:rPr>
          <w:rFonts w:ascii="Arial" w:hAnsi="Arial" w:cs="Arial"/>
        </w:rPr>
        <w:tab/>
        <w:t xml:space="preserve">Cu stimă, </w:t>
      </w:r>
      <w:r w:rsidRPr="00E70401">
        <w:rPr>
          <w:rFonts w:ascii="Arial" w:hAnsi="Arial" w:cs="Arial"/>
        </w:rPr>
        <w:tab/>
      </w:r>
    </w:p>
    <w:p w:rsidR="00046D48" w:rsidRPr="00E70401" w:rsidRDefault="00046D48" w:rsidP="00046D48">
      <w:pPr>
        <w:spacing w:line="360" w:lineRule="auto"/>
        <w:jc w:val="both"/>
        <w:rPr>
          <w:rFonts w:ascii="Arial" w:eastAsia="Times New Roman" w:hAnsi="Arial" w:cs="Arial"/>
          <w:color w:val="000000"/>
          <w:lang w:eastAsia="ro-RO"/>
        </w:rPr>
      </w:pPr>
      <w:r w:rsidRPr="00E70401">
        <w:rPr>
          <w:rFonts w:ascii="Arial" w:hAnsi="Arial" w:cs="Arial"/>
        </w:rPr>
        <w:tab/>
        <w:t>[</w:t>
      </w:r>
      <w:r w:rsidRPr="00E70401">
        <w:rPr>
          <w:rFonts w:ascii="Arial" w:hAnsi="Arial" w:cs="Arial"/>
          <w:i/>
          <w:iCs/>
        </w:rPr>
        <w:t>nume şi prenume, funcţia</w:t>
      </w:r>
      <w:r w:rsidRPr="00E70401">
        <w:rPr>
          <w:rFonts w:ascii="Arial" w:hAnsi="Arial" w:cs="Arial"/>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hAnsi="Arial" w:cs="Arial"/>
        </w:rPr>
        <w:tab/>
      </w:r>
      <w:r w:rsidRPr="00E70401">
        <w:rPr>
          <w:rFonts w:ascii="Arial" w:eastAsia="Times New Roman" w:hAnsi="Arial" w:cs="Arial"/>
          <w:color w:val="000000"/>
          <w:lang w:eastAsia="ro-RO"/>
        </w:rPr>
        <w:t>[</w:t>
      </w:r>
      <w:r w:rsidRPr="00E70401">
        <w:rPr>
          <w:rFonts w:ascii="Arial" w:eastAsia="Times New Roman" w:hAnsi="Arial" w:cs="Arial"/>
          <w:i/>
          <w:iCs/>
          <w:color w:val="000000"/>
          <w:lang w:eastAsia="ro-RO"/>
        </w:rPr>
        <w:t>semnătura</w:t>
      </w:r>
      <w:r w:rsidRPr="00E70401">
        <w:rPr>
          <w:rFonts w:ascii="Arial" w:eastAsia="Times New Roman" w:hAnsi="Arial" w:cs="Arial"/>
          <w:color w:val="000000"/>
          <w:lang w:eastAsia="ro-RO"/>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eastAsia="Times New Roman" w:hAnsi="Arial" w:cs="Arial"/>
          <w:color w:val="000000"/>
          <w:lang w:eastAsia="ro-RO"/>
        </w:rPr>
        <w:tab/>
        <w:t>[</w:t>
      </w:r>
      <w:r w:rsidRPr="00E70401">
        <w:rPr>
          <w:rFonts w:ascii="Arial" w:eastAsia="Times New Roman" w:hAnsi="Arial" w:cs="Arial"/>
          <w:i/>
          <w:iCs/>
          <w:color w:val="000000"/>
          <w:lang w:eastAsia="ro-RO"/>
        </w:rPr>
        <w:t>ştampila</w:t>
      </w:r>
      <w:r w:rsidRPr="00E70401">
        <w:rPr>
          <w:rFonts w:ascii="Arial" w:eastAsia="Times New Roman" w:hAnsi="Arial" w:cs="Arial"/>
          <w:color w:val="000000"/>
          <w:lang w:eastAsia="ro-RO"/>
        </w:rPr>
        <w:t>]</w:t>
      </w:r>
    </w:p>
    <w:p w:rsidR="007755AA" w:rsidRPr="00DA43F6" w:rsidRDefault="007755AA" w:rsidP="00DA43F6">
      <w:pPr>
        <w:pStyle w:val="ListParagraph"/>
        <w:spacing w:after="0" w:line="360" w:lineRule="auto"/>
        <w:ind w:left="0"/>
        <w:jc w:val="both"/>
        <w:rPr>
          <w:rFonts w:ascii="Arial" w:hAnsi="Arial" w:cs="Arial"/>
          <w:bCs/>
        </w:rPr>
      </w:pPr>
    </w:p>
    <w:sectPr w:rsidR="007755AA" w:rsidRPr="00DA43F6" w:rsidSect="00CC27F8">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4BD" w:rsidRDefault="005054BD" w:rsidP="000C3A1D">
      <w:pPr>
        <w:spacing w:after="0" w:line="240" w:lineRule="auto"/>
      </w:pPr>
      <w:r>
        <w:separator/>
      </w:r>
    </w:p>
  </w:endnote>
  <w:endnote w:type="continuationSeparator" w:id="0">
    <w:p w:rsidR="005054BD" w:rsidRDefault="005054BD"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Math">
    <w:panose1 w:val="02040503050406030204"/>
    <w:charset w:val="EE"/>
    <w:family w:val="roman"/>
    <w:pitch w:val="variable"/>
    <w:sig w:usb0="E00002FF" w:usb1="42002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4BD" w:rsidRDefault="005054BD" w:rsidP="000C3A1D">
      <w:pPr>
        <w:spacing w:after="0" w:line="240" w:lineRule="auto"/>
      </w:pPr>
      <w:r>
        <w:separator/>
      </w:r>
    </w:p>
  </w:footnote>
  <w:footnote w:type="continuationSeparator" w:id="0">
    <w:p w:rsidR="005054BD" w:rsidRDefault="005054BD" w:rsidP="000C3A1D">
      <w:pPr>
        <w:spacing w:after="0" w:line="240" w:lineRule="auto"/>
      </w:pPr>
      <w:r>
        <w:continuationSeparator/>
      </w:r>
    </w:p>
  </w:footnote>
  <w:footnote w:id="1">
    <w:p w:rsidR="002D478C" w:rsidRPr="00995921" w:rsidRDefault="002D478C"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2D478C" w:rsidRDefault="002D478C" w:rsidP="000C3A1D">
      <w:pPr>
        <w:pStyle w:val="FootnoteText"/>
      </w:pPr>
    </w:p>
  </w:footnote>
  <w:footnote w:id="2">
    <w:p w:rsidR="007755AA" w:rsidRPr="00DC08CB" w:rsidRDefault="007755AA" w:rsidP="007755AA">
      <w:pPr>
        <w:pStyle w:val="FootnoteText"/>
        <w:rPr>
          <w:lang w:val="ro-RO"/>
        </w:rPr>
      </w:pPr>
      <w:r>
        <w:rPr>
          <w:rStyle w:val="FootnoteReference"/>
        </w:rPr>
        <w:t>1</w:t>
      </w:r>
      <w:r w:rsidRPr="008B3959">
        <w:rPr>
          <w:lang w:val="fr-FR"/>
        </w:rPr>
        <w:t xml:space="preserve">      Numerotarea se face în ordine crescătoare, pentru fiecare dosar de achiziţie depus în cadrul unui proiect POR (fiecare cod SMIS)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8">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9">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9"/>
  </w:num>
  <w:num w:numId="7">
    <w:abstractNumId w:val="3"/>
  </w:num>
  <w:num w:numId="8">
    <w:abstractNumId w:val="10"/>
  </w:num>
  <w:num w:numId="9">
    <w:abstractNumId w:val="7"/>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5627C"/>
    <w:rsid w:val="000615FD"/>
    <w:rsid w:val="00080118"/>
    <w:rsid w:val="0008046A"/>
    <w:rsid w:val="00086850"/>
    <w:rsid w:val="00096F93"/>
    <w:rsid w:val="0009772F"/>
    <w:rsid w:val="000A259A"/>
    <w:rsid w:val="000A4271"/>
    <w:rsid w:val="000B2C42"/>
    <w:rsid w:val="000C3A1D"/>
    <w:rsid w:val="000C7912"/>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5BB9"/>
    <w:rsid w:val="00273591"/>
    <w:rsid w:val="00274BC7"/>
    <w:rsid w:val="00277CBA"/>
    <w:rsid w:val="00281A7F"/>
    <w:rsid w:val="0028616F"/>
    <w:rsid w:val="002978E8"/>
    <w:rsid w:val="002A0A8D"/>
    <w:rsid w:val="002A1132"/>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5D46"/>
    <w:rsid w:val="00336C54"/>
    <w:rsid w:val="00342114"/>
    <w:rsid w:val="0034436C"/>
    <w:rsid w:val="003469A5"/>
    <w:rsid w:val="00353804"/>
    <w:rsid w:val="00354275"/>
    <w:rsid w:val="0036232C"/>
    <w:rsid w:val="0037205F"/>
    <w:rsid w:val="00380D1D"/>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20904"/>
    <w:rsid w:val="00424A33"/>
    <w:rsid w:val="00426E4E"/>
    <w:rsid w:val="0043336F"/>
    <w:rsid w:val="00434A20"/>
    <w:rsid w:val="004525AC"/>
    <w:rsid w:val="00453B33"/>
    <w:rsid w:val="0047040C"/>
    <w:rsid w:val="00471528"/>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3A78"/>
    <w:rsid w:val="00590BFB"/>
    <w:rsid w:val="00590F38"/>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33F8"/>
    <w:rsid w:val="005F5BB3"/>
    <w:rsid w:val="005F6062"/>
    <w:rsid w:val="00606253"/>
    <w:rsid w:val="00606290"/>
    <w:rsid w:val="006072B5"/>
    <w:rsid w:val="00607F6B"/>
    <w:rsid w:val="00621267"/>
    <w:rsid w:val="00621CA3"/>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45F9"/>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4DB4"/>
    <w:rsid w:val="008A6756"/>
    <w:rsid w:val="008B07F0"/>
    <w:rsid w:val="008B29EE"/>
    <w:rsid w:val="008B2D80"/>
    <w:rsid w:val="008B4511"/>
    <w:rsid w:val="008C0DA8"/>
    <w:rsid w:val="008C6C35"/>
    <w:rsid w:val="008D0389"/>
    <w:rsid w:val="008E1A2D"/>
    <w:rsid w:val="008E3378"/>
    <w:rsid w:val="008E7126"/>
    <w:rsid w:val="008E732A"/>
    <w:rsid w:val="00901AAF"/>
    <w:rsid w:val="009026C1"/>
    <w:rsid w:val="009071C0"/>
    <w:rsid w:val="00917E0A"/>
    <w:rsid w:val="00921396"/>
    <w:rsid w:val="00921F3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D014D"/>
    <w:rsid w:val="009D3C25"/>
    <w:rsid w:val="009D7EF1"/>
    <w:rsid w:val="009E0AE7"/>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50DF1"/>
    <w:rsid w:val="00A5291C"/>
    <w:rsid w:val="00A53D3B"/>
    <w:rsid w:val="00A61C02"/>
    <w:rsid w:val="00A71C6D"/>
    <w:rsid w:val="00A72943"/>
    <w:rsid w:val="00A73AA5"/>
    <w:rsid w:val="00A74D9F"/>
    <w:rsid w:val="00A8706D"/>
    <w:rsid w:val="00A91DB8"/>
    <w:rsid w:val="00A9383C"/>
    <w:rsid w:val="00A946B0"/>
    <w:rsid w:val="00AB01E3"/>
    <w:rsid w:val="00AB042A"/>
    <w:rsid w:val="00AB2087"/>
    <w:rsid w:val="00AB36D6"/>
    <w:rsid w:val="00AB53C5"/>
    <w:rsid w:val="00AC1B53"/>
    <w:rsid w:val="00AC6E3C"/>
    <w:rsid w:val="00AD1572"/>
    <w:rsid w:val="00AD3189"/>
    <w:rsid w:val="00AD75AD"/>
    <w:rsid w:val="00AE4F82"/>
    <w:rsid w:val="00AE4FF2"/>
    <w:rsid w:val="00AF0468"/>
    <w:rsid w:val="00AF1356"/>
    <w:rsid w:val="00AF3A91"/>
    <w:rsid w:val="00B130EF"/>
    <w:rsid w:val="00B1467D"/>
    <w:rsid w:val="00B1769B"/>
    <w:rsid w:val="00B31987"/>
    <w:rsid w:val="00B31F3E"/>
    <w:rsid w:val="00B33394"/>
    <w:rsid w:val="00B33492"/>
    <w:rsid w:val="00B337AC"/>
    <w:rsid w:val="00B37CC6"/>
    <w:rsid w:val="00B50DE2"/>
    <w:rsid w:val="00B51D0C"/>
    <w:rsid w:val="00B52788"/>
    <w:rsid w:val="00B551F1"/>
    <w:rsid w:val="00B56273"/>
    <w:rsid w:val="00B63551"/>
    <w:rsid w:val="00B66099"/>
    <w:rsid w:val="00B711C3"/>
    <w:rsid w:val="00B74C86"/>
    <w:rsid w:val="00B74F65"/>
    <w:rsid w:val="00B77759"/>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6A71"/>
    <w:rsid w:val="00BF7338"/>
    <w:rsid w:val="00C01015"/>
    <w:rsid w:val="00C11C0F"/>
    <w:rsid w:val="00C15D7D"/>
    <w:rsid w:val="00C16596"/>
    <w:rsid w:val="00C1761E"/>
    <w:rsid w:val="00C346F6"/>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D6448"/>
    <w:rsid w:val="00CD6AB9"/>
    <w:rsid w:val="00CD7F6A"/>
    <w:rsid w:val="00CE1CB4"/>
    <w:rsid w:val="00CE2E56"/>
    <w:rsid w:val="00CE3F50"/>
    <w:rsid w:val="00CE6881"/>
    <w:rsid w:val="00CF78E8"/>
    <w:rsid w:val="00D003D0"/>
    <w:rsid w:val="00D01CC4"/>
    <w:rsid w:val="00D26100"/>
    <w:rsid w:val="00D31080"/>
    <w:rsid w:val="00D46644"/>
    <w:rsid w:val="00D542B6"/>
    <w:rsid w:val="00D61D16"/>
    <w:rsid w:val="00D6497B"/>
    <w:rsid w:val="00D65699"/>
    <w:rsid w:val="00D71290"/>
    <w:rsid w:val="00D73331"/>
    <w:rsid w:val="00D74D84"/>
    <w:rsid w:val="00D760A2"/>
    <w:rsid w:val="00D85545"/>
    <w:rsid w:val="00D86AC0"/>
    <w:rsid w:val="00D94473"/>
    <w:rsid w:val="00D95855"/>
    <w:rsid w:val="00D95C1B"/>
    <w:rsid w:val="00D96434"/>
    <w:rsid w:val="00DA2826"/>
    <w:rsid w:val="00DA43F6"/>
    <w:rsid w:val="00DA65F7"/>
    <w:rsid w:val="00DC3FD7"/>
    <w:rsid w:val="00DD47BA"/>
    <w:rsid w:val="00DE3C6C"/>
    <w:rsid w:val="00DF6943"/>
    <w:rsid w:val="00E0540F"/>
    <w:rsid w:val="00E13189"/>
    <w:rsid w:val="00E2365E"/>
    <w:rsid w:val="00E24ACB"/>
    <w:rsid w:val="00E24B6E"/>
    <w:rsid w:val="00E30EA3"/>
    <w:rsid w:val="00E33A67"/>
    <w:rsid w:val="00E34748"/>
    <w:rsid w:val="00E56511"/>
    <w:rsid w:val="00E5664D"/>
    <w:rsid w:val="00E567E8"/>
    <w:rsid w:val="00E57668"/>
    <w:rsid w:val="00E62C22"/>
    <w:rsid w:val="00E64C00"/>
    <w:rsid w:val="00E67205"/>
    <w:rsid w:val="00E70437"/>
    <w:rsid w:val="00E72FE9"/>
    <w:rsid w:val="00E75F08"/>
    <w:rsid w:val="00E869BF"/>
    <w:rsid w:val="00E879F4"/>
    <w:rsid w:val="00E946BF"/>
    <w:rsid w:val="00E978C5"/>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F38"/>
    <w:rsid w:val="00EF630C"/>
    <w:rsid w:val="00F06E19"/>
    <w:rsid w:val="00F16C4F"/>
    <w:rsid w:val="00F20233"/>
    <w:rsid w:val="00F219C4"/>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A0A87"/>
    <w:rsid w:val="00FA34C3"/>
    <w:rsid w:val="00FB0CB9"/>
    <w:rsid w:val="00FC037A"/>
    <w:rsid w:val="00FC2A84"/>
    <w:rsid w:val="00FC2F87"/>
    <w:rsid w:val="00FC317B"/>
    <w:rsid w:val="00FC4A5A"/>
    <w:rsid w:val="00FC56CB"/>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ublicitatepublica.ro" TargetMode="External"/><Relationship Id="rId18" Type="http://schemas.openxmlformats.org/officeDocument/2006/relationships/hyperlink" Target="http://www.e-licitatie.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licitatie.ro" TargetMode="External"/><Relationship Id="rId17" Type="http://schemas.openxmlformats.org/officeDocument/2006/relationships/hyperlink" Target="http://www.publicitatepublica.ro" TargetMode="External"/><Relationship Id="rId2" Type="http://schemas.openxmlformats.org/officeDocument/2006/relationships/numbering" Target="numbering.xml"/><Relationship Id="rId16" Type="http://schemas.openxmlformats.org/officeDocument/2006/relationships/hyperlink" Target="http://www.e-licitatie.ro+joue" TargetMode="External"/><Relationship Id="rId20" Type="http://schemas.openxmlformats.org/officeDocument/2006/relationships/hyperlink" Target="http://www.e-licitatie.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citatie.ro" TargetMode="External"/><Relationship Id="rId5" Type="http://schemas.openxmlformats.org/officeDocument/2006/relationships/settings" Target="settings.xml"/><Relationship Id="rId15" Type="http://schemas.openxmlformats.org/officeDocument/2006/relationships/hyperlink" Target="http://www.e-licitatie.ro" TargetMode="External"/><Relationship Id="rId10" Type="http://schemas.openxmlformats.org/officeDocument/2006/relationships/hyperlink" Target="http://www.publicitatepublica.ro" TargetMode="External"/><Relationship Id="rId19" Type="http://schemas.openxmlformats.org/officeDocument/2006/relationships/hyperlink" Target="http://www.publicitatepublica.ro" TargetMode="External"/><Relationship Id="rId4" Type="http://schemas.microsoft.com/office/2007/relationships/stylesWithEffects" Target="stylesWithEffect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11A7B-A782-4EEE-908E-F2059691A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64</Pages>
  <Words>14791</Words>
  <Characters>85788</Characters>
  <Application>Microsoft Office Word</Application>
  <DocSecurity>0</DocSecurity>
  <Lines>714</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Carmen NECSESCU</cp:lastModifiedBy>
  <cp:revision>4</cp:revision>
  <dcterms:created xsi:type="dcterms:W3CDTF">2018-03-29T08:00:00Z</dcterms:created>
  <dcterms:modified xsi:type="dcterms:W3CDTF">2018-03-29T09:00:00Z</dcterms:modified>
</cp:coreProperties>
</file>