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1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305"/>
        <w:gridCol w:w="457"/>
        <w:gridCol w:w="451"/>
        <w:gridCol w:w="639"/>
        <w:gridCol w:w="949"/>
        <w:gridCol w:w="405"/>
        <w:gridCol w:w="451"/>
        <w:gridCol w:w="516"/>
        <w:gridCol w:w="123"/>
        <w:gridCol w:w="1056"/>
      </w:tblGrid>
      <w:tr w:rsidR="00C37E17" w:rsidRPr="00CE785D" w14:paraId="11283106" w14:textId="77777777" w:rsidTr="00C247D4">
        <w:trPr>
          <w:trHeight w:val="115"/>
          <w:tblHeader/>
        </w:trPr>
        <w:tc>
          <w:tcPr>
            <w:tcW w:w="5000" w:type="pct"/>
            <w:gridSpan w:val="10"/>
            <w:tcBorders>
              <w:bottom w:val="single" w:sz="4" w:space="0" w:color="auto"/>
            </w:tcBorders>
            <w:shd w:val="clear" w:color="auto" w:fill="B2A1C7" w:themeFill="accent4" w:themeFillTint="99"/>
          </w:tcPr>
          <w:p w14:paraId="4C37BBB0" w14:textId="217B190F" w:rsidR="00C37E17" w:rsidRPr="00CE785D" w:rsidRDefault="00C37E17" w:rsidP="002B5FD1">
            <w:pPr>
              <w:jc w:val="center"/>
              <w:rPr>
                <w:b/>
                <w:bCs/>
                <w:sz w:val="16"/>
                <w:szCs w:val="16"/>
                <w:lang w:val="it-IT"/>
              </w:rPr>
            </w:pPr>
            <w:r w:rsidRPr="00CE785D">
              <w:rPr>
                <w:b/>
                <w:bCs/>
                <w:iCs/>
                <w:sz w:val="16"/>
                <w:szCs w:val="16"/>
                <w:lang w:val="it-IT"/>
              </w:rPr>
              <w:t xml:space="preserve">Grila de verificare a conformităţii administrative și </w:t>
            </w:r>
            <w:r w:rsidR="00717AD4" w:rsidRPr="00CE785D">
              <w:rPr>
                <w:b/>
                <w:bCs/>
                <w:iCs/>
                <w:sz w:val="16"/>
                <w:szCs w:val="16"/>
                <w:lang w:val="it-IT"/>
              </w:rPr>
              <w:t xml:space="preserve">a </w:t>
            </w:r>
            <w:r w:rsidR="002B5FD1" w:rsidRPr="00CE785D">
              <w:rPr>
                <w:b/>
                <w:bCs/>
                <w:iCs/>
                <w:sz w:val="16"/>
                <w:szCs w:val="16"/>
                <w:lang w:val="it-IT"/>
              </w:rPr>
              <w:t>eligibilității cererilor</w:t>
            </w:r>
            <w:r w:rsidRPr="00CE785D">
              <w:rPr>
                <w:b/>
                <w:bCs/>
                <w:iCs/>
                <w:sz w:val="16"/>
                <w:szCs w:val="16"/>
                <w:lang w:val="it-IT"/>
              </w:rPr>
              <w:t xml:space="preserve"> de finanţare</w:t>
            </w:r>
            <w:r w:rsidR="00717AD4" w:rsidRPr="00CE785D">
              <w:rPr>
                <w:b/>
                <w:bCs/>
                <w:iCs/>
                <w:sz w:val="16"/>
                <w:szCs w:val="16"/>
                <w:lang w:val="it-IT"/>
              </w:rPr>
              <w:t xml:space="preserve"> </w:t>
            </w:r>
            <w:r w:rsidR="002B5FD1" w:rsidRPr="00CE785D">
              <w:rPr>
                <w:b/>
                <w:bCs/>
                <w:iCs/>
                <w:sz w:val="16"/>
                <w:szCs w:val="16"/>
                <w:lang w:val="it-IT"/>
              </w:rPr>
              <w:t>aferente</w:t>
            </w:r>
            <w:r w:rsidR="002C5BF7" w:rsidRPr="00CE785D">
              <w:rPr>
                <w:b/>
                <w:bCs/>
                <w:iCs/>
                <w:sz w:val="16"/>
                <w:szCs w:val="16"/>
                <w:lang w:val="it-IT"/>
              </w:rPr>
              <w:t xml:space="preserve"> O.S.10.</w:t>
            </w:r>
            <w:r w:rsidR="00CE785D" w:rsidRPr="00CE785D">
              <w:rPr>
                <w:b/>
                <w:bCs/>
                <w:iCs/>
                <w:sz w:val="16"/>
                <w:szCs w:val="16"/>
                <w:lang w:val="it-IT"/>
              </w:rPr>
              <w:t>3</w:t>
            </w:r>
          </w:p>
        </w:tc>
      </w:tr>
      <w:tr w:rsidR="00C37E17" w:rsidRPr="00CE785D" w14:paraId="6DD0A6FA" w14:textId="77777777" w:rsidTr="00C247D4">
        <w:trPr>
          <w:trHeight w:val="115"/>
          <w:tblHeader/>
        </w:trPr>
        <w:tc>
          <w:tcPr>
            <w:tcW w:w="3356" w:type="pct"/>
            <w:tcBorders>
              <w:bottom w:val="single" w:sz="4" w:space="0" w:color="auto"/>
            </w:tcBorders>
          </w:tcPr>
          <w:p w14:paraId="4A6C4A3E" w14:textId="77777777" w:rsidR="00C37E17" w:rsidRPr="00CE785D" w:rsidRDefault="00C37E17" w:rsidP="003F3DE9">
            <w:pPr>
              <w:pStyle w:val="BodyText"/>
              <w:rPr>
                <w:rFonts w:ascii="Trebuchet MS" w:hAnsi="Trebuchet MS"/>
                <w:b/>
                <w:bCs/>
                <w:sz w:val="16"/>
                <w:szCs w:val="16"/>
                <w:lang w:val="it-IT"/>
              </w:rPr>
            </w:pPr>
          </w:p>
        </w:tc>
        <w:tc>
          <w:tcPr>
            <w:tcW w:w="813" w:type="pct"/>
            <w:gridSpan w:val="4"/>
            <w:tcBorders>
              <w:bottom w:val="single" w:sz="4" w:space="0" w:color="auto"/>
            </w:tcBorders>
          </w:tcPr>
          <w:p w14:paraId="3768F73A" w14:textId="75C03BD9" w:rsidR="00C37E17" w:rsidRPr="00CE785D" w:rsidRDefault="0081052E" w:rsidP="003F3DE9">
            <w:pPr>
              <w:pStyle w:val="BodyText"/>
              <w:spacing w:before="0"/>
              <w:jc w:val="center"/>
              <w:rPr>
                <w:rFonts w:ascii="Trebuchet MS" w:hAnsi="Trebuchet MS"/>
                <w:b/>
                <w:bCs/>
                <w:sz w:val="16"/>
                <w:szCs w:val="16"/>
                <w:lang w:val="it-IT"/>
              </w:rPr>
            </w:pPr>
            <w:r w:rsidRPr="00CE785D">
              <w:rPr>
                <w:rFonts w:ascii="Trebuchet MS" w:hAnsi="Trebuchet MS"/>
                <w:b/>
                <w:bCs/>
                <w:sz w:val="16"/>
                <w:szCs w:val="16"/>
                <w:lang w:val="it-IT"/>
              </w:rPr>
              <w:t>Expert 1</w:t>
            </w:r>
          </w:p>
        </w:tc>
        <w:tc>
          <w:tcPr>
            <w:tcW w:w="831" w:type="pct"/>
            <w:gridSpan w:val="5"/>
            <w:tcBorders>
              <w:bottom w:val="single" w:sz="4" w:space="0" w:color="auto"/>
            </w:tcBorders>
          </w:tcPr>
          <w:p w14:paraId="50E14995" w14:textId="6AC4F382" w:rsidR="00C37E17" w:rsidRPr="00CE785D" w:rsidRDefault="0081052E" w:rsidP="003F3DE9">
            <w:pPr>
              <w:pStyle w:val="BodyText"/>
              <w:spacing w:before="0"/>
              <w:jc w:val="center"/>
              <w:rPr>
                <w:rFonts w:ascii="Trebuchet MS" w:hAnsi="Trebuchet MS"/>
                <w:b/>
                <w:bCs/>
                <w:sz w:val="16"/>
                <w:szCs w:val="16"/>
                <w:lang w:val="it-IT"/>
              </w:rPr>
            </w:pPr>
            <w:r w:rsidRPr="00CE785D">
              <w:rPr>
                <w:rFonts w:ascii="Trebuchet MS" w:hAnsi="Trebuchet MS"/>
                <w:b/>
                <w:bCs/>
                <w:sz w:val="16"/>
                <w:szCs w:val="16"/>
                <w:lang w:val="it-IT"/>
              </w:rPr>
              <w:t>Expert 2</w:t>
            </w:r>
          </w:p>
        </w:tc>
      </w:tr>
      <w:tr w:rsidR="00C247D4" w:rsidRPr="00BB0761" w14:paraId="42E5C7FA" w14:textId="77777777" w:rsidTr="00C247D4">
        <w:trPr>
          <w:trHeight w:val="20"/>
          <w:tblHeader/>
        </w:trPr>
        <w:tc>
          <w:tcPr>
            <w:tcW w:w="3356" w:type="pct"/>
            <w:tcBorders>
              <w:bottom w:val="single" w:sz="4" w:space="0" w:color="auto"/>
            </w:tcBorders>
          </w:tcPr>
          <w:p w14:paraId="4DED74BE" w14:textId="77777777" w:rsidR="00A71C84" w:rsidRPr="00CE785D" w:rsidRDefault="00A71C84" w:rsidP="00A71C84">
            <w:pPr>
              <w:pStyle w:val="BodyText"/>
              <w:spacing w:before="60"/>
              <w:jc w:val="center"/>
              <w:rPr>
                <w:rFonts w:ascii="Trebuchet MS" w:hAnsi="Trebuchet MS"/>
                <w:b/>
                <w:bCs/>
                <w:sz w:val="16"/>
                <w:szCs w:val="16"/>
                <w:lang w:val="it-IT"/>
              </w:rPr>
            </w:pPr>
            <w:r w:rsidRPr="00CE785D">
              <w:rPr>
                <w:rFonts w:ascii="Trebuchet MS" w:hAnsi="Trebuchet MS"/>
                <w:b/>
                <w:bCs/>
                <w:sz w:val="16"/>
                <w:szCs w:val="16"/>
                <w:lang w:val="it-IT"/>
              </w:rPr>
              <w:t>Cerinţa/ Criteriul</w:t>
            </w:r>
          </w:p>
        </w:tc>
        <w:tc>
          <w:tcPr>
            <w:tcW w:w="149" w:type="pct"/>
            <w:tcBorders>
              <w:bottom w:val="single" w:sz="4" w:space="0" w:color="auto"/>
            </w:tcBorders>
          </w:tcPr>
          <w:p w14:paraId="29A47464" w14:textId="77777777" w:rsidR="00A71C84" w:rsidRPr="00BB0761" w:rsidRDefault="00A71C84" w:rsidP="00A71C84">
            <w:pPr>
              <w:pStyle w:val="BodyText"/>
              <w:spacing w:before="60"/>
              <w:jc w:val="center"/>
              <w:rPr>
                <w:rFonts w:ascii="Trebuchet MS" w:hAnsi="Trebuchet MS"/>
                <w:b/>
                <w:bCs/>
                <w:sz w:val="12"/>
                <w:szCs w:val="12"/>
                <w:lang w:val="it-IT"/>
              </w:rPr>
            </w:pPr>
            <w:r w:rsidRPr="00BB0761">
              <w:rPr>
                <w:rFonts w:ascii="Trebuchet MS" w:hAnsi="Trebuchet MS"/>
                <w:b/>
                <w:bCs/>
                <w:sz w:val="12"/>
                <w:szCs w:val="12"/>
                <w:lang w:val="it-IT"/>
              </w:rPr>
              <w:t>DA</w:t>
            </w:r>
          </w:p>
        </w:tc>
        <w:tc>
          <w:tcPr>
            <w:tcW w:w="147" w:type="pct"/>
            <w:tcBorders>
              <w:bottom w:val="single" w:sz="4" w:space="0" w:color="auto"/>
            </w:tcBorders>
          </w:tcPr>
          <w:p w14:paraId="2511F23A" w14:textId="77777777" w:rsidR="00A71C84" w:rsidRPr="00BB0761" w:rsidRDefault="00A71C84" w:rsidP="00A71C84">
            <w:pPr>
              <w:pStyle w:val="BodyText"/>
              <w:spacing w:before="60"/>
              <w:jc w:val="center"/>
              <w:rPr>
                <w:rFonts w:ascii="Trebuchet MS" w:hAnsi="Trebuchet MS"/>
                <w:b/>
                <w:bCs/>
                <w:sz w:val="12"/>
                <w:szCs w:val="12"/>
                <w:lang w:val="it-IT"/>
              </w:rPr>
            </w:pPr>
            <w:r w:rsidRPr="00BB0761">
              <w:rPr>
                <w:rFonts w:ascii="Trebuchet MS" w:hAnsi="Trebuchet MS"/>
                <w:b/>
                <w:bCs/>
                <w:sz w:val="12"/>
                <w:szCs w:val="12"/>
                <w:lang w:val="it-IT"/>
              </w:rPr>
              <w:t>NU</w:t>
            </w:r>
          </w:p>
        </w:tc>
        <w:tc>
          <w:tcPr>
            <w:tcW w:w="208" w:type="pct"/>
            <w:tcBorders>
              <w:bottom w:val="single" w:sz="4" w:space="0" w:color="auto"/>
            </w:tcBorders>
          </w:tcPr>
          <w:p w14:paraId="3C866301" w14:textId="6D11E0AC" w:rsidR="00A71C84" w:rsidRPr="00BB0761" w:rsidRDefault="00A71C84" w:rsidP="00A71C84">
            <w:pPr>
              <w:pStyle w:val="BodyText"/>
              <w:spacing w:before="60"/>
              <w:jc w:val="center"/>
              <w:rPr>
                <w:rFonts w:ascii="Trebuchet MS" w:hAnsi="Trebuchet MS"/>
                <w:b/>
                <w:bCs/>
                <w:sz w:val="12"/>
                <w:szCs w:val="12"/>
                <w:lang w:val="it-IT"/>
              </w:rPr>
            </w:pPr>
            <w:r w:rsidRPr="00BB0761">
              <w:rPr>
                <w:rFonts w:ascii="Trebuchet MS" w:hAnsi="Trebuchet MS"/>
                <w:b/>
                <w:bCs/>
                <w:sz w:val="12"/>
                <w:szCs w:val="12"/>
                <w:lang w:val="it-IT"/>
              </w:rPr>
              <w:t>Nu se aplică</w:t>
            </w:r>
          </w:p>
        </w:tc>
        <w:tc>
          <w:tcPr>
            <w:tcW w:w="309" w:type="pct"/>
            <w:tcBorders>
              <w:bottom w:val="single" w:sz="4" w:space="0" w:color="auto"/>
            </w:tcBorders>
          </w:tcPr>
          <w:p w14:paraId="0A90DF3B" w14:textId="38982D16" w:rsidR="00A71C84" w:rsidRPr="00BB0761" w:rsidRDefault="00C247D4" w:rsidP="00C247D4">
            <w:pPr>
              <w:pStyle w:val="BodyText"/>
              <w:spacing w:before="60"/>
              <w:rPr>
                <w:rFonts w:ascii="Trebuchet MS" w:hAnsi="Trebuchet MS"/>
                <w:b/>
                <w:bCs/>
                <w:sz w:val="12"/>
                <w:szCs w:val="12"/>
                <w:lang w:val="it-IT"/>
              </w:rPr>
            </w:pPr>
            <w:r w:rsidRPr="00BB0761">
              <w:rPr>
                <w:rFonts w:ascii="Trebuchet MS" w:hAnsi="Trebuchet MS"/>
                <w:b/>
                <w:bCs/>
                <w:sz w:val="12"/>
                <w:szCs w:val="12"/>
                <w:lang w:val="it-IT"/>
              </w:rPr>
              <w:t>COMEN</w:t>
            </w:r>
            <w:r w:rsidR="00EC08EB" w:rsidRPr="00BB0761">
              <w:rPr>
                <w:rFonts w:ascii="Trebuchet MS" w:hAnsi="Trebuchet MS"/>
                <w:b/>
                <w:bCs/>
                <w:sz w:val="12"/>
                <w:szCs w:val="12"/>
                <w:lang w:val="it-IT"/>
              </w:rPr>
              <w:t>TARII</w:t>
            </w:r>
          </w:p>
        </w:tc>
        <w:tc>
          <w:tcPr>
            <w:tcW w:w="132" w:type="pct"/>
            <w:tcBorders>
              <w:bottom w:val="single" w:sz="4" w:space="0" w:color="auto"/>
            </w:tcBorders>
          </w:tcPr>
          <w:p w14:paraId="72D080F2" w14:textId="77777777" w:rsidR="00A71C84" w:rsidRPr="00BB0761" w:rsidRDefault="00A71C84" w:rsidP="00A71C84">
            <w:pPr>
              <w:pStyle w:val="BodyText"/>
              <w:spacing w:before="60"/>
              <w:jc w:val="center"/>
              <w:rPr>
                <w:rFonts w:ascii="Trebuchet MS" w:hAnsi="Trebuchet MS"/>
                <w:b/>
                <w:bCs/>
                <w:sz w:val="12"/>
                <w:szCs w:val="12"/>
                <w:lang w:val="it-IT"/>
              </w:rPr>
            </w:pPr>
            <w:r w:rsidRPr="00BB0761">
              <w:rPr>
                <w:rFonts w:ascii="Trebuchet MS" w:hAnsi="Trebuchet MS"/>
                <w:b/>
                <w:bCs/>
                <w:sz w:val="12"/>
                <w:szCs w:val="12"/>
                <w:lang w:val="it-IT"/>
              </w:rPr>
              <w:t>DA</w:t>
            </w:r>
          </w:p>
        </w:tc>
        <w:tc>
          <w:tcPr>
            <w:tcW w:w="147" w:type="pct"/>
            <w:tcBorders>
              <w:bottom w:val="single" w:sz="4" w:space="0" w:color="auto"/>
            </w:tcBorders>
          </w:tcPr>
          <w:p w14:paraId="43EFABB1" w14:textId="77777777" w:rsidR="00A71C84" w:rsidRPr="00BB0761" w:rsidRDefault="00A71C84" w:rsidP="00A71C84">
            <w:pPr>
              <w:pStyle w:val="BodyText"/>
              <w:spacing w:before="60"/>
              <w:jc w:val="center"/>
              <w:rPr>
                <w:rFonts w:ascii="Trebuchet MS" w:hAnsi="Trebuchet MS"/>
                <w:b/>
                <w:bCs/>
                <w:sz w:val="12"/>
                <w:szCs w:val="12"/>
                <w:lang w:val="it-IT"/>
              </w:rPr>
            </w:pPr>
            <w:r w:rsidRPr="00BB0761">
              <w:rPr>
                <w:rFonts w:ascii="Trebuchet MS" w:hAnsi="Trebuchet MS"/>
                <w:b/>
                <w:bCs/>
                <w:sz w:val="12"/>
                <w:szCs w:val="12"/>
                <w:lang w:val="it-IT"/>
              </w:rPr>
              <w:t>NU</w:t>
            </w:r>
          </w:p>
        </w:tc>
        <w:tc>
          <w:tcPr>
            <w:tcW w:w="208" w:type="pct"/>
            <w:gridSpan w:val="2"/>
            <w:tcBorders>
              <w:bottom w:val="single" w:sz="4" w:space="0" w:color="auto"/>
            </w:tcBorders>
          </w:tcPr>
          <w:p w14:paraId="5C9A6ECE" w14:textId="77777777" w:rsidR="00A71C84" w:rsidRPr="00BB0761" w:rsidRDefault="00A71C84" w:rsidP="00A71C84">
            <w:pPr>
              <w:pStyle w:val="BodyText"/>
              <w:spacing w:before="60"/>
              <w:jc w:val="center"/>
              <w:rPr>
                <w:rFonts w:ascii="Trebuchet MS" w:hAnsi="Trebuchet MS"/>
                <w:b/>
                <w:bCs/>
                <w:sz w:val="12"/>
                <w:szCs w:val="12"/>
                <w:lang w:val="it-IT"/>
              </w:rPr>
            </w:pPr>
            <w:r w:rsidRPr="00BB0761">
              <w:rPr>
                <w:rFonts w:ascii="Trebuchet MS" w:hAnsi="Trebuchet MS"/>
                <w:b/>
                <w:bCs/>
                <w:sz w:val="12"/>
                <w:szCs w:val="12"/>
                <w:lang w:val="it-IT"/>
              </w:rPr>
              <w:t>Nu se aplică</w:t>
            </w:r>
          </w:p>
        </w:tc>
        <w:tc>
          <w:tcPr>
            <w:tcW w:w="344" w:type="pct"/>
            <w:tcBorders>
              <w:bottom w:val="single" w:sz="4" w:space="0" w:color="auto"/>
            </w:tcBorders>
          </w:tcPr>
          <w:p w14:paraId="2B99B5F2" w14:textId="684544F6" w:rsidR="00A71C84" w:rsidRPr="00BB0761" w:rsidRDefault="00A71C84" w:rsidP="00EC08EB">
            <w:pPr>
              <w:pStyle w:val="BodyText"/>
              <w:spacing w:before="60"/>
              <w:jc w:val="center"/>
              <w:rPr>
                <w:rFonts w:ascii="Trebuchet MS" w:hAnsi="Trebuchet MS"/>
                <w:b/>
                <w:bCs/>
                <w:sz w:val="12"/>
                <w:szCs w:val="12"/>
                <w:lang w:val="it-IT"/>
              </w:rPr>
            </w:pPr>
            <w:r w:rsidRPr="00BB0761">
              <w:rPr>
                <w:rFonts w:ascii="Trebuchet MS" w:hAnsi="Trebuchet MS"/>
                <w:b/>
                <w:bCs/>
                <w:sz w:val="12"/>
                <w:szCs w:val="12"/>
                <w:lang w:val="it-IT"/>
              </w:rPr>
              <w:t xml:space="preserve"> </w:t>
            </w:r>
            <w:r w:rsidR="006D4FC5" w:rsidRPr="00BB0761">
              <w:rPr>
                <w:rFonts w:ascii="Trebuchet MS" w:hAnsi="Trebuchet MS"/>
                <w:b/>
                <w:bCs/>
                <w:sz w:val="12"/>
                <w:szCs w:val="12"/>
                <w:lang w:val="it-IT"/>
              </w:rPr>
              <w:t>COMENTARII</w:t>
            </w:r>
          </w:p>
        </w:tc>
      </w:tr>
      <w:tr w:rsidR="0058203A" w:rsidRPr="00BB0761" w14:paraId="0850655E" w14:textId="77777777" w:rsidTr="00C247D4">
        <w:trPr>
          <w:trHeight w:val="208"/>
          <w:tblHeader/>
        </w:trPr>
        <w:tc>
          <w:tcPr>
            <w:tcW w:w="5000" w:type="pct"/>
            <w:gridSpan w:val="10"/>
            <w:shd w:val="clear" w:color="auto" w:fill="B2A1C7" w:themeFill="accent4" w:themeFillTint="99"/>
          </w:tcPr>
          <w:p w14:paraId="7D5A3280" w14:textId="0FEDF91C" w:rsidR="0058203A" w:rsidRPr="00BB0761" w:rsidRDefault="0058203A" w:rsidP="00196E3E">
            <w:pPr>
              <w:jc w:val="center"/>
              <w:rPr>
                <w:sz w:val="16"/>
                <w:szCs w:val="16"/>
                <w:lang w:val="it-IT"/>
              </w:rPr>
            </w:pPr>
            <w:r w:rsidRPr="00BB0761">
              <w:rPr>
                <w:b/>
                <w:bCs/>
                <w:sz w:val="16"/>
                <w:szCs w:val="16"/>
                <w:lang w:val="it-IT"/>
              </w:rPr>
              <w:t xml:space="preserve">Verificarea conformităţii administrative </w:t>
            </w:r>
            <w:r w:rsidR="00717AD4" w:rsidRPr="00BB0761">
              <w:rPr>
                <w:b/>
                <w:bCs/>
                <w:sz w:val="16"/>
                <w:szCs w:val="16"/>
                <w:lang w:val="it-IT"/>
              </w:rPr>
              <w:t xml:space="preserve">și a eligibilității </w:t>
            </w:r>
            <w:r w:rsidRPr="00BB0761">
              <w:rPr>
                <w:b/>
                <w:bCs/>
                <w:sz w:val="16"/>
                <w:szCs w:val="16"/>
                <w:lang w:val="it-IT"/>
              </w:rPr>
              <w:t>cererii de finanţare</w:t>
            </w:r>
          </w:p>
        </w:tc>
      </w:tr>
      <w:tr w:rsidR="00C247D4" w:rsidRPr="00BB0761" w14:paraId="13812089" w14:textId="77777777" w:rsidTr="00C247D4">
        <w:trPr>
          <w:trHeight w:val="1377"/>
          <w:tblHeader/>
        </w:trPr>
        <w:tc>
          <w:tcPr>
            <w:tcW w:w="3356" w:type="pct"/>
          </w:tcPr>
          <w:p w14:paraId="27ACB54C" w14:textId="77777777" w:rsidR="0058203A" w:rsidRPr="00BB0761" w:rsidRDefault="0058203A" w:rsidP="00AC6D3D">
            <w:pPr>
              <w:numPr>
                <w:ilvl w:val="0"/>
                <w:numId w:val="3"/>
              </w:numPr>
              <w:spacing w:before="40" w:after="40"/>
              <w:rPr>
                <w:b/>
                <w:sz w:val="16"/>
                <w:szCs w:val="16"/>
                <w:lang w:val="it-IT"/>
              </w:rPr>
            </w:pPr>
            <w:r w:rsidRPr="00BB0761">
              <w:rPr>
                <w:b/>
                <w:sz w:val="16"/>
                <w:szCs w:val="16"/>
                <w:lang w:val="it-IT"/>
              </w:rPr>
              <w:t>Completarea cererii de finanțare</w:t>
            </w:r>
          </w:p>
          <w:p w14:paraId="27B3DE28" w14:textId="4FF6AFC1" w:rsidR="0058203A" w:rsidRPr="00BB0761" w:rsidRDefault="0058203A" w:rsidP="00E518C0">
            <w:pPr>
              <w:pStyle w:val="Header"/>
              <w:numPr>
                <w:ilvl w:val="0"/>
                <w:numId w:val="4"/>
              </w:numPr>
              <w:tabs>
                <w:tab w:val="clear" w:pos="4320"/>
                <w:tab w:val="center" w:pos="639"/>
              </w:tabs>
              <w:ind w:left="318"/>
              <w:jc w:val="both"/>
              <w:rPr>
                <w:sz w:val="16"/>
                <w:szCs w:val="16"/>
                <w:lang w:val="it-IT"/>
              </w:rPr>
            </w:pPr>
            <w:r w:rsidRPr="00BB0761">
              <w:rPr>
                <w:sz w:val="16"/>
                <w:szCs w:val="16"/>
                <w:lang w:val="it-IT"/>
              </w:rPr>
              <w:t xml:space="preserve">Toate </w:t>
            </w:r>
            <w:r w:rsidRPr="00BB0761">
              <w:rPr>
                <w:b/>
                <w:sz w:val="16"/>
                <w:szCs w:val="16"/>
                <w:lang w:val="it-IT"/>
              </w:rPr>
              <w:t>sec</w:t>
            </w:r>
            <w:r w:rsidRPr="00BB0761">
              <w:rPr>
                <w:b/>
                <w:sz w:val="16"/>
                <w:szCs w:val="16"/>
              </w:rPr>
              <w:t>ţi</w:t>
            </w:r>
            <w:r w:rsidRPr="00BB0761">
              <w:rPr>
                <w:b/>
                <w:sz w:val="16"/>
                <w:szCs w:val="16"/>
                <w:lang w:val="it-IT"/>
              </w:rPr>
              <w:t>unile obligatorii</w:t>
            </w:r>
            <w:r w:rsidR="00E401E3" w:rsidRPr="00BB0761">
              <w:rPr>
                <w:rStyle w:val="FootnoteReference"/>
                <w:b/>
                <w:sz w:val="16"/>
                <w:szCs w:val="16"/>
                <w:lang w:val="it-IT"/>
              </w:rPr>
              <w:footnoteReference w:id="1"/>
            </w:r>
            <w:r w:rsidRPr="00BB0761">
              <w:rPr>
                <w:sz w:val="16"/>
                <w:szCs w:val="16"/>
                <w:lang w:val="it-IT"/>
              </w:rPr>
              <w:t xml:space="preserve"> din cererea de finanțare în MySMIS sunt completate cu datele solicitate pentru specificul apelului de proiecte?</w:t>
            </w:r>
          </w:p>
          <w:p w14:paraId="760DE134" w14:textId="3A5E6B30" w:rsidR="0058203A" w:rsidRPr="00BB0761" w:rsidRDefault="0058203A" w:rsidP="00E518C0">
            <w:pPr>
              <w:pStyle w:val="Header"/>
              <w:numPr>
                <w:ilvl w:val="0"/>
                <w:numId w:val="4"/>
              </w:numPr>
              <w:tabs>
                <w:tab w:val="center" w:pos="639"/>
              </w:tabs>
              <w:ind w:left="318"/>
              <w:jc w:val="both"/>
              <w:rPr>
                <w:b/>
                <w:sz w:val="16"/>
                <w:szCs w:val="16"/>
                <w:lang w:val="it-IT"/>
              </w:rPr>
            </w:pPr>
            <w:r w:rsidRPr="00BB0761">
              <w:rPr>
                <w:sz w:val="16"/>
                <w:szCs w:val="16"/>
                <w:lang w:val="it-IT"/>
              </w:rPr>
              <w:t>Cererea de finanţare este completată în integralitate în limba română?</w:t>
            </w:r>
          </w:p>
        </w:tc>
        <w:tc>
          <w:tcPr>
            <w:tcW w:w="149" w:type="pct"/>
          </w:tcPr>
          <w:p w14:paraId="0D8581E1" w14:textId="77777777" w:rsidR="0058203A" w:rsidRPr="00BB0761" w:rsidRDefault="0058203A" w:rsidP="00A71C84">
            <w:pPr>
              <w:jc w:val="center"/>
              <w:rPr>
                <w:sz w:val="16"/>
                <w:szCs w:val="16"/>
                <w:lang w:val="it-IT"/>
              </w:rPr>
            </w:pPr>
          </w:p>
        </w:tc>
        <w:tc>
          <w:tcPr>
            <w:tcW w:w="147" w:type="pct"/>
          </w:tcPr>
          <w:p w14:paraId="55D448AA" w14:textId="77777777" w:rsidR="0058203A" w:rsidRPr="00BB0761" w:rsidRDefault="0058203A" w:rsidP="00A71C84">
            <w:pPr>
              <w:rPr>
                <w:sz w:val="16"/>
                <w:szCs w:val="16"/>
                <w:lang w:val="it-IT"/>
              </w:rPr>
            </w:pPr>
          </w:p>
        </w:tc>
        <w:tc>
          <w:tcPr>
            <w:tcW w:w="208" w:type="pct"/>
          </w:tcPr>
          <w:p w14:paraId="4BF476E0" w14:textId="77777777" w:rsidR="0058203A" w:rsidRPr="00BB0761" w:rsidRDefault="0058203A" w:rsidP="00A71C84">
            <w:pPr>
              <w:rPr>
                <w:sz w:val="16"/>
                <w:szCs w:val="16"/>
                <w:lang w:val="it-IT"/>
              </w:rPr>
            </w:pPr>
          </w:p>
        </w:tc>
        <w:tc>
          <w:tcPr>
            <w:tcW w:w="309" w:type="pct"/>
          </w:tcPr>
          <w:p w14:paraId="7C815666" w14:textId="77777777" w:rsidR="0058203A" w:rsidRPr="00BB0761" w:rsidRDefault="0058203A" w:rsidP="00A71C84">
            <w:pPr>
              <w:rPr>
                <w:sz w:val="16"/>
                <w:szCs w:val="16"/>
                <w:lang w:val="it-IT"/>
              </w:rPr>
            </w:pPr>
          </w:p>
        </w:tc>
        <w:tc>
          <w:tcPr>
            <w:tcW w:w="132" w:type="pct"/>
          </w:tcPr>
          <w:p w14:paraId="08DC7DE5" w14:textId="77777777" w:rsidR="0058203A" w:rsidRPr="00BB0761" w:rsidRDefault="0058203A" w:rsidP="00A71C84">
            <w:pPr>
              <w:rPr>
                <w:sz w:val="16"/>
                <w:szCs w:val="16"/>
                <w:lang w:val="it-IT"/>
              </w:rPr>
            </w:pPr>
          </w:p>
        </w:tc>
        <w:tc>
          <w:tcPr>
            <w:tcW w:w="147" w:type="pct"/>
          </w:tcPr>
          <w:p w14:paraId="0DD670D1" w14:textId="77777777" w:rsidR="0058203A" w:rsidRPr="00BB0761" w:rsidRDefault="0058203A" w:rsidP="00A71C84">
            <w:pPr>
              <w:rPr>
                <w:sz w:val="16"/>
                <w:szCs w:val="16"/>
                <w:lang w:val="it-IT"/>
              </w:rPr>
            </w:pPr>
          </w:p>
        </w:tc>
        <w:tc>
          <w:tcPr>
            <w:tcW w:w="168" w:type="pct"/>
          </w:tcPr>
          <w:p w14:paraId="76B2C55C" w14:textId="77777777" w:rsidR="0058203A" w:rsidRPr="00BB0761" w:rsidRDefault="0058203A" w:rsidP="00A71C84">
            <w:pPr>
              <w:rPr>
                <w:sz w:val="16"/>
                <w:szCs w:val="16"/>
                <w:lang w:val="it-IT"/>
              </w:rPr>
            </w:pPr>
          </w:p>
        </w:tc>
        <w:tc>
          <w:tcPr>
            <w:tcW w:w="384" w:type="pct"/>
            <w:gridSpan w:val="2"/>
          </w:tcPr>
          <w:p w14:paraId="434A468B" w14:textId="77777777" w:rsidR="0058203A" w:rsidRPr="00BB0761" w:rsidRDefault="0058203A" w:rsidP="00A71C84">
            <w:pPr>
              <w:rPr>
                <w:sz w:val="16"/>
                <w:szCs w:val="16"/>
                <w:lang w:val="it-IT"/>
              </w:rPr>
            </w:pPr>
          </w:p>
        </w:tc>
      </w:tr>
      <w:tr w:rsidR="00C247D4" w:rsidRPr="00BB0761" w14:paraId="61C7D571" w14:textId="77777777" w:rsidTr="00C247D4">
        <w:trPr>
          <w:trHeight w:val="1549"/>
          <w:tblHeader/>
        </w:trPr>
        <w:tc>
          <w:tcPr>
            <w:tcW w:w="3356" w:type="pct"/>
          </w:tcPr>
          <w:p w14:paraId="3AFCB193" w14:textId="76432EC3" w:rsidR="00E518C0" w:rsidRPr="00CE785D" w:rsidRDefault="00AD5875" w:rsidP="00E518C0">
            <w:pPr>
              <w:numPr>
                <w:ilvl w:val="0"/>
                <w:numId w:val="3"/>
              </w:numPr>
              <w:spacing w:after="0"/>
              <w:jc w:val="both"/>
              <w:rPr>
                <w:b/>
                <w:sz w:val="16"/>
                <w:szCs w:val="16"/>
              </w:rPr>
            </w:pPr>
            <w:r w:rsidRPr="00BB0761">
              <w:rPr>
                <w:b/>
                <w:sz w:val="16"/>
                <w:szCs w:val="16"/>
              </w:rPr>
              <w:t>Depunerea</w:t>
            </w:r>
            <w:r w:rsidR="00E518C0" w:rsidRPr="00BB0761">
              <w:rPr>
                <w:b/>
                <w:sz w:val="16"/>
                <w:szCs w:val="16"/>
              </w:rPr>
              <w:t>, c</w:t>
            </w:r>
            <w:r w:rsidR="00AC6D3D" w:rsidRPr="00BB0761">
              <w:rPr>
                <w:b/>
                <w:sz w:val="16"/>
                <w:szCs w:val="16"/>
              </w:rPr>
              <w:t xml:space="preserve">ompletarea </w:t>
            </w:r>
            <w:r w:rsidR="00E518C0" w:rsidRPr="00BB0761">
              <w:rPr>
                <w:b/>
                <w:sz w:val="16"/>
                <w:szCs w:val="16"/>
              </w:rPr>
              <w:t xml:space="preserve">şi semnarea </w:t>
            </w:r>
            <w:r w:rsidR="00AC6D3D" w:rsidRPr="00BB0761">
              <w:rPr>
                <w:b/>
                <w:sz w:val="16"/>
                <w:szCs w:val="16"/>
              </w:rPr>
              <w:t>anexelor la cererea de finanțare</w:t>
            </w:r>
            <w:r w:rsidR="00CA757A" w:rsidRPr="00CE785D">
              <w:rPr>
                <w:rStyle w:val="FootnoteReference"/>
                <w:b/>
                <w:sz w:val="16"/>
                <w:szCs w:val="16"/>
              </w:rPr>
              <w:footnoteReference w:id="2"/>
            </w:r>
          </w:p>
          <w:p w14:paraId="046E271B" w14:textId="506AA6FE" w:rsidR="00E518C0" w:rsidRPr="00BB0761" w:rsidRDefault="00E518C0" w:rsidP="00AD0562">
            <w:pPr>
              <w:pStyle w:val="Header"/>
              <w:numPr>
                <w:ilvl w:val="0"/>
                <w:numId w:val="4"/>
              </w:numPr>
              <w:tabs>
                <w:tab w:val="clear" w:pos="4320"/>
                <w:tab w:val="center" w:pos="318"/>
              </w:tabs>
              <w:ind w:left="318"/>
              <w:jc w:val="both"/>
              <w:rPr>
                <w:sz w:val="16"/>
                <w:szCs w:val="16"/>
              </w:rPr>
            </w:pPr>
            <w:r w:rsidRPr="00BB0761">
              <w:rPr>
                <w:sz w:val="16"/>
                <w:szCs w:val="16"/>
              </w:rPr>
              <w:t xml:space="preserve">Cererea de finanțare a fost transmisă însoțită de toate anexele </w:t>
            </w:r>
            <w:r w:rsidR="00154E75" w:rsidRPr="00BB0761">
              <w:rPr>
                <w:sz w:val="16"/>
                <w:szCs w:val="16"/>
              </w:rPr>
              <w:t>obligatorii</w:t>
            </w:r>
            <w:r w:rsidRPr="00BB0761">
              <w:rPr>
                <w:sz w:val="16"/>
                <w:szCs w:val="16"/>
              </w:rPr>
              <w:t>?</w:t>
            </w:r>
          </w:p>
          <w:p w14:paraId="14A3333C" w14:textId="481D451C" w:rsidR="00E518C0" w:rsidRPr="00BB0761" w:rsidRDefault="00E518C0" w:rsidP="00AD0562">
            <w:pPr>
              <w:pStyle w:val="Header"/>
              <w:numPr>
                <w:ilvl w:val="0"/>
                <w:numId w:val="4"/>
              </w:numPr>
              <w:tabs>
                <w:tab w:val="clear" w:pos="4320"/>
                <w:tab w:val="center" w:pos="318"/>
              </w:tabs>
              <w:ind w:left="318"/>
              <w:jc w:val="both"/>
              <w:rPr>
                <w:sz w:val="16"/>
                <w:szCs w:val="16"/>
              </w:rPr>
            </w:pPr>
            <w:r w:rsidRPr="00BB0761">
              <w:rPr>
                <w:sz w:val="16"/>
                <w:szCs w:val="16"/>
              </w:rPr>
              <w:t>Documentele ataşate s</w:t>
            </w:r>
            <w:r w:rsidR="00D95FE6" w:rsidRPr="00BB0761">
              <w:rPr>
                <w:sz w:val="16"/>
                <w:szCs w:val="16"/>
              </w:rPr>
              <w:t>unt în perioada de valabilitate</w:t>
            </w:r>
            <w:r w:rsidRPr="00BB0761">
              <w:rPr>
                <w:sz w:val="16"/>
                <w:szCs w:val="16"/>
              </w:rPr>
              <w:t>?</w:t>
            </w:r>
          </w:p>
          <w:p w14:paraId="66F39F2A" w14:textId="6025A3DF" w:rsidR="009B6D2C" w:rsidRPr="00BB0761" w:rsidRDefault="00FF55E3" w:rsidP="009B6D2C">
            <w:pPr>
              <w:pStyle w:val="Header"/>
              <w:numPr>
                <w:ilvl w:val="0"/>
                <w:numId w:val="4"/>
              </w:numPr>
              <w:tabs>
                <w:tab w:val="center" w:pos="318"/>
              </w:tabs>
              <w:ind w:left="318"/>
              <w:jc w:val="both"/>
              <w:rPr>
                <w:sz w:val="16"/>
                <w:szCs w:val="16"/>
              </w:rPr>
            </w:pPr>
            <w:r w:rsidRPr="00BB0761">
              <w:rPr>
                <w:sz w:val="16"/>
                <w:szCs w:val="16"/>
              </w:rPr>
              <w:t>Documentele anexate</w:t>
            </w:r>
            <w:r w:rsidR="007B1BF9" w:rsidRPr="00BB0761">
              <w:rPr>
                <w:sz w:val="16"/>
                <w:szCs w:val="16"/>
              </w:rPr>
              <w:t xml:space="preserve"> la cererea de finanțare sunt semnate </w:t>
            </w:r>
            <w:r w:rsidR="001232FB" w:rsidRPr="00BB0761">
              <w:rPr>
                <w:sz w:val="16"/>
                <w:szCs w:val="16"/>
              </w:rPr>
              <w:t>conform Ghidului specific?</w:t>
            </w:r>
          </w:p>
        </w:tc>
        <w:tc>
          <w:tcPr>
            <w:tcW w:w="149" w:type="pct"/>
          </w:tcPr>
          <w:p w14:paraId="2B2E0E29" w14:textId="77777777" w:rsidR="00A71C84" w:rsidRPr="00BB0761" w:rsidRDefault="00A71C84" w:rsidP="00A71C84">
            <w:pPr>
              <w:jc w:val="center"/>
              <w:rPr>
                <w:sz w:val="16"/>
                <w:szCs w:val="16"/>
                <w:lang w:val="it-IT"/>
              </w:rPr>
            </w:pPr>
          </w:p>
        </w:tc>
        <w:tc>
          <w:tcPr>
            <w:tcW w:w="147" w:type="pct"/>
          </w:tcPr>
          <w:p w14:paraId="20E2170F" w14:textId="77777777" w:rsidR="00A71C84" w:rsidRPr="00BB0761" w:rsidRDefault="00A71C84" w:rsidP="00A71C84">
            <w:pPr>
              <w:rPr>
                <w:sz w:val="16"/>
                <w:szCs w:val="16"/>
                <w:lang w:val="it-IT"/>
              </w:rPr>
            </w:pPr>
          </w:p>
        </w:tc>
        <w:tc>
          <w:tcPr>
            <w:tcW w:w="208" w:type="pct"/>
          </w:tcPr>
          <w:p w14:paraId="1C9B5DF6" w14:textId="77777777" w:rsidR="00A71C84" w:rsidRPr="00BB0761" w:rsidRDefault="00A71C84" w:rsidP="00A71C84">
            <w:pPr>
              <w:rPr>
                <w:sz w:val="16"/>
                <w:szCs w:val="16"/>
                <w:lang w:val="it-IT"/>
              </w:rPr>
            </w:pPr>
          </w:p>
        </w:tc>
        <w:tc>
          <w:tcPr>
            <w:tcW w:w="309" w:type="pct"/>
          </w:tcPr>
          <w:p w14:paraId="0F707319" w14:textId="77777777" w:rsidR="00A71C84" w:rsidRPr="00BB0761" w:rsidRDefault="00A71C84" w:rsidP="00A71C84">
            <w:pPr>
              <w:rPr>
                <w:sz w:val="16"/>
                <w:szCs w:val="16"/>
                <w:lang w:val="it-IT"/>
              </w:rPr>
            </w:pPr>
          </w:p>
        </w:tc>
        <w:tc>
          <w:tcPr>
            <w:tcW w:w="132" w:type="pct"/>
          </w:tcPr>
          <w:p w14:paraId="67FC398E" w14:textId="77777777" w:rsidR="00A71C84" w:rsidRPr="00BB0761" w:rsidRDefault="00A71C84" w:rsidP="00A71C84">
            <w:pPr>
              <w:rPr>
                <w:sz w:val="16"/>
                <w:szCs w:val="16"/>
                <w:lang w:val="it-IT"/>
              </w:rPr>
            </w:pPr>
          </w:p>
        </w:tc>
        <w:tc>
          <w:tcPr>
            <w:tcW w:w="147" w:type="pct"/>
          </w:tcPr>
          <w:p w14:paraId="5238F49F" w14:textId="77777777" w:rsidR="00A71C84" w:rsidRPr="00BB0761" w:rsidRDefault="00A71C84" w:rsidP="00A71C84">
            <w:pPr>
              <w:rPr>
                <w:sz w:val="16"/>
                <w:szCs w:val="16"/>
                <w:lang w:val="it-IT"/>
              </w:rPr>
            </w:pPr>
          </w:p>
        </w:tc>
        <w:tc>
          <w:tcPr>
            <w:tcW w:w="168" w:type="pct"/>
          </w:tcPr>
          <w:p w14:paraId="6E0D5126" w14:textId="77777777" w:rsidR="00A71C84" w:rsidRPr="00BB0761" w:rsidRDefault="00A71C84" w:rsidP="00A71C84">
            <w:pPr>
              <w:rPr>
                <w:sz w:val="16"/>
                <w:szCs w:val="16"/>
                <w:lang w:val="it-IT"/>
              </w:rPr>
            </w:pPr>
          </w:p>
        </w:tc>
        <w:tc>
          <w:tcPr>
            <w:tcW w:w="384" w:type="pct"/>
            <w:gridSpan w:val="2"/>
          </w:tcPr>
          <w:p w14:paraId="0FEF1365" w14:textId="77777777" w:rsidR="00A71C84" w:rsidRPr="00BB0761" w:rsidRDefault="00A71C84" w:rsidP="00A71C84">
            <w:pPr>
              <w:rPr>
                <w:sz w:val="16"/>
                <w:szCs w:val="16"/>
                <w:lang w:val="it-IT"/>
              </w:rPr>
            </w:pPr>
          </w:p>
        </w:tc>
      </w:tr>
      <w:tr w:rsidR="00C247D4" w:rsidRPr="00BB0761" w14:paraId="3118A4A5" w14:textId="77777777" w:rsidTr="00C247D4">
        <w:trPr>
          <w:trHeight w:val="1690"/>
          <w:tblHeader/>
        </w:trPr>
        <w:tc>
          <w:tcPr>
            <w:tcW w:w="3356" w:type="pct"/>
          </w:tcPr>
          <w:p w14:paraId="08950E67" w14:textId="038F9A71" w:rsidR="00D1431B" w:rsidRPr="00BB0761" w:rsidRDefault="00AC6D3D" w:rsidP="00D1431B">
            <w:pPr>
              <w:numPr>
                <w:ilvl w:val="0"/>
                <w:numId w:val="3"/>
              </w:numPr>
              <w:spacing w:after="0"/>
              <w:jc w:val="both"/>
              <w:rPr>
                <w:b/>
                <w:sz w:val="16"/>
                <w:szCs w:val="16"/>
              </w:rPr>
            </w:pPr>
            <w:r w:rsidRPr="00BB0761">
              <w:rPr>
                <w:b/>
                <w:sz w:val="16"/>
                <w:szCs w:val="16"/>
              </w:rPr>
              <w:t>Documentele statutare ale solicitantului</w:t>
            </w:r>
            <w:r w:rsidR="00244D7A" w:rsidRPr="00BB0761">
              <w:rPr>
                <w:b/>
                <w:sz w:val="16"/>
                <w:szCs w:val="16"/>
              </w:rPr>
              <w:t xml:space="preserve"> ș</w:t>
            </w:r>
          </w:p>
          <w:p w14:paraId="6BFA34AB" w14:textId="3FFA9A6E" w:rsidR="00A71C84" w:rsidRPr="00BB0761" w:rsidRDefault="009B4DB6" w:rsidP="00D95FE6">
            <w:pPr>
              <w:pStyle w:val="Header"/>
              <w:numPr>
                <w:ilvl w:val="0"/>
                <w:numId w:val="4"/>
              </w:numPr>
              <w:tabs>
                <w:tab w:val="clear" w:pos="4320"/>
              </w:tabs>
              <w:ind w:left="318"/>
              <w:jc w:val="both"/>
              <w:rPr>
                <w:sz w:val="16"/>
                <w:szCs w:val="16"/>
                <w:lang w:val="it-IT"/>
              </w:rPr>
            </w:pPr>
            <w:r w:rsidRPr="00BB0761">
              <w:rPr>
                <w:sz w:val="16"/>
                <w:szCs w:val="16"/>
                <w:lang w:val="it-IT"/>
              </w:rPr>
              <w:t xml:space="preserve">Sunt </w:t>
            </w:r>
            <w:r w:rsidR="001373F2" w:rsidRPr="00BB0761">
              <w:rPr>
                <w:sz w:val="16"/>
                <w:szCs w:val="16"/>
                <w:lang w:val="it-IT"/>
              </w:rPr>
              <w:t>anexate</w:t>
            </w:r>
            <w:r w:rsidRPr="00BB0761">
              <w:rPr>
                <w:sz w:val="16"/>
                <w:szCs w:val="16"/>
                <w:lang w:val="it-IT"/>
              </w:rPr>
              <w:t xml:space="preserve"> documente</w:t>
            </w:r>
            <w:r w:rsidR="00375CDC" w:rsidRPr="00BB0761">
              <w:rPr>
                <w:sz w:val="16"/>
                <w:szCs w:val="16"/>
                <w:lang w:val="it-IT"/>
              </w:rPr>
              <w:t>le</w:t>
            </w:r>
            <w:r w:rsidRPr="00BB0761">
              <w:rPr>
                <w:sz w:val="16"/>
                <w:szCs w:val="16"/>
                <w:lang w:val="it-IT"/>
              </w:rPr>
              <w:t xml:space="preserve"> statutare </w:t>
            </w:r>
            <w:r w:rsidR="00CA7937" w:rsidRPr="00BB0761">
              <w:rPr>
                <w:sz w:val="16"/>
                <w:szCs w:val="16"/>
                <w:lang w:val="it-IT"/>
              </w:rPr>
              <w:t xml:space="preserve">ale solicitantului </w:t>
            </w:r>
            <w:r w:rsidR="00035C55" w:rsidRPr="00BB0761">
              <w:rPr>
                <w:sz w:val="16"/>
                <w:szCs w:val="16"/>
                <w:lang w:val="it-IT"/>
              </w:rPr>
              <w:t>și, dacă</w:t>
            </w:r>
            <w:r w:rsidR="00CA7937" w:rsidRPr="00BB0761">
              <w:rPr>
                <w:sz w:val="16"/>
                <w:szCs w:val="16"/>
                <w:lang w:val="it-IT"/>
              </w:rPr>
              <w:t xml:space="preserve"> e cazul, ale</w:t>
            </w:r>
            <w:r w:rsidR="00CA7937" w:rsidRPr="00BB0761">
              <w:rPr>
                <w:sz w:val="16"/>
                <w:szCs w:val="16"/>
              </w:rPr>
              <w:t xml:space="preserve"> partenerilor,</w:t>
            </w:r>
            <w:r w:rsidR="00CA7937" w:rsidRPr="00BB0761">
              <w:rPr>
                <w:sz w:val="16"/>
                <w:szCs w:val="16"/>
                <w:lang w:val="it-IT"/>
              </w:rPr>
              <w:t xml:space="preserve"> </w:t>
            </w:r>
            <w:r w:rsidRPr="00BB0761">
              <w:rPr>
                <w:sz w:val="16"/>
                <w:szCs w:val="16"/>
                <w:lang w:val="it-IT"/>
              </w:rPr>
              <w:t>în vigoare la data depunerii cererii de finan</w:t>
            </w:r>
            <w:r w:rsidR="00D95FE6" w:rsidRPr="00BB0761">
              <w:rPr>
                <w:sz w:val="16"/>
                <w:szCs w:val="16"/>
                <w:lang w:val="it-IT"/>
              </w:rPr>
              <w:t>țare,</w:t>
            </w:r>
            <w:r w:rsidR="00906BF1" w:rsidRPr="00BB0761">
              <w:rPr>
                <w:sz w:val="16"/>
                <w:szCs w:val="16"/>
                <w:lang w:val="it-IT"/>
              </w:rPr>
              <w:t xml:space="preserve"> prezentate </w:t>
            </w:r>
            <w:r w:rsidR="00CA7937" w:rsidRPr="00BB0761">
              <w:rPr>
                <w:sz w:val="16"/>
                <w:szCs w:val="16"/>
              </w:rPr>
              <w:t>în Ghidu</w:t>
            </w:r>
            <w:r w:rsidR="00A56F9E" w:rsidRPr="00BB0761">
              <w:rPr>
                <w:sz w:val="16"/>
                <w:szCs w:val="16"/>
                <w:lang w:val="it-IT"/>
              </w:rPr>
              <w:t>l specific</w:t>
            </w:r>
            <w:r w:rsidR="009510C7" w:rsidRPr="00BB0761">
              <w:rPr>
                <w:sz w:val="16"/>
                <w:szCs w:val="16"/>
                <w:lang w:val="it-IT"/>
              </w:rPr>
              <w:t xml:space="preserve"> </w:t>
            </w:r>
            <w:r w:rsidR="00C40D99" w:rsidRPr="00BB0761">
              <w:rPr>
                <w:sz w:val="16"/>
                <w:szCs w:val="16"/>
                <w:lang w:val="it-IT"/>
              </w:rPr>
              <w:t>?</w:t>
            </w:r>
          </w:p>
          <w:p w14:paraId="41F5859C" w14:textId="71BB698D" w:rsidR="00C504F0" w:rsidRPr="00BB0761" w:rsidRDefault="00C40D99" w:rsidP="00B12E5C">
            <w:pPr>
              <w:pStyle w:val="Header"/>
              <w:numPr>
                <w:ilvl w:val="0"/>
                <w:numId w:val="4"/>
              </w:numPr>
              <w:tabs>
                <w:tab w:val="center" w:pos="639"/>
              </w:tabs>
              <w:ind w:left="318"/>
              <w:jc w:val="both"/>
              <w:rPr>
                <w:sz w:val="16"/>
                <w:szCs w:val="16"/>
                <w:lang w:val="it-IT"/>
              </w:rPr>
            </w:pPr>
            <w:r w:rsidRPr="00BB0761">
              <w:rPr>
                <w:sz w:val="16"/>
                <w:szCs w:val="16"/>
                <w:lang w:val="it-IT"/>
              </w:rPr>
              <w:t>Informațiile rezultate din cadrul documentelor statutare sunt aceleași cu cele din cadru</w:t>
            </w:r>
            <w:r w:rsidR="00563BFC" w:rsidRPr="00BB0761">
              <w:rPr>
                <w:sz w:val="16"/>
                <w:szCs w:val="16"/>
                <w:lang w:val="it-IT"/>
              </w:rPr>
              <w:t>l cererii de finanțare referitoare la</w:t>
            </w:r>
            <w:r w:rsidRPr="00BB0761">
              <w:rPr>
                <w:sz w:val="16"/>
                <w:szCs w:val="16"/>
                <w:lang w:val="it-IT"/>
              </w:rPr>
              <w:t xml:space="preserve"> identificarea solicitantului?</w:t>
            </w:r>
          </w:p>
        </w:tc>
        <w:tc>
          <w:tcPr>
            <w:tcW w:w="149" w:type="pct"/>
          </w:tcPr>
          <w:p w14:paraId="0313861F" w14:textId="77777777" w:rsidR="00A71C84" w:rsidRPr="00BB0761" w:rsidRDefault="00A71C84" w:rsidP="00A71C84">
            <w:pPr>
              <w:jc w:val="center"/>
              <w:rPr>
                <w:sz w:val="16"/>
                <w:szCs w:val="16"/>
                <w:lang w:val="it-IT"/>
              </w:rPr>
            </w:pPr>
          </w:p>
        </w:tc>
        <w:tc>
          <w:tcPr>
            <w:tcW w:w="147" w:type="pct"/>
          </w:tcPr>
          <w:p w14:paraId="1F0CFB93" w14:textId="77777777" w:rsidR="00A71C84" w:rsidRPr="00BB0761" w:rsidRDefault="00A71C84" w:rsidP="00A71C84">
            <w:pPr>
              <w:rPr>
                <w:sz w:val="16"/>
                <w:szCs w:val="16"/>
                <w:lang w:val="it-IT"/>
              </w:rPr>
            </w:pPr>
          </w:p>
        </w:tc>
        <w:tc>
          <w:tcPr>
            <w:tcW w:w="208" w:type="pct"/>
          </w:tcPr>
          <w:p w14:paraId="501C059A" w14:textId="77777777" w:rsidR="00A71C84" w:rsidRPr="00BB0761" w:rsidRDefault="00A71C84" w:rsidP="00A71C84">
            <w:pPr>
              <w:rPr>
                <w:sz w:val="16"/>
                <w:szCs w:val="16"/>
                <w:lang w:val="it-IT"/>
              </w:rPr>
            </w:pPr>
          </w:p>
        </w:tc>
        <w:tc>
          <w:tcPr>
            <w:tcW w:w="309" w:type="pct"/>
          </w:tcPr>
          <w:p w14:paraId="5E0FD590" w14:textId="77777777" w:rsidR="00A71C84" w:rsidRPr="00BB0761" w:rsidRDefault="00A71C84" w:rsidP="00A71C84">
            <w:pPr>
              <w:rPr>
                <w:sz w:val="16"/>
                <w:szCs w:val="16"/>
                <w:lang w:val="it-IT"/>
              </w:rPr>
            </w:pPr>
          </w:p>
        </w:tc>
        <w:tc>
          <w:tcPr>
            <w:tcW w:w="132" w:type="pct"/>
          </w:tcPr>
          <w:p w14:paraId="2080CF61" w14:textId="77777777" w:rsidR="00A71C84" w:rsidRPr="00BB0761" w:rsidRDefault="00A71C84" w:rsidP="00A71C84">
            <w:pPr>
              <w:rPr>
                <w:sz w:val="16"/>
                <w:szCs w:val="16"/>
                <w:lang w:val="it-IT"/>
              </w:rPr>
            </w:pPr>
          </w:p>
        </w:tc>
        <w:tc>
          <w:tcPr>
            <w:tcW w:w="147" w:type="pct"/>
          </w:tcPr>
          <w:p w14:paraId="08A07C75" w14:textId="77777777" w:rsidR="00A71C84" w:rsidRPr="00BB0761" w:rsidRDefault="00A71C84" w:rsidP="00A71C84">
            <w:pPr>
              <w:rPr>
                <w:sz w:val="16"/>
                <w:szCs w:val="16"/>
                <w:lang w:val="it-IT"/>
              </w:rPr>
            </w:pPr>
          </w:p>
        </w:tc>
        <w:tc>
          <w:tcPr>
            <w:tcW w:w="168" w:type="pct"/>
          </w:tcPr>
          <w:p w14:paraId="0FD33B2C" w14:textId="77777777" w:rsidR="00A71C84" w:rsidRPr="00BB0761" w:rsidRDefault="00A71C84" w:rsidP="00A71C84">
            <w:pPr>
              <w:rPr>
                <w:sz w:val="16"/>
                <w:szCs w:val="16"/>
                <w:lang w:val="it-IT"/>
              </w:rPr>
            </w:pPr>
          </w:p>
        </w:tc>
        <w:tc>
          <w:tcPr>
            <w:tcW w:w="384" w:type="pct"/>
            <w:gridSpan w:val="2"/>
          </w:tcPr>
          <w:p w14:paraId="3591AFF9" w14:textId="77777777" w:rsidR="00A71C84" w:rsidRPr="00BB0761" w:rsidRDefault="00A71C84" w:rsidP="00A71C84">
            <w:pPr>
              <w:rPr>
                <w:sz w:val="16"/>
                <w:szCs w:val="16"/>
                <w:lang w:val="it-IT"/>
              </w:rPr>
            </w:pPr>
          </w:p>
        </w:tc>
      </w:tr>
      <w:tr w:rsidR="00C247D4" w:rsidRPr="00BB0761" w14:paraId="5E163BD4" w14:textId="77777777" w:rsidTr="00C247D4">
        <w:trPr>
          <w:trHeight w:val="297"/>
          <w:tblHeader/>
        </w:trPr>
        <w:tc>
          <w:tcPr>
            <w:tcW w:w="3356" w:type="pct"/>
          </w:tcPr>
          <w:p w14:paraId="1F1C0B6D" w14:textId="515AC75A" w:rsidR="00C504F0" w:rsidRPr="00BB0761" w:rsidRDefault="00C504F0" w:rsidP="00C504F0">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lastRenderedPageBreak/>
              <w:t>Forma de constituire a solicitantului</w:t>
            </w:r>
          </w:p>
          <w:p w14:paraId="11EF0AA0" w14:textId="545DF50D" w:rsidR="00C504F0" w:rsidRPr="00BB0761" w:rsidRDefault="00C504F0" w:rsidP="00C504F0">
            <w:pPr>
              <w:pStyle w:val="Header"/>
              <w:numPr>
                <w:ilvl w:val="0"/>
                <w:numId w:val="4"/>
              </w:numPr>
              <w:tabs>
                <w:tab w:val="clear" w:pos="4320"/>
                <w:tab w:val="center" w:pos="639"/>
              </w:tabs>
              <w:jc w:val="both"/>
              <w:rPr>
                <w:sz w:val="16"/>
                <w:szCs w:val="16"/>
                <w:lang w:val="it-IT"/>
              </w:rPr>
            </w:pPr>
            <w:r w:rsidRPr="00BB0761">
              <w:rPr>
                <w:sz w:val="16"/>
                <w:szCs w:val="16"/>
                <w:lang w:val="it-IT"/>
              </w:rPr>
              <w:t>Solicitantul se încadrează în categoria solicitanților eligibili și are una dintre formele de constituire prevăzute în ghidul specific?</w:t>
            </w:r>
            <w:r w:rsidRPr="00BB0761">
              <w:rPr>
                <w:sz w:val="16"/>
                <w:szCs w:val="16"/>
              </w:rPr>
              <w:t xml:space="preserve"> </w:t>
            </w:r>
            <w:r w:rsidR="00BC4398" w:rsidRPr="00BB0761">
              <w:rPr>
                <w:sz w:val="16"/>
                <w:szCs w:val="16"/>
                <w:lang w:val="it-IT"/>
              </w:rPr>
              <w:t>(secțiunea 2.6 și 4.1</w:t>
            </w:r>
            <w:r w:rsidRPr="00BB0761">
              <w:rPr>
                <w:sz w:val="16"/>
                <w:szCs w:val="16"/>
                <w:lang w:val="it-IT"/>
              </w:rPr>
              <w:t>, punctul 1).</w:t>
            </w:r>
          </w:p>
          <w:p w14:paraId="67A52A28" w14:textId="6414C142" w:rsidR="00C504F0" w:rsidRPr="00BB0761" w:rsidRDefault="00C504F0" w:rsidP="00CE785D">
            <w:pPr>
              <w:pStyle w:val="Header"/>
              <w:tabs>
                <w:tab w:val="clear" w:pos="4320"/>
                <w:tab w:val="center" w:pos="639"/>
              </w:tabs>
              <w:ind w:left="502"/>
              <w:jc w:val="both"/>
              <w:rPr>
                <w:sz w:val="16"/>
                <w:szCs w:val="16"/>
                <w:lang w:val="it-IT"/>
              </w:rPr>
            </w:pPr>
          </w:p>
        </w:tc>
        <w:tc>
          <w:tcPr>
            <w:tcW w:w="149" w:type="pct"/>
          </w:tcPr>
          <w:p w14:paraId="464F2D1A" w14:textId="77777777" w:rsidR="00C504F0" w:rsidRPr="00BB0761" w:rsidRDefault="00C504F0" w:rsidP="00A71C84">
            <w:pPr>
              <w:jc w:val="center"/>
              <w:rPr>
                <w:sz w:val="16"/>
                <w:szCs w:val="16"/>
                <w:lang w:val="it-IT"/>
              </w:rPr>
            </w:pPr>
          </w:p>
        </w:tc>
        <w:tc>
          <w:tcPr>
            <w:tcW w:w="147" w:type="pct"/>
          </w:tcPr>
          <w:p w14:paraId="66821FDA" w14:textId="77777777" w:rsidR="00C504F0" w:rsidRPr="00BB0761" w:rsidRDefault="00C504F0" w:rsidP="00A71C84">
            <w:pPr>
              <w:rPr>
                <w:sz w:val="16"/>
                <w:szCs w:val="16"/>
                <w:lang w:val="it-IT"/>
              </w:rPr>
            </w:pPr>
          </w:p>
        </w:tc>
        <w:tc>
          <w:tcPr>
            <w:tcW w:w="208" w:type="pct"/>
          </w:tcPr>
          <w:p w14:paraId="290CCD22" w14:textId="77777777" w:rsidR="00C504F0" w:rsidRPr="00BB0761" w:rsidRDefault="00C504F0" w:rsidP="00A71C84">
            <w:pPr>
              <w:rPr>
                <w:sz w:val="16"/>
                <w:szCs w:val="16"/>
                <w:lang w:val="it-IT"/>
              </w:rPr>
            </w:pPr>
          </w:p>
        </w:tc>
        <w:tc>
          <w:tcPr>
            <w:tcW w:w="309" w:type="pct"/>
          </w:tcPr>
          <w:p w14:paraId="6B264A25" w14:textId="77777777" w:rsidR="00C504F0" w:rsidRPr="00BB0761" w:rsidRDefault="00C504F0" w:rsidP="00A71C84">
            <w:pPr>
              <w:rPr>
                <w:sz w:val="16"/>
                <w:szCs w:val="16"/>
                <w:lang w:val="it-IT"/>
              </w:rPr>
            </w:pPr>
          </w:p>
        </w:tc>
        <w:tc>
          <w:tcPr>
            <w:tcW w:w="132" w:type="pct"/>
          </w:tcPr>
          <w:p w14:paraId="36F76182" w14:textId="77777777" w:rsidR="00C504F0" w:rsidRPr="00BB0761" w:rsidRDefault="00C504F0" w:rsidP="00A71C84">
            <w:pPr>
              <w:rPr>
                <w:sz w:val="16"/>
                <w:szCs w:val="16"/>
                <w:lang w:val="it-IT"/>
              </w:rPr>
            </w:pPr>
          </w:p>
        </w:tc>
        <w:tc>
          <w:tcPr>
            <w:tcW w:w="147" w:type="pct"/>
          </w:tcPr>
          <w:p w14:paraId="4B6479A3" w14:textId="77777777" w:rsidR="00C504F0" w:rsidRPr="00BB0761" w:rsidRDefault="00C504F0" w:rsidP="00A71C84">
            <w:pPr>
              <w:rPr>
                <w:sz w:val="16"/>
                <w:szCs w:val="16"/>
                <w:lang w:val="it-IT"/>
              </w:rPr>
            </w:pPr>
          </w:p>
        </w:tc>
        <w:tc>
          <w:tcPr>
            <w:tcW w:w="168" w:type="pct"/>
          </w:tcPr>
          <w:p w14:paraId="689B5201" w14:textId="77777777" w:rsidR="00C504F0" w:rsidRPr="00BB0761" w:rsidRDefault="00C504F0" w:rsidP="00A71C84">
            <w:pPr>
              <w:rPr>
                <w:sz w:val="16"/>
                <w:szCs w:val="16"/>
                <w:lang w:val="it-IT"/>
              </w:rPr>
            </w:pPr>
          </w:p>
        </w:tc>
        <w:tc>
          <w:tcPr>
            <w:tcW w:w="384" w:type="pct"/>
            <w:gridSpan w:val="2"/>
          </w:tcPr>
          <w:p w14:paraId="29A5F0DE" w14:textId="77777777" w:rsidR="00C504F0" w:rsidRPr="00BB0761" w:rsidRDefault="00C504F0" w:rsidP="00A71C84">
            <w:pPr>
              <w:rPr>
                <w:sz w:val="16"/>
                <w:szCs w:val="16"/>
                <w:lang w:val="it-IT"/>
              </w:rPr>
            </w:pPr>
          </w:p>
        </w:tc>
      </w:tr>
      <w:tr w:rsidR="00C247D4" w:rsidRPr="00BB0761" w14:paraId="7D56AAC1" w14:textId="77777777" w:rsidTr="00BB0761">
        <w:trPr>
          <w:trHeight w:val="1560"/>
          <w:tblHeader/>
        </w:trPr>
        <w:tc>
          <w:tcPr>
            <w:tcW w:w="3356" w:type="pct"/>
          </w:tcPr>
          <w:p w14:paraId="7B74DD9A" w14:textId="5508C75D" w:rsidR="00AC6D3D" w:rsidRPr="00CE785D" w:rsidRDefault="00AC6D3D" w:rsidP="00AC6D3D">
            <w:pPr>
              <w:numPr>
                <w:ilvl w:val="0"/>
                <w:numId w:val="3"/>
              </w:numPr>
              <w:spacing w:after="0"/>
              <w:jc w:val="both"/>
              <w:rPr>
                <w:b/>
                <w:sz w:val="16"/>
                <w:szCs w:val="16"/>
              </w:rPr>
            </w:pPr>
            <w:r w:rsidRPr="00CE785D">
              <w:rPr>
                <w:b/>
                <w:sz w:val="16"/>
                <w:szCs w:val="16"/>
              </w:rPr>
              <w:t>Documentele privind identificarea reprezentantului legal al solicitantului și, dacă este cazul, a</w:t>
            </w:r>
            <w:r w:rsidR="0081100A" w:rsidRPr="00CE785D">
              <w:rPr>
                <w:b/>
                <w:sz w:val="16"/>
                <w:szCs w:val="16"/>
              </w:rPr>
              <w:t xml:space="preserve">l </w:t>
            </w:r>
            <w:r w:rsidRPr="00CE785D">
              <w:rPr>
                <w:b/>
                <w:sz w:val="16"/>
                <w:szCs w:val="16"/>
              </w:rPr>
              <w:t>partenerilor</w:t>
            </w:r>
          </w:p>
          <w:p w14:paraId="43283CEF" w14:textId="601FA76A" w:rsidR="0041736A" w:rsidRPr="00CE785D" w:rsidRDefault="00A71C84" w:rsidP="00A56F9E">
            <w:pPr>
              <w:pStyle w:val="Header"/>
              <w:numPr>
                <w:ilvl w:val="0"/>
                <w:numId w:val="4"/>
              </w:numPr>
              <w:tabs>
                <w:tab w:val="clear" w:pos="4320"/>
                <w:tab w:val="center" w:pos="318"/>
              </w:tabs>
              <w:ind w:left="318"/>
              <w:jc w:val="both"/>
              <w:rPr>
                <w:color w:val="0070C0"/>
                <w:sz w:val="16"/>
                <w:szCs w:val="16"/>
                <w:lang w:val="it-IT"/>
              </w:rPr>
            </w:pPr>
            <w:r w:rsidRPr="00CE785D">
              <w:rPr>
                <w:sz w:val="16"/>
                <w:szCs w:val="16"/>
                <w:lang w:val="it-IT"/>
              </w:rPr>
              <w:t>Este ata</w:t>
            </w:r>
            <w:r w:rsidR="00BB4FB2" w:rsidRPr="00CE785D">
              <w:rPr>
                <w:sz w:val="16"/>
                <w:szCs w:val="16"/>
                <w:lang w:val="it-IT"/>
              </w:rPr>
              <w:t xml:space="preserve">şat </w:t>
            </w:r>
            <w:r w:rsidRPr="00CE785D">
              <w:rPr>
                <w:sz w:val="16"/>
                <w:szCs w:val="16"/>
                <w:lang w:val="it-IT"/>
              </w:rPr>
              <w:t>un document de identi</w:t>
            </w:r>
            <w:r w:rsidR="00035C55" w:rsidRPr="00CE785D">
              <w:rPr>
                <w:sz w:val="16"/>
                <w:szCs w:val="16"/>
                <w:lang w:val="it-IT"/>
              </w:rPr>
              <w:t>ficare a</w:t>
            </w:r>
            <w:r w:rsidR="00A56F9E" w:rsidRPr="00CE785D">
              <w:rPr>
                <w:sz w:val="16"/>
                <w:szCs w:val="16"/>
                <w:lang w:val="it-IT"/>
              </w:rPr>
              <w:t>l</w:t>
            </w:r>
            <w:r w:rsidR="00035C55" w:rsidRPr="00CE785D">
              <w:rPr>
                <w:sz w:val="16"/>
                <w:szCs w:val="16"/>
                <w:lang w:val="it-IT"/>
              </w:rPr>
              <w:t xml:space="preserve"> reprezentantului legal al solicitantului</w:t>
            </w:r>
            <w:r w:rsidR="00E634D7" w:rsidRPr="00CE785D">
              <w:rPr>
                <w:sz w:val="16"/>
                <w:szCs w:val="16"/>
                <w:lang w:val="it-IT"/>
              </w:rPr>
              <w:t>?</w:t>
            </w:r>
          </w:p>
          <w:p w14:paraId="4C65BC93" w14:textId="3205FFEA" w:rsidR="00E634D7" w:rsidRPr="00BB0761" w:rsidRDefault="00D801C4" w:rsidP="00A56F9E">
            <w:pPr>
              <w:pStyle w:val="Header"/>
              <w:numPr>
                <w:ilvl w:val="0"/>
                <w:numId w:val="4"/>
              </w:numPr>
              <w:tabs>
                <w:tab w:val="clear" w:pos="4320"/>
                <w:tab w:val="center" w:pos="318"/>
              </w:tabs>
              <w:ind w:left="318"/>
              <w:jc w:val="both"/>
              <w:rPr>
                <w:color w:val="0070C0"/>
                <w:sz w:val="16"/>
                <w:szCs w:val="16"/>
                <w:lang w:val="it-IT"/>
              </w:rPr>
            </w:pPr>
            <w:r w:rsidRPr="00BB0761">
              <w:rPr>
                <w:sz w:val="16"/>
                <w:szCs w:val="16"/>
                <w:lang w:val="it-IT"/>
              </w:rPr>
              <w:t>Datele din documentele</w:t>
            </w:r>
            <w:r w:rsidR="00E634D7" w:rsidRPr="00BB0761">
              <w:rPr>
                <w:sz w:val="16"/>
                <w:szCs w:val="16"/>
                <w:lang w:val="it-IT"/>
              </w:rPr>
              <w:t xml:space="preserve"> de identificare sunt aceleași cu cele menționate în cadrul cererii de finanțare la secțiunea privind identificarea reprezentantului legal?</w:t>
            </w:r>
          </w:p>
          <w:p w14:paraId="78A8FE2F" w14:textId="37C0C1DD" w:rsidR="008E43F0" w:rsidRPr="00BB0761" w:rsidRDefault="008E43F0" w:rsidP="006F29CD">
            <w:pPr>
              <w:pStyle w:val="Header"/>
              <w:tabs>
                <w:tab w:val="clear" w:pos="4320"/>
                <w:tab w:val="center" w:pos="639"/>
              </w:tabs>
              <w:jc w:val="both"/>
              <w:rPr>
                <w:sz w:val="16"/>
                <w:szCs w:val="16"/>
                <w:lang w:val="it-IT"/>
              </w:rPr>
            </w:pPr>
          </w:p>
        </w:tc>
        <w:tc>
          <w:tcPr>
            <w:tcW w:w="149" w:type="pct"/>
          </w:tcPr>
          <w:p w14:paraId="062C3E19" w14:textId="77777777" w:rsidR="00A71C84" w:rsidRPr="00BB0761" w:rsidRDefault="00A71C84" w:rsidP="00A71C84">
            <w:pPr>
              <w:jc w:val="center"/>
              <w:rPr>
                <w:sz w:val="16"/>
                <w:szCs w:val="16"/>
                <w:lang w:val="it-IT"/>
              </w:rPr>
            </w:pPr>
          </w:p>
        </w:tc>
        <w:tc>
          <w:tcPr>
            <w:tcW w:w="147" w:type="pct"/>
          </w:tcPr>
          <w:p w14:paraId="6A5703A5" w14:textId="77777777" w:rsidR="00A71C84" w:rsidRPr="00BB0761" w:rsidRDefault="00A71C84" w:rsidP="00A71C84">
            <w:pPr>
              <w:rPr>
                <w:sz w:val="16"/>
                <w:szCs w:val="16"/>
                <w:lang w:val="it-IT"/>
              </w:rPr>
            </w:pPr>
          </w:p>
        </w:tc>
        <w:tc>
          <w:tcPr>
            <w:tcW w:w="208" w:type="pct"/>
          </w:tcPr>
          <w:p w14:paraId="2733C47C" w14:textId="77777777" w:rsidR="00A71C84" w:rsidRPr="00BB0761" w:rsidRDefault="00A71C84" w:rsidP="00A71C84">
            <w:pPr>
              <w:rPr>
                <w:sz w:val="16"/>
                <w:szCs w:val="16"/>
                <w:lang w:val="it-IT"/>
              </w:rPr>
            </w:pPr>
          </w:p>
        </w:tc>
        <w:tc>
          <w:tcPr>
            <w:tcW w:w="309" w:type="pct"/>
          </w:tcPr>
          <w:p w14:paraId="08057FF9" w14:textId="77777777" w:rsidR="00A71C84" w:rsidRPr="00BB0761" w:rsidRDefault="00A71C84" w:rsidP="00A71C84">
            <w:pPr>
              <w:rPr>
                <w:sz w:val="16"/>
                <w:szCs w:val="16"/>
                <w:lang w:val="it-IT"/>
              </w:rPr>
            </w:pPr>
          </w:p>
        </w:tc>
        <w:tc>
          <w:tcPr>
            <w:tcW w:w="132" w:type="pct"/>
          </w:tcPr>
          <w:p w14:paraId="560B2C67" w14:textId="77777777" w:rsidR="00A71C84" w:rsidRPr="00BB0761" w:rsidRDefault="00A71C84" w:rsidP="00A71C84">
            <w:pPr>
              <w:rPr>
                <w:sz w:val="16"/>
                <w:szCs w:val="16"/>
                <w:lang w:val="it-IT"/>
              </w:rPr>
            </w:pPr>
          </w:p>
        </w:tc>
        <w:tc>
          <w:tcPr>
            <w:tcW w:w="147" w:type="pct"/>
          </w:tcPr>
          <w:p w14:paraId="05B3470F" w14:textId="77777777" w:rsidR="00A71C84" w:rsidRPr="00BB0761" w:rsidRDefault="00A71C84" w:rsidP="00A71C84">
            <w:pPr>
              <w:rPr>
                <w:sz w:val="16"/>
                <w:szCs w:val="16"/>
                <w:lang w:val="it-IT"/>
              </w:rPr>
            </w:pPr>
          </w:p>
        </w:tc>
        <w:tc>
          <w:tcPr>
            <w:tcW w:w="168" w:type="pct"/>
          </w:tcPr>
          <w:p w14:paraId="49B9C38B" w14:textId="77777777" w:rsidR="00A71C84" w:rsidRPr="00BB0761" w:rsidRDefault="00A71C84" w:rsidP="00A71C84">
            <w:pPr>
              <w:rPr>
                <w:sz w:val="16"/>
                <w:szCs w:val="16"/>
                <w:lang w:val="it-IT"/>
              </w:rPr>
            </w:pPr>
          </w:p>
        </w:tc>
        <w:tc>
          <w:tcPr>
            <w:tcW w:w="384" w:type="pct"/>
            <w:gridSpan w:val="2"/>
          </w:tcPr>
          <w:p w14:paraId="768F9511" w14:textId="77777777" w:rsidR="00A71C84" w:rsidRPr="00BB0761" w:rsidRDefault="00A71C84" w:rsidP="00A71C84">
            <w:pPr>
              <w:rPr>
                <w:sz w:val="16"/>
                <w:szCs w:val="16"/>
                <w:lang w:val="it-IT"/>
              </w:rPr>
            </w:pPr>
          </w:p>
        </w:tc>
      </w:tr>
      <w:tr w:rsidR="00C247D4" w:rsidRPr="00BB0761" w14:paraId="54D592DC" w14:textId="77777777" w:rsidTr="00C247D4">
        <w:trPr>
          <w:trHeight w:val="1267"/>
          <w:tblHeader/>
        </w:trPr>
        <w:tc>
          <w:tcPr>
            <w:tcW w:w="3356" w:type="pct"/>
          </w:tcPr>
          <w:p w14:paraId="61CB2E9B" w14:textId="77777777" w:rsidR="008F0633" w:rsidRPr="00BB0761" w:rsidRDefault="008F0633" w:rsidP="008F0633">
            <w:pPr>
              <w:pStyle w:val="ListParagraph"/>
              <w:spacing w:after="0"/>
              <w:ind w:left="928"/>
              <w:rPr>
                <w:rFonts w:ascii="Trebuchet MS" w:hAnsi="Trebuchet MS"/>
                <w:b/>
                <w:sz w:val="16"/>
                <w:szCs w:val="16"/>
              </w:rPr>
            </w:pPr>
          </w:p>
          <w:p w14:paraId="079C91B2" w14:textId="39666A6B" w:rsidR="009B6D2C" w:rsidRPr="00BB0761" w:rsidRDefault="009B6D2C" w:rsidP="009B6D2C">
            <w:pPr>
              <w:pStyle w:val="ListParagraph"/>
              <w:numPr>
                <w:ilvl w:val="0"/>
                <w:numId w:val="3"/>
              </w:numPr>
              <w:spacing w:after="0"/>
              <w:rPr>
                <w:rFonts w:ascii="Trebuchet MS" w:hAnsi="Trebuchet MS"/>
                <w:b/>
                <w:sz w:val="16"/>
                <w:szCs w:val="16"/>
              </w:rPr>
            </w:pPr>
            <w:r w:rsidRPr="00BB0761">
              <w:rPr>
                <w:rFonts w:ascii="Calibri" w:hAnsi="Calibri" w:cs="Calibri"/>
                <w:b/>
                <w:sz w:val="16"/>
                <w:szCs w:val="16"/>
              </w:rPr>
              <w:t>Ȋ</w:t>
            </w:r>
            <w:r w:rsidRPr="00BB0761">
              <w:rPr>
                <w:rFonts w:ascii="Trebuchet MS" w:hAnsi="Trebuchet MS"/>
                <w:b/>
                <w:sz w:val="16"/>
                <w:szCs w:val="16"/>
              </w:rPr>
              <w:t>nca</w:t>
            </w:r>
            <w:r w:rsidR="007A08F8" w:rsidRPr="00BB0761">
              <w:rPr>
                <w:rFonts w:ascii="Trebuchet MS" w:hAnsi="Trebuchet MS"/>
                <w:b/>
                <w:sz w:val="16"/>
                <w:szCs w:val="16"/>
              </w:rPr>
              <w:t>darea în obiectivul specific 10.</w:t>
            </w:r>
            <w:r w:rsidR="005111F2" w:rsidRPr="00BB0761">
              <w:rPr>
                <w:rFonts w:ascii="Trebuchet MS" w:hAnsi="Trebuchet MS"/>
                <w:b/>
                <w:sz w:val="16"/>
                <w:szCs w:val="16"/>
              </w:rPr>
              <w:t>3</w:t>
            </w:r>
          </w:p>
          <w:p w14:paraId="1C016812" w14:textId="77777777" w:rsidR="009B6D2C" w:rsidRPr="00BB0761" w:rsidRDefault="009B6D2C" w:rsidP="009B6D2C">
            <w:pPr>
              <w:pStyle w:val="ListParagraph"/>
              <w:spacing w:after="0"/>
              <w:ind w:left="928"/>
              <w:rPr>
                <w:rFonts w:ascii="Trebuchet MS" w:hAnsi="Trebuchet MS"/>
                <w:b/>
                <w:sz w:val="16"/>
                <w:szCs w:val="16"/>
              </w:rPr>
            </w:pPr>
          </w:p>
          <w:p w14:paraId="40D21F82" w14:textId="290D6DB4" w:rsidR="009B6D2C" w:rsidRPr="00BB0761" w:rsidRDefault="009B6D2C" w:rsidP="009B6D2C">
            <w:pPr>
              <w:pStyle w:val="ListParagraph"/>
              <w:numPr>
                <w:ilvl w:val="0"/>
                <w:numId w:val="4"/>
              </w:numPr>
              <w:spacing w:after="0"/>
              <w:rPr>
                <w:rFonts w:ascii="Trebuchet MS" w:hAnsi="Trebuchet MS"/>
                <w:sz w:val="16"/>
                <w:szCs w:val="16"/>
              </w:rPr>
            </w:pPr>
            <w:r w:rsidRPr="00BB0761">
              <w:rPr>
                <w:rFonts w:ascii="Trebuchet MS" w:hAnsi="Trebuchet MS"/>
                <w:sz w:val="16"/>
                <w:szCs w:val="16"/>
              </w:rPr>
              <w:t>Proiectul şi activităţile sale se încad</w:t>
            </w:r>
            <w:r w:rsidR="00523EE6" w:rsidRPr="00BB0761">
              <w:rPr>
                <w:rFonts w:ascii="Trebuchet MS" w:hAnsi="Trebuchet MS"/>
                <w:sz w:val="16"/>
                <w:szCs w:val="16"/>
              </w:rPr>
              <w:t xml:space="preserve">rează în </w:t>
            </w:r>
            <w:r w:rsidR="007A08F8" w:rsidRPr="00BB0761">
              <w:rPr>
                <w:rFonts w:ascii="Trebuchet MS" w:hAnsi="Trebuchet MS"/>
                <w:sz w:val="16"/>
                <w:szCs w:val="16"/>
              </w:rPr>
              <w:t>Obiectivul Specific 10.</w:t>
            </w:r>
            <w:r w:rsidR="005111F2" w:rsidRPr="00BB0761">
              <w:rPr>
                <w:rFonts w:ascii="Trebuchet MS" w:hAnsi="Trebuchet MS"/>
                <w:sz w:val="16"/>
                <w:szCs w:val="16"/>
              </w:rPr>
              <w:t>3</w:t>
            </w:r>
            <w:r w:rsidRPr="00BB0761">
              <w:rPr>
                <w:rFonts w:ascii="Trebuchet MS" w:hAnsi="Trebuchet MS"/>
                <w:sz w:val="16"/>
                <w:szCs w:val="16"/>
              </w:rPr>
              <w:t xml:space="preserve"> (conform </w:t>
            </w:r>
            <w:r w:rsidR="00523EE6" w:rsidRPr="00BB0761">
              <w:rPr>
                <w:rFonts w:ascii="Trebuchet MS" w:hAnsi="Trebuchet MS"/>
                <w:sz w:val="16"/>
                <w:szCs w:val="16"/>
              </w:rPr>
              <w:t>secţiunilor relevante</w:t>
            </w:r>
            <w:r w:rsidRPr="00BB0761">
              <w:rPr>
                <w:rFonts w:ascii="Trebuchet MS" w:hAnsi="Trebuchet MS"/>
                <w:sz w:val="16"/>
                <w:szCs w:val="16"/>
              </w:rPr>
              <w:t xml:space="preserve"> din Ghidul specific)?</w:t>
            </w:r>
          </w:p>
          <w:p w14:paraId="1894CD4A" w14:textId="29FEB16B" w:rsidR="00C8319A" w:rsidRPr="00BB0761" w:rsidRDefault="00C8319A" w:rsidP="00E50566">
            <w:pPr>
              <w:pStyle w:val="Header"/>
              <w:tabs>
                <w:tab w:val="clear" w:pos="4320"/>
                <w:tab w:val="center" w:pos="318"/>
              </w:tabs>
              <w:ind w:left="318"/>
              <w:jc w:val="both"/>
              <w:rPr>
                <w:sz w:val="16"/>
                <w:szCs w:val="16"/>
                <w:lang w:val="it-IT"/>
              </w:rPr>
            </w:pPr>
          </w:p>
        </w:tc>
        <w:tc>
          <w:tcPr>
            <w:tcW w:w="149" w:type="pct"/>
          </w:tcPr>
          <w:p w14:paraId="1F944156" w14:textId="77777777" w:rsidR="00A71C84" w:rsidRPr="00BB0761" w:rsidRDefault="00A71C84" w:rsidP="00A71C84">
            <w:pPr>
              <w:jc w:val="center"/>
              <w:rPr>
                <w:sz w:val="16"/>
                <w:szCs w:val="16"/>
                <w:lang w:val="it-IT"/>
              </w:rPr>
            </w:pPr>
          </w:p>
        </w:tc>
        <w:tc>
          <w:tcPr>
            <w:tcW w:w="147" w:type="pct"/>
          </w:tcPr>
          <w:p w14:paraId="159B5597" w14:textId="77777777" w:rsidR="00A71C84" w:rsidRPr="00BB0761" w:rsidRDefault="00A71C84" w:rsidP="00A71C84">
            <w:pPr>
              <w:rPr>
                <w:sz w:val="16"/>
                <w:szCs w:val="16"/>
                <w:lang w:val="it-IT"/>
              </w:rPr>
            </w:pPr>
          </w:p>
        </w:tc>
        <w:tc>
          <w:tcPr>
            <w:tcW w:w="208" w:type="pct"/>
          </w:tcPr>
          <w:p w14:paraId="032F3110" w14:textId="77777777" w:rsidR="00A71C84" w:rsidRPr="00BB0761" w:rsidRDefault="00A71C84" w:rsidP="00A71C84">
            <w:pPr>
              <w:rPr>
                <w:sz w:val="16"/>
                <w:szCs w:val="16"/>
                <w:lang w:val="it-IT"/>
              </w:rPr>
            </w:pPr>
          </w:p>
        </w:tc>
        <w:tc>
          <w:tcPr>
            <w:tcW w:w="309" w:type="pct"/>
          </w:tcPr>
          <w:p w14:paraId="4479F6EC" w14:textId="77777777" w:rsidR="00A71C84" w:rsidRPr="00BB0761" w:rsidRDefault="00A71C84" w:rsidP="00A71C84">
            <w:pPr>
              <w:rPr>
                <w:sz w:val="16"/>
                <w:szCs w:val="16"/>
                <w:lang w:val="it-IT"/>
              </w:rPr>
            </w:pPr>
          </w:p>
        </w:tc>
        <w:tc>
          <w:tcPr>
            <w:tcW w:w="132" w:type="pct"/>
          </w:tcPr>
          <w:p w14:paraId="160299D9" w14:textId="77777777" w:rsidR="00A71C84" w:rsidRPr="00BB0761" w:rsidRDefault="00A71C84" w:rsidP="00A71C84">
            <w:pPr>
              <w:rPr>
                <w:sz w:val="16"/>
                <w:szCs w:val="16"/>
                <w:lang w:val="it-IT"/>
              </w:rPr>
            </w:pPr>
          </w:p>
        </w:tc>
        <w:tc>
          <w:tcPr>
            <w:tcW w:w="147" w:type="pct"/>
          </w:tcPr>
          <w:p w14:paraId="7CD4E9B4" w14:textId="77777777" w:rsidR="00A71C84" w:rsidRPr="00BB0761" w:rsidRDefault="00A71C84" w:rsidP="00A71C84">
            <w:pPr>
              <w:rPr>
                <w:sz w:val="16"/>
                <w:szCs w:val="16"/>
                <w:lang w:val="it-IT"/>
              </w:rPr>
            </w:pPr>
          </w:p>
        </w:tc>
        <w:tc>
          <w:tcPr>
            <w:tcW w:w="168" w:type="pct"/>
          </w:tcPr>
          <w:p w14:paraId="0F16905C" w14:textId="77777777" w:rsidR="00A71C84" w:rsidRPr="00BB0761" w:rsidRDefault="00A71C84" w:rsidP="00A71C84">
            <w:pPr>
              <w:rPr>
                <w:sz w:val="16"/>
                <w:szCs w:val="16"/>
                <w:lang w:val="it-IT"/>
              </w:rPr>
            </w:pPr>
          </w:p>
        </w:tc>
        <w:tc>
          <w:tcPr>
            <w:tcW w:w="384" w:type="pct"/>
            <w:gridSpan w:val="2"/>
          </w:tcPr>
          <w:p w14:paraId="6FACD789" w14:textId="77777777" w:rsidR="00A71C84" w:rsidRPr="00BB0761" w:rsidRDefault="00A71C84" w:rsidP="00A71C84">
            <w:pPr>
              <w:rPr>
                <w:sz w:val="16"/>
                <w:szCs w:val="16"/>
                <w:lang w:val="it-IT"/>
              </w:rPr>
            </w:pPr>
          </w:p>
        </w:tc>
      </w:tr>
      <w:tr w:rsidR="00C247D4" w:rsidRPr="00BB0761" w14:paraId="1481CC15" w14:textId="77777777" w:rsidTr="00C247D4">
        <w:trPr>
          <w:trHeight w:val="470"/>
          <w:tblHeader/>
        </w:trPr>
        <w:tc>
          <w:tcPr>
            <w:tcW w:w="3356" w:type="pct"/>
          </w:tcPr>
          <w:p w14:paraId="59C3D6BE" w14:textId="77777777" w:rsidR="00C8319A" w:rsidRPr="00BB0761" w:rsidRDefault="00C8319A" w:rsidP="00C8319A">
            <w:pPr>
              <w:numPr>
                <w:ilvl w:val="0"/>
                <w:numId w:val="3"/>
              </w:numPr>
              <w:spacing w:after="0"/>
              <w:jc w:val="both"/>
              <w:rPr>
                <w:b/>
                <w:sz w:val="16"/>
                <w:szCs w:val="16"/>
              </w:rPr>
            </w:pPr>
            <w:r w:rsidRPr="00BB0761">
              <w:rPr>
                <w:b/>
                <w:sz w:val="16"/>
                <w:szCs w:val="16"/>
              </w:rPr>
              <w:t xml:space="preserve">Locul de implementare a proiectului </w:t>
            </w:r>
          </w:p>
          <w:p w14:paraId="49121FA0" w14:textId="577EA0A7" w:rsidR="00C8319A" w:rsidRPr="00BB0761" w:rsidRDefault="006A3F00" w:rsidP="006A3F00">
            <w:pPr>
              <w:pStyle w:val="Header"/>
              <w:numPr>
                <w:ilvl w:val="0"/>
                <w:numId w:val="4"/>
              </w:numPr>
              <w:tabs>
                <w:tab w:val="clear" w:pos="4320"/>
                <w:tab w:val="center" w:pos="639"/>
              </w:tabs>
              <w:jc w:val="both"/>
              <w:rPr>
                <w:sz w:val="16"/>
                <w:szCs w:val="16"/>
              </w:rPr>
            </w:pPr>
            <w:r w:rsidRPr="00BB0761">
              <w:rPr>
                <w:sz w:val="16"/>
                <w:szCs w:val="16"/>
              </w:rPr>
              <w:t>Locul de implementare al proiectului este situat în localitati din regiunea de dezvoltare în care a fost depusă cererea de finanțare, (conform secţiunii 2.6 din ghid.)</w:t>
            </w:r>
            <w:r w:rsidR="00C8319A" w:rsidRPr="00BB0761">
              <w:rPr>
                <w:sz w:val="16"/>
                <w:szCs w:val="16"/>
              </w:rPr>
              <w:t>?</w:t>
            </w:r>
          </w:p>
          <w:p w14:paraId="5A41F89A" w14:textId="3E54A591" w:rsidR="0044629A" w:rsidRPr="00BB0761" w:rsidRDefault="0044629A" w:rsidP="00034A0C">
            <w:pPr>
              <w:ind w:left="142"/>
              <w:rPr>
                <w:rFonts w:cs="Arial"/>
                <w:sz w:val="16"/>
                <w:szCs w:val="16"/>
              </w:rPr>
            </w:pPr>
          </w:p>
        </w:tc>
        <w:tc>
          <w:tcPr>
            <w:tcW w:w="149" w:type="pct"/>
          </w:tcPr>
          <w:p w14:paraId="2FEB18F8" w14:textId="77777777" w:rsidR="00C8319A" w:rsidRPr="00BB0761" w:rsidRDefault="00C8319A" w:rsidP="00A71C84">
            <w:pPr>
              <w:jc w:val="center"/>
              <w:rPr>
                <w:sz w:val="16"/>
                <w:szCs w:val="16"/>
                <w:lang w:val="it-IT"/>
              </w:rPr>
            </w:pPr>
          </w:p>
        </w:tc>
        <w:tc>
          <w:tcPr>
            <w:tcW w:w="147" w:type="pct"/>
          </w:tcPr>
          <w:p w14:paraId="6929A095" w14:textId="77777777" w:rsidR="00C8319A" w:rsidRPr="00BB0761" w:rsidRDefault="00C8319A" w:rsidP="00A71C84">
            <w:pPr>
              <w:rPr>
                <w:sz w:val="16"/>
                <w:szCs w:val="16"/>
                <w:lang w:val="it-IT"/>
              </w:rPr>
            </w:pPr>
          </w:p>
        </w:tc>
        <w:tc>
          <w:tcPr>
            <w:tcW w:w="208" w:type="pct"/>
          </w:tcPr>
          <w:p w14:paraId="7D0260B2" w14:textId="77777777" w:rsidR="00C8319A" w:rsidRPr="00BB0761" w:rsidRDefault="00C8319A" w:rsidP="00A71C84">
            <w:pPr>
              <w:rPr>
                <w:sz w:val="16"/>
                <w:szCs w:val="16"/>
                <w:lang w:val="it-IT"/>
              </w:rPr>
            </w:pPr>
          </w:p>
        </w:tc>
        <w:tc>
          <w:tcPr>
            <w:tcW w:w="309" w:type="pct"/>
          </w:tcPr>
          <w:p w14:paraId="5F44946F" w14:textId="77777777" w:rsidR="00C8319A" w:rsidRPr="00BB0761" w:rsidRDefault="00C8319A" w:rsidP="00A71C84">
            <w:pPr>
              <w:rPr>
                <w:sz w:val="16"/>
                <w:szCs w:val="16"/>
                <w:lang w:val="it-IT"/>
              </w:rPr>
            </w:pPr>
          </w:p>
        </w:tc>
        <w:tc>
          <w:tcPr>
            <w:tcW w:w="132" w:type="pct"/>
          </w:tcPr>
          <w:p w14:paraId="64FF4542" w14:textId="77777777" w:rsidR="00C8319A" w:rsidRPr="00BB0761" w:rsidRDefault="00C8319A" w:rsidP="00A71C84">
            <w:pPr>
              <w:rPr>
                <w:sz w:val="16"/>
                <w:szCs w:val="16"/>
                <w:lang w:val="it-IT"/>
              </w:rPr>
            </w:pPr>
          </w:p>
        </w:tc>
        <w:tc>
          <w:tcPr>
            <w:tcW w:w="147" w:type="pct"/>
          </w:tcPr>
          <w:p w14:paraId="3010D423" w14:textId="77777777" w:rsidR="00C8319A" w:rsidRPr="00BB0761" w:rsidRDefault="00C8319A" w:rsidP="00A71C84">
            <w:pPr>
              <w:rPr>
                <w:sz w:val="16"/>
                <w:szCs w:val="16"/>
                <w:lang w:val="it-IT"/>
              </w:rPr>
            </w:pPr>
          </w:p>
        </w:tc>
        <w:tc>
          <w:tcPr>
            <w:tcW w:w="168" w:type="pct"/>
          </w:tcPr>
          <w:p w14:paraId="10A7106B" w14:textId="77777777" w:rsidR="00C8319A" w:rsidRPr="00BB0761" w:rsidRDefault="00C8319A" w:rsidP="00A71C84">
            <w:pPr>
              <w:rPr>
                <w:sz w:val="16"/>
                <w:szCs w:val="16"/>
                <w:lang w:val="it-IT"/>
              </w:rPr>
            </w:pPr>
          </w:p>
        </w:tc>
        <w:tc>
          <w:tcPr>
            <w:tcW w:w="384" w:type="pct"/>
            <w:gridSpan w:val="2"/>
          </w:tcPr>
          <w:p w14:paraId="742D9A35" w14:textId="77777777" w:rsidR="00C8319A" w:rsidRPr="00BB0761" w:rsidRDefault="00C8319A" w:rsidP="00A71C84">
            <w:pPr>
              <w:rPr>
                <w:sz w:val="16"/>
                <w:szCs w:val="16"/>
                <w:lang w:val="it-IT"/>
              </w:rPr>
            </w:pPr>
          </w:p>
        </w:tc>
      </w:tr>
      <w:tr w:rsidR="00C247D4" w:rsidRPr="00BB0761" w14:paraId="0A17BBA7" w14:textId="77777777" w:rsidTr="00C247D4">
        <w:trPr>
          <w:trHeight w:val="360"/>
          <w:tblHeader/>
        </w:trPr>
        <w:tc>
          <w:tcPr>
            <w:tcW w:w="3356" w:type="pct"/>
          </w:tcPr>
          <w:p w14:paraId="1D07A670" w14:textId="386BCF70" w:rsidR="009B6D2C" w:rsidRPr="00BB0761" w:rsidRDefault="009B6D2C" w:rsidP="00A353D5">
            <w:pPr>
              <w:pStyle w:val="Header"/>
              <w:numPr>
                <w:ilvl w:val="0"/>
                <w:numId w:val="3"/>
              </w:numPr>
              <w:tabs>
                <w:tab w:val="center" w:pos="318"/>
              </w:tabs>
              <w:jc w:val="both"/>
              <w:rPr>
                <w:rFonts w:cs="Arial"/>
                <w:b/>
                <w:sz w:val="16"/>
                <w:szCs w:val="16"/>
              </w:rPr>
            </w:pPr>
            <w:r w:rsidRPr="00BB0761">
              <w:rPr>
                <w:rFonts w:cs="Arial"/>
                <w:b/>
                <w:sz w:val="16"/>
                <w:szCs w:val="16"/>
              </w:rPr>
              <w:t>Perioada de implementare a activităţilor proiectului</w:t>
            </w:r>
          </w:p>
          <w:p w14:paraId="406C4964" w14:textId="2CBA9823" w:rsidR="009B6D2C" w:rsidRPr="00BB0761" w:rsidRDefault="009B6D2C" w:rsidP="00A353D5">
            <w:pPr>
              <w:pStyle w:val="Header"/>
              <w:numPr>
                <w:ilvl w:val="0"/>
                <w:numId w:val="4"/>
              </w:numPr>
              <w:tabs>
                <w:tab w:val="center" w:pos="318"/>
              </w:tabs>
              <w:jc w:val="both"/>
              <w:rPr>
                <w:rFonts w:cs="Arial"/>
                <w:sz w:val="16"/>
                <w:szCs w:val="16"/>
              </w:rPr>
            </w:pPr>
            <w:r w:rsidRPr="00BB0761">
              <w:rPr>
                <w:rFonts w:cs="Arial"/>
                <w:sz w:val="16"/>
                <w:szCs w:val="16"/>
              </w:rPr>
              <w:t>Perioada de implementare a activităților proiectului nu depășește 31 decembrie 2023?</w:t>
            </w:r>
          </w:p>
        </w:tc>
        <w:tc>
          <w:tcPr>
            <w:tcW w:w="149" w:type="pct"/>
          </w:tcPr>
          <w:p w14:paraId="1548698E" w14:textId="77777777" w:rsidR="009B6D2C" w:rsidRPr="00BB0761" w:rsidRDefault="009B6D2C" w:rsidP="00A71C84">
            <w:pPr>
              <w:jc w:val="center"/>
              <w:rPr>
                <w:sz w:val="16"/>
                <w:szCs w:val="16"/>
                <w:lang w:val="it-IT"/>
              </w:rPr>
            </w:pPr>
          </w:p>
        </w:tc>
        <w:tc>
          <w:tcPr>
            <w:tcW w:w="147" w:type="pct"/>
          </w:tcPr>
          <w:p w14:paraId="16063977" w14:textId="77777777" w:rsidR="009B6D2C" w:rsidRPr="00BB0761" w:rsidRDefault="009B6D2C" w:rsidP="00A71C84">
            <w:pPr>
              <w:rPr>
                <w:sz w:val="16"/>
                <w:szCs w:val="16"/>
                <w:lang w:val="it-IT"/>
              </w:rPr>
            </w:pPr>
          </w:p>
        </w:tc>
        <w:tc>
          <w:tcPr>
            <w:tcW w:w="208" w:type="pct"/>
          </w:tcPr>
          <w:p w14:paraId="07D74BA6" w14:textId="77777777" w:rsidR="009B6D2C" w:rsidRPr="00BB0761" w:rsidRDefault="009B6D2C" w:rsidP="00A71C84">
            <w:pPr>
              <w:rPr>
                <w:sz w:val="16"/>
                <w:szCs w:val="16"/>
                <w:lang w:val="it-IT"/>
              </w:rPr>
            </w:pPr>
          </w:p>
        </w:tc>
        <w:tc>
          <w:tcPr>
            <w:tcW w:w="309" w:type="pct"/>
          </w:tcPr>
          <w:p w14:paraId="697DC25E" w14:textId="77777777" w:rsidR="009B6D2C" w:rsidRPr="00BB0761" w:rsidRDefault="009B6D2C" w:rsidP="00A71C84">
            <w:pPr>
              <w:rPr>
                <w:sz w:val="16"/>
                <w:szCs w:val="16"/>
                <w:lang w:val="it-IT"/>
              </w:rPr>
            </w:pPr>
          </w:p>
        </w:tc>
        <w:tc>
          <w:tcPr>
            <w:tcW w:w="132" w:type="pct"/>
          </w:tcPr>
          <w:p w14:paraId="189690A7" w14:textId="77777777" w:rsidR="009B6D2C" w:rsidRPr="00BB0761" w:rsidRDefault="009B6D2C" w:rsidP="00A71C84">
            <w:pPr>
              <w:rPr>
                <w:sz w:val="16"/>
                <w:szCs w:val="16"/>
                <w:lang w:val="it-IT"/>
              </w:rPr>
            </w:pPr>
          </w:p>
        </w:tc>
        <w:tc>
          <w:tcPr>
            <w:tcW w:w="147" w:type="pct"/>
          </w:tcPr>
          <w:p w14:paraId="63381DD9" w14:textId="77777777" w:rsidR="009B6D2C" w:rsidRPr="00BB0761" w:rsidRDefault="009B6D2C" w:rsidP="00A71C84">
            <w:pPr>
              <w:rPr>
                <w:sz w:val="16"/>
                <w:szCs w:val="16"/>
                <w:lang w:val="it-IT"/>
              </w:rPr>
            </w:pPr>
          </w:p>
        </w:tc>
        <w:tc>
          <w:tcPr>
            <w:tcW w:w="168" w:type="pct"/>
          </w:tcPr>
          <w:p w14:paraId="7ADDFD19" w14:textId="77777777" w:rsidR="009B6D2C" w:rsidRPr="00BB0761" w:rsidRDefault="009B6D2C" w:rsidP="00A71C84">
            <w:pPr>
              <w:rPr>
                <w:sz w:val="16"/>
                <w:szCs w:val="16"/>
                <w:lang w:val="it-IT"/>
              </w:rPr>
            </w:pPr>
          </w:p>
        </w:tc>
        <w:tc>
          <w:tcPr>
            <w:tcW w:w="384" w:type="pct"/>
            <w:gridSpan w:val="2"/>
          </w:tcPr>
          <w:p w14:paraId="31439E2C" w14:textId="77777777" w:rsidR="009B6D2C" w:rsidRPr="00BB0761" w:rsidRDefault="009B6D2C" w:rsidP="00A71C84">
            <w:pPr>
              <w:rPr>
                <w:sz w:val="16"/>
                <w:szCs w:val="16"/>
                <w:lang w:val="it-IT"/>
              </w:rPr>
            </w:pPr>
          </w:p>
        </w:tc>
      </w:tr>
      <w:tr w:rsidR="00C247D4" w:rsidRPr="00BB0761" w14:paraId="34238AF0" w14:textId="77777777" w:rsidTr="00C247D4">
        <w:trPr>
          <w:trHeight w:val="454"/>
          <w:tblHeader/>
        </w:trPr>
        <w:tc>
          <w:tcPr>
            <w:tcW w:w="3356" w:type="pct"/>
          </w:tcPr>
          <w:p w14:paraId="6E0721D2" w14:textId="4982EF54" w:rsidR="00245E53" w:rsidRPr="00BB0761" w:rsidRDefault="00245E53" w:rsidP="008A1007">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t>Limitele minime și maxime</w:t>
            </w:r>
            <w:r w:rsidR="008A1007" w:rsidRPr="00BB0761">
              <w:rPr>
                <w:rFonts w:ascii="Trebuchet MS" w:hAnsi="Trebuchet MS"/>
                <w:sz w:val="16"/>
                <w:szCs w:val="16"/>
              </w:rPr>
              <w:t xml:space="preserve"> </w:t>
            </w:r>
            <w:r w:rsidR="008A1007" w:rsidRPr="00BB0761">
              <w:rPr>
                <w:rFonts w:ascii="Trebuchet MS" w:hAnsi="Trebuchet MS"/>
                <w:b/>
                <w:sz w:val="16"/>
                <w:szCs w:val="16"/>
              </w:rPr>
              <w:t>ale valorii totale eligibile a</w:t>
            </w:r>
            <w:r w:rsidRPr="00BB0761">
              <w:rPr>
                <w:rFonts w:ascii="Trebuchet MS" w:hAnsi="Trebuchet MS"/>
                <w:b/>
                <w:sz w:val="16"/>
                <w:szCs w:val="16"/>
              </w:rPr>
              <w:t xml:space="preserve"> cererii de finanţare</w:t>
            </w:r>
          </w:p>
          <w:p w14:paraId="01607F31" w14:textId="77777777" w:rsidR="00245E53" w:rsidRPr="00BB0761" w:rsidRDefault="00245E53" w:rsidP="00245E53">
            <w:pPr>
              <w:pStyle w:val="ListParagraph"/>
              <w:spacing w:after="0"/>
              <w:ind w:left="928"/>
              <w:rPr>
                <w:rFonts w:ascii="Trebuchet MS" w:hAnsi="Trebuchet MS"/>
                <w:b/>
                <w:sz w:val="16"/>
                <w:szCs w:val="16"/>
              </w:rPr>
            </w:pPr>
          </w:p>
          <w:p w14:paraId="6A595E6E" w14:textId="5C6D441B" w:rsidR="00034A0C" w:rsidRPr="00BB0761" w:rsidRDefault="00245E53" w:rsidP="00034A0C">
            <w:pPr>
              <w:pStyle w:val="ListParagraph"/>
              <w:numPr>
                <w:ilvl w:val="0"/>
                <w:numId w:val="4"/>
              </w:numPr>
              <w:rPr>
                <w:rFonts w:ascii="Trebuchet MS" w:eastAsia="SimSun" w:hAnsi="Trebuchet MS"/>
                <w:sz w:val="16"/>
                <w:szCs w:val="16"/>
              </w:rPr>
            </w:pPr>
            <w:r w:rsidRPr="00BB0761">
              <w:rPr>
                <w:rFonts w:ascii="Trebuchet MS" w:eastAsia="SimSun" w:hAnsi="Trebuchet MS"/>
                <w:sz w:val="16"/>
                <w:szCs w:val="16"/>
              </w:rPr>
              <w:t>Valoarea totală eligibilă a cererii de finanţare se încadrează în limitele minime și maxime?</w:t>
            </w:r>
          </w:p>
          <w:p w14:paraId="01889D39" w14:textId="77777777" w:rsidR="00034A0C" w:rsidRPr="00BB0761" w:rsidRDefault="00034A0C" w:rsidP="00034A0C">
            <w:pPr>
              <w:rPr>
                <w:rFonts w:eastAsia="SimSun"/>
                <w:sz w:val="16"/>
                <w:szCs w:val="16"/>
              </w:rPr>
            </w:pPr>
            <w:r w:rsidRPr="00BB0761">
              <w:rPr>
                <w:rFonts w:eastAsia="SimSun"/>
                <w:sz w:val="16"/>
                <w:szCs w:val="16"/>
              </w:rPr>
              <w:t>Valoare minimă eligibilă : 100.000,00 euro</w:t>
            </w:r>
          </w:p>
          <w:p w14:paraId="1954D1CA" w14:textId="71043F76" w:rsidR="00245E53" w:rsidRPr="00BB0761" w:rsidRDefault="00034A0C" w:rsidP="00034A0C">
            <w:pPr>
              <w:tabs>
                <w:tab w:val="left" w:pos="9041"/>
              </w:tabs>
              <w:rPr>
                <w:rFonts w:eastAsia="SimSun"/>
                <w:sz w:val="16"/>
                <w:szCs w:val="16"/>
              </w:rPr>
            </w:pPr>
            <w:r w:rsidRPr="00BB0761">
              <w:rPr>
                <w:rFonts w:eastAsia="SimSun"/>
                <w:sz w:val="16"/>
                <w:szCs w:val="16"/>
              </w:rPr>
              <w:t>Valoare maximă eligibilă : 6.700.000,00 euro, nu se va depăşi echivalentul a 30.000.000,00 lei.</w:t>
            </w:r>
            <w:r w:rsidR="008D7482" w:rsidRPr="00BB0761">
              <w:rPr>
                <w:rFonts w:eastAsia="SimSun"/>
                <w:sz w:val="16"/>
                <w:szCs w:val="16"/>
              </w:rPr>
              <w:tab/>
            </w:r>
          </w:p>
          <w:p w14:paraId="47F4212C" w14:textId="37715AF6" w:rsidR="009B6D2C" w:rsidRPr="00BB0761" w:rsidRDefault="00984C60" w:rsidP="00984C60">
            <w:pPr>
              <w:pStyle w:val="Header"/>
              <w:tabs>
                <w:tab w:val="center" w:pos="318"/>
              </w:tabs>
              <w:jc w:val="both"/>
              <w:rPr>
                <w:sz w:val="16"/>
                <w:szCs w:val="16"/>
                <w:lang w:val="it-IT"/>
              </w:rPr>
            </w:pPr>
            <w:r w:rsidRPr="00BB0761">
              <w:rPr>
                <w:i/>
                <w:sz w:val="16"/>
                <w:szCs w:val="16"/>
                <w:lang w:val="it-IT"/>
              </w:rPr>
              <w:t>Se foloseşte cursul inforeuro din luna depunerii Cererii de finanţare.</w:t>
            </w:r>
          </w:p>
        </w:tc>
        <w:tc>
          <w:tcPr>
            <w:tcW w:w="149" w:type="pct"/>
          </w:tcPr>
          <w:p w14:paraId="7BA962FB" w14:textId="77777777" w:rsidR="009B6D2C" w:rsidRPr="00BB0761" w:rsidRDefault="009B6D2C" w:rsidP="00A71C84">
            <w:pPr>
              <w:jc w:val="center"/>
              <w:rPr>
                <w:sz w:val="16"/>
                <w:szCs w:val="16"/>
                <w:lang w:val="it-IT"/>
              </w:rPr>
            </w:pPr>
          </w:p>
        </w:tc>
        <w:tc>
          <w:tcPr>
            <w:tcW w:w="147" w:type="pct"/>
          </w:tcPr>
          <w:p w14:paraId="2C473AC2" w14:textId="77777777" w:rsidR="009B6D2C" w:rsidRPr="00BB0761" w:rsidRDefault="009B6D2C" w:rsidP="00A71C84">
            <w:pPr>
              <w:rPr>
                <w:sz w:val="16"/>
                <w:szCs w:val="16"/>
                <w:lang w:val="it-IT"/>
              </w:rPr>
            </w:pPr>
          </w:p>
        </w:tc>
        <w:tc>
          <w:tcPr>
            <w:tcW w:w="208" w:type="pct"/>
          </w:tcPr>
          <w:p w14:paraId="43A5FCD1" w14:textId="77777777" w:rsidR="009B6D2C" w:rsidRPr="00BB0761" w:rsidRDefault="009B6D2C" w:rsidP="00A71C84">
            <w:pPr>
              <w:rPr>
                <w:sz w:val="16"/>
                <w:szCs w:val="16"/>
                <w:lang w:val="it-IT"/>
              </w:rPr>
            </w:pPr>
          </w:p>
        </w:tc>
        <w:tc>
          <w:tcPr>
            <w:tcW w:w="309" w:type="pct"/>
          </w:tcPr>
          <w:p w14:paraId="51E0BDAF" w14:textId="77777777" w:rsidR="009B6D2C" w:rsidRPr="00BB0761" w:rsidRDefault="009B6D2C" w:rsidP="00A71C84">
            <w:pPr>
              <w:rPr>
                <w:sz w:val="16"/>
                <w:szCs w:val="16"/>
                <w:lang w:val="it-IT"/>
              </w:rPr>
            </w:pPr>
          </w:p>
        </w:tc>
        <w:tc>
          <w:tcPr>
            <w:tcW w:w="132" w:type="pct"/>
          </w:tcPr>
          <w:p w14:paraId="35D9C1A9" w14:textId="77777777" w:rsidR="009B6D2C" w:rsidRPr="00BB0761" w:rsidRDefault="009B6D2C" w:rsidP="00A71C84">
            <w:pPr>
              <w:rPr>
                <w:sz w:val="16"/>
                <w:szCs w:val="16"/>
                <w:lang w:val="it-IT"/>
              </w:rPr>
            </w:pPr>
          </w:p>
        </w:tc>
        <w:tc>
          <w:tcPr>
            <w:tcW w:w="147" w:type="pct"/>
          </w:tcPr>
          <w:p w14:paraId="7DE73720" w14:textId="77777777" w:rsidR="009B6D2C" w:rsidRPr="00BB0761" w:rsidRDefault="009B6D2C" w:rsidP="00A71C84">
            <w:pPr>
              <w:rPr>
                <w:sz w:val="16"/>
                <w:szCs w:val="16"/>
                <w:lang w:val="it-IT"/>
              </w:rPr>
            </w:pPr>
          </w:p>
        </w:tc>
        <w:tc>
          <w:tcPr>
            <w:tcW w:w="168" w:type="pct"/>
          </w:tcPr>
          <w:p w14:paraId="2A3AB273" w14:textId="77777777" w:rsidR="009B6D2C" w:rsidRPr="00BB0761" w:rsidRDefault="009B6D2C" w:rsidP="00A71C84">
            <w:pPr>
              <w:rPr>
                <w:sz w:val="16"/>
                <w:szCs w:val="16"/>
                <w:lang w:val="it-IT"/>
              </w:rPr>
            </w:pPr>
          </w:p>
        </w:tc>
        <w:tc>
          <w:tcPr>
            <w:tcW w:w="384" w:type="pct"/>
            <w:gridSpan w:val="2"/>
          </w:tcPr>
          <w:p w14:paraId="28DCA7F1" w14:textId="77777777" w:rsidR="009B6D2C" w:rsidRPr="00BB0761" w:rsidRDefault="009B6D2C" w:rsidP="00A71C84">
            <w:pPr>
              <w:rPr>
                <w:sz w:val="16"/>
                <w:szCs w:val="16"/>
                <w:lang w:val="it-IT"/>
              </w:rPr>
            </w:pPr>
          </w:p>
        </w:tc>
      </w:tr>
      <w:tr w:rsidR="00C247D4" w:rsidRPr="00BB0761" w14:paraId="39A48250" w14:textId="77777777" w:rsidTr="00C247D4">
        <w:trPr>
          <w:trHeight w:val="3240"/>
          <w:tblHeader/>
        </w:trPr>
        <w:tc>
          <w:tcPr>
            <w:tcW w:w="3356" w:type="pct"/>
          </w:tcPr>
          <w:p w14:paraId="40AC5D1D" w14:textId="02AA4F93" w:rsidR="00A937BE" w:rsidRPr="00BB0761" w:rsidRDefault="00A937BE" w:rsidP="00A353D5">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lastRenderedPageBreak/>
              <w:t xml:space="preserve">Declarația de eligibilitate </w:t>
            </w:r>
          </w:p>
          <w:p w14:paraId="2F7D0A96" w14:textId="77777777" w:rsidR="00A937BE" w:rsidRPr="00BB0761" w:rsidRDefault="00A937BE" w:rsidP="009B6D2C">
            <w:pPr>
              <w:spacing w:after="0"/>
              <w:ind w:left="928"/>
              <w:jc w:val="both"/>
              <w:rPr>
                <w:b/>
                <w:sz w:val="16"/>
                <w:szCs w:val="16"/>
              </w:rPr>
            </w:pPr>
          </w:p>
          <w:p w14:paraId="166E141B" w14:textId="7CB7D57B" w:rsidR="00A353D5" w:rsidRPr="00BB0761" w:rsidRDefault="00A937BE" w:rsidP="00A353D5">
            <w:pPr>
              <w:pStyle w:val="Header"/>
              <w:numPr>
                <w:ilvl w:val="0"/>
                <w:numId w:val="4"/>
              </w:numPr>
              <w:tabs>
                <w:tab w:val="clear" w:pos="4320"/>
                <w:tab w:val="center" w:pos="318"/>
              </w:tabs>
              <w:jc w:val="both"/>
              <w:rPr>
                <w:sz w:val="16"/>
                <w:szCs w:val="16"/>
                <w:lang w:val="it-IT"/>
              </w:rPr>
            </w:pPr>
            <w:r w:rsidRPr="00BB0761">
              <w:rPr>
                <w:sz w:val="16"/>
                <w:szCs w:val="16"/>
                <w:lang w:val="it-IT"/>
              </w:rPr>
              <w:t>Declaraţia de eligibilitate (modelul aplicabil la depunerea cererii de finanțare) este ataşat</w:t>
            </w:r>
            <w:r w:rsidR="00034A0C" w:rsidRPr="00BB0761">
              <w:rPr>
                <w:sz w:val="16"/>
                <w:szCs w:val="16"/>
                <w:lang w:val="it-IT"/>
              </w:rPr>
              <w:t xml:space="preserve">ă, semnată şi respectă Modelul </w:t>
            </w:r>
            <w:r w:rsidRPr="00BB0761">
              <w:rPr>
                <w:sz w:val="16"/>
                <w:szCs w:val="16"/>
                <w:lang w:val="it-IT"/>
              </w:rPr>
              <w:t xml:space="preserve"> –</w:t>
            </w:r>
            <w:r w:rsidRPr="00BB0761">
              <w:rPr>
                <w:sz w:val="16"/>
                <w:szCs w:val="16"/>
              </w:rPr>
              <w:t xml:space="preserve"> </w:t>
            </w:r>
            <w:r w:rsidRPr="00BB0761">
              <w:rPr>
                <w:i/>
                <w:sz w:val="16"/>
                <w:szCs w:val="16"/>
                <w:lang w:val="it-IT"/>
              </w:rPr>
              <w:t>Declarația de eligibilitate</w:t>
            </w:r>
            <w:r w:rsidR="00034A0C" w:rsidRPr="00BB0761">
              <w:rPr>
                <w:sz w:val="16"/>
                <w:szCs w:val="16"/>
                <w:lang w:val="it-IT"/>
              </w:rPr>
              <w:t xml:space="preserve"> la Anexa</w:t>
            </w:r>
            <w:r w:rsidRPr="00BB0761">
              <w:rPr>
                <w:sz w:val="16"/>
                <w:szCs w:val="16"/>
                <w:lang w:val="it-IT"/>
              </w:rPr>
              <w:t xml:space="preserve"> aferentă Ghidului Specific?</w:t>
            </w:r>
          </w:p>
          <w:p w14:paraId="3D840CE8" w14:textId="58101ADA" w:rsidR="00A937BE" w:rsidRPr="00BB0761" w:rsidRDefault="00A937BE" w:rsidP="00CE785D">
            <w:pPr>
              <w:pStyle w:val="Header"/>
              <w:tabs>
                <w:tab w:val="clear" w:pos="4320"/>
                <w:tab w:val="center" w:pos="318"/>
              </w:tabs>
              <w:ind w:left="502"/>
              <w:jc w:val="both"/>
              <w:rPr>
                <w:sz w:val="16"/>
                <w:szCs w:val="16"/>
                <w:lang w:val="it-IT"/>
              </w:rPr>
            </w:pPr>
          </w:p>
        </w:tc>
        <w:tc>
          <w:tcPr>
            <w:tcW w:w="149" w:type="pct"/>
          </w:tcPr>
          <w:p w14:paraId="0DF00177" w14:textId="77777777" w:rsidR="00A937BE" w:rsidRPr="00BB0761" w:rsidRDefault="00A937BE" w:rsidP="00A71C84">
            <w:pPr>
              <w:jc w:val="center"/>
              <w:rPr>
                <w:sz w:val="16"/>
                <w:szCs w:val="16"/>
                <w:lang w:val="it-IT"/>
              </w:rPr>
            </w:pPr>
          </w:p>
        </w:tc>
        <w:tc>
          <w:tcPr>
            <w:tcW w:w="147" w:type="pct"/>
          </w:tcPr>
          <w:p w14:paraId="4B74FC42" w14:textId="77777777" w:rsidR="00A937BE" w:rsidRPr="00BB0761" w:rsidRDefault="00A937BE" w:rsidP="00A71C84">
            <w:pPr>
              <w:rPr>
                <w:sz w:val="16"/>
                <w:szCs w:val="16"/>
                <w:lang w:val="it-IT"/>
              </w:rPr>
            </w:pPr>
          </w:p>
        </w:tc>
        <w:tc>
          <w:tcPr>
            <w:tcW w:w="208" w:type="pct"/>
          </w:tcPr>
          <w:p w14:paraId="61FE5B7F" w14:textId="77777777" w:rsidR="00A937BE" w:rsidRPr="00BB0761" w:rsidRDefault="00A937BE" w:rsidP="00A71C84">
            <w:pPr>
              <w:rPr>
                <w:sz w:val="16"/>
                <w:szCs w:val="16"/>
                <w:lang w:val="it-IT"/>
              </w:rPr>
            </w:pPr>
          </w:p>
        </w:tc>
        <w:tc>
          <w:tcPr>
            <w:tcW w:w="309" w:type="pct"/>
          </w:tcPr>
          <w:p w14:paraId="76090A13" w14:textId="77777777" w:rsidR="00A937BE" w:rsidRPr="00BB0761" w:rsidRDefault="00A937BE" w:rsidP="00A71C84">
            <w:pPr>
              <w:rPr>
                <w:sz w:val="16"/>
                <w:szCs w:val="16"/>
                <w:lang w:val="it-IT"/>
              </w:rPr>
            </w:pPr>
          </w:p>
        </w:tc>
        <w:tc>
          <w:tcPr>
            <w:tcW w:w="132" w:type="pct"/>
          </w:tcPr>
          <w:p w14:paraId="53D46D2B" w14:textId="77777777" w:rsidR="00A937BE" w:rsidRPr="00BB0761" w:rsidRDefault="00A937BE" w:rsidP="00A71C84">
            <w:pPr>
              <w:rPr>
                <w:sz w:val="16"/>
                <w:szCs w:val="16"/>
                <w:lang w:val="it-IT"/>
              </w:rPr>
            </w:pPr>
          </w:p>
        </w:tc>
        <w:tc>
          <w:tcPr>
            <w:tcW w:w="147" w:type="pct"/>
          </w:tcPr>
          <w:p w14:paraId="176CE49D" w14:textId="77777777" w:rsidR="00A937BE" w:rsidRPr="00BB0761" w:rsidRDefault="00A937BE" w:rsidP="00A71C84">
            <w:pPr>
              <w:rPr>
                <w:sz w:val="16"/>
                <w:szCs w:val="16"/>
                <w:lang w:val="it-IT"/>
              </w:rPr>
            </w:pPr>
          </w:p>
        </w:tc>
        <w:tc>
          <w:tcPr>
            <w:tcW w:w="168" w:type="pct"/>
          </w:tcPr>
          <w:p w14:paraId="478B1448" w14:textId="77777777" w:rsidR="00A937BE" w:rsidRPr="00BB0761" w:rsidRDefault="00A937BE" w:rsidP="00A71C84">
            <w:pPr>
              <w:rPr>
                <w:sz w:val="16"/>
                <w:szCs w:val="16"/>
                <w:lang w:val="it-IT"/>
              </w:rPr>
            </w:pPr>
          </w:p>
        </w:tc>
        <w:tc>
          <w:tcPr>
            <w:tcW w:w="384" w:type="pct"/>
            <w:gridSpan w:val="2"/>
          </w:tcPr>
          <w:p w14:paraId="3D95DF4E" w14:textId="77777777" w:rsidR="00A937BE" w:rsidRPr="00BB0761" w:rsidRDefault="00A937BE" w:rsidP="00A71C84">
            <w:pPr>
              <w:rPr>
                <w:sz w:val="16"/>
                <w:szCs w:val="16"/>
                <w:lang w:val="it-IT"/>
              </w:rPr>
            </w:pPr>
          </w:p>
        </w:tc>
      </w:tr>
      <w:tr w:rsidR="00C247D4" w:rsidRPr="00BB0761" w14:paraId="37262266" w14:textId="77777777" w:rsidTr="00C247D4">
        <w:trPr>
          <w:trHeight w:val="579"/>
          <w:tblHeader/>
        </w:trPr>
        <w:tc>
          <w:tcPr>
            <w:tcW w:w="3356" w:type="pct"/>
          </w:tcPr>
          <w:p w14:paraId="400FAE5D" w14:textId="5071D2AE" w:rsidR="00A937BE" w:rsidRPr="00CE785D" w:rsidRDefault="00A937BE" w:rsidP="00A353D5">
            <w:pPr>
              <w:numPr>
                <w:ilvl w:val="0"/>
                <w:numId w:val="3"/>
              </w:numPr>
              <w:spacing w:after="0"/>
              <w:jc w:val="both"/>
              <w:rPr>
                <w:b/>
                <w:sz w:val="16"/>
                <w:szCs w:val="16"/>
              </w:rPr>
            </w:pPr>
            <w:r w:rsidRPr="00CE785D">
              <w:rPr>
                <w:b/>
                <w:sz w:val="16"/>
                <w:szCs w:val="16"/>
              </w:rPr>
              <w:t>Solicitantul nu se află într-una în situațiile prevăzute în declaraţia de eligibilitate</w:t>
            </w:r>
          </w:p>
          <w:p w14:paraId="34A0FD61" w14:textId="72B50880" w:rsidR="00A937BE" w:rsidRPr="00BB0761" w:rsidRDefault="00A937BE" w:rsidP="00386934">
            <w:pPr>
              <w:pStyle w:val="Header"/>
              <w:numPr>
                <w:ilvl w:val="0"/>
                <w:numId w:val="4"/>
              </w:numPr>
              <w:tabs>
                <w:tab w:val="clear" w:pos="4320"/>
              </w:tabs>
              <w:jc w:val="both"/>
              <w:rPr>
                <w:sz w:val="16"/>
                <w:szCs w:val="16"/>
              </w:rPr>
            </w:pPr>
            <w:r w:rsidRPr="00BB0761">
              <w:rPr>
                <w:sz w:val="16"/>
                <w:szCs w:val="16"/>
              </w:rPr>
              <w:t>Solicitantul și reprezentantul legal, , NU se încadrează în niciuna din situațiile prezentate în declarația de eligibilitate?</w:t>
            </w:r>
          </w:p>
          <w:p w14:paraId="3B83CDF2" w14:textId="2C319FB9" w:rsidR="00A937BE" w:rsidRPr="00BB0761" w:rsidRDefault="00A937BE" w:rsidP="00A937BE">
            <w:pPr>
              <w:pStyle w:val="Header"/>
              <w:tabs>
                <w:tab w:val="center" w:pos="318"/>
              </w:tabs>
              <w:ind w:left="318"/>
              <w:jc w:val="both"/>
              <w:rPr>
                <w:rFonts w:cs="Arial"/>
                <w:b/>
                <w:sz w:val="16"/>
                <w:szCs w:val="16"/>
              </w:rPr>
            </w:pPr>
            <w:r w:rsidRPr="00BB0761">
              <w:rPr>
                <w:i/>
                <w:iCs/>
                <w:sz w:val="16"/>
                <w:szCs w:val="16"/>
              </w:rPr>
              <w:t>Se va verifica respectarea modelului declarației de eligibilitate</w:t>
            </w:r>
            <w:r w:rsidR="00034A0C" w:rsidRPr="00BB0761">
              <w:rPr>
                <w:i/>
                <w:iCs/>
                <w:sz w:val="16"/>
                <w:szCs w:val="16"/>
              </w:rPr>
              <w:t xml:space="preserve"> (Model </w:t>
            </w:r>
            <w:r w:rsidRPr="00BB0761">
              <w:rPr>
                <w:i/>
                <w:iCs/>
                <w:sz w:val="16"/>
                <w:szCs w:val="16"/>
              </w:rPr>
              <w:t xml:space="preserve"> - Declaraţia de eli</w:t>
            </w:r>
            <w:r w:rsidR="00034A0C" w:rsidRPr="00BB0761">
              <w:rPr>
                <w:i/>
                <w:iCs/>
                <w:sz w:val="16"/>
                <w:szCs w:val="16"/>
              </w:rPr>
              <w:t xml:space="preserve">gibilitate din cadrul Anexei </w:t>
            </w:r>
            <w:r w:rsidRPr="00BB0761">
              <w:rPr>
                <w:i/>
                <w:iCs/>
                <w:sz w:val="16"/>
                <w:szCs w:val="16"/>
              </w:rPr>
              <w:t xml:space="preserve"> la Ghidul specific).</w:t>
            </w:r>
          </w:p>
          <w:p w14:paraId="59F705A3" w14:textId="77777777" w:rsidR="00A937BE" w:rsidRPr="00BB0761" w:rsidRDefault="00A937BE" w:rsidP="00E50566">
            <w:pPr>
              <w:pStyle w:val="Header"/>
              <w:tabs>
                <w:tab w:val="center" w:pos="318"/>
              </w:tabs>
              <w:ind w:left="318"/>
              <w:jc w:val="both"/>
              <w:rPr>
                <w:b/>
                <w:sz w:val="16"/>
                <w:szCs w:val="16"/>
              </w:rPr>
            </w:pPr>
          </w:p>
        </w:tc>
        <w:tc>
          <w:tcPr>
            <w:tcW w:w="149" w:type="pct"/>
          </w:tcPr>
          <w:p w14:paraId="74A02DEE" w14:textId="77777777" w:rsidR="00A937BE" w:rsidRPr="00BB0761" w:rsidRDefault="00A937BE" w:rsidP="00A71C84">
            <w:pPr>
              <w:jc w:val="center"/>
              <w:rPr>
                <w:sz w:val="16"/>
                <w:szCs w:val="16"/>
                <w:lang w:val="it-IT"/>
              </w:rPr>
            </w:pPr>
          </w:p>
        </w:tc>
        <w:tc>
          <w:tcPr>
            <w:tcW w:w="147" w:type="pct"/>
          </w:tcPr>
          <w:p w14:paraId="400EFCFF" w14:textId="77777777" w:rsidR="00A937BE" w:rsidRPr="00BB0761" w:rsidRDefault="00A937BE" w:rsidP="00A71C84">
            <w:pPr>
              <w:rPr>
                <w:sz w:val="16"/>
                <w:szCs w:val="16"/>
                <w:lang w:val="it-IT"/>
              </w:rPr>
            </w:pPr>
          </w:p>
        </w:tc>
        <w:tc>
          <w:tcPr>
            <w:tcW w:w="208" w:type="pct"/>
          </w:tcPr>
          <w:p w14:paraId="1A0C8DF1" w14:textId="77777777" w:rsidR="00A937BE" w:rsidRPr="00BB0761" w:rsidRDefault="00A937BE" w:rsidP="00A71C84">
            <w:pPr>
              <w:rPr>
                <w:sz w:val="16"/>
                <w:szCs w:val="16"/>
                <w:lang w:val="it-IT"/>
              </w:rPr>
            </w:pPr>
          </w:p>
        </w:tc>
        <w:tc>
          <w:tcPr>
            <w:tcW w:w="309" w:type="pct"/>
          </w:tcPr>
          <w:p w14:paraId="6EAE1F14" w14:textId="77777777" w:rsidR="00A937BE" w:rsidRPr="00BB0761" w:rsidRDefault="00A937BE" w:rsidP="00A71C84">
            <w:pPr>
              <w:rPr>
                <w:sz w:val="16"/>
                <w:szCs w:val="16"/>
                <w:lang w:val="it-IT"/>
              </w:rPr>
            </w:pPr>
          </w:p>
        </w:tc>
        <w:tc>
          <w:tcPr>
            <w:tcW w:w="132" w:type="pct"/>
          </w:tcPr>
          <w:p w14:paraId="28EB3BE0" w14:textId="77777777" w:rsidR="00A937BE" w:rsidRPr="00BB0761" w:rsidRDefault="00A937BE" w:rsidP="00A71C84">
            <w:pPr>
              <w:rPr>
                <w:sz w:val="16"/>
                <w:szCs w:val="16"/>
                <w:lang w:val="it-IT"/>
              </w:rPr>
            </w:pPr>
          </w:p>
        </w:tc>
        <w:tc>
          <w:tcPr>
            <w:tcW w:w="147" w:type="pct"/>
          </w:tcPr>
          <w:p w14:paraId="6364D2B8" w14:textId="77777777" w:rsidR="00A937BE" w:rsidRPr="00BB0761" w:rsidRDefault="00A937BE" w:rsidP="00A71C84">
            <w:pPr>
              <w:rPr>
                <w:sz w:val="16"/>
                <w:szCs w:val="16"/>
                <w:lang w:val="it-IT"/>
              </w:rPr>
            </w:pPr>
          </w:p>
        </w:tc>
        <w:tc>
          <w:tcPr>
            <w:tcW w:w="168" w:type="pct"/>
          </w:tcPr>
          <w:p w14:paraId="2DF4CE96" w14:textId="77777777" w:rsidR="00A937BE" w:rsidRPr="00BB0761" w:rsidRDefault="00A937BE" w:rsidP="00A71C84">
            <w:pPr>
              <w:rPr>
                <w:sz w:val="16"/>
                <w:szCs w:val="16"/>
                <w:lang w:val="it-IT"/>
              </w:rPr>
            </w:pPr>
          </w:p>
        </w:tc>
        <w:tc>
          <w:tcPr>
            <w:tcW w:w="384" w:type="pct"/>
            <w:gridSpan w:val="2"/>
          </w:tcPr>
          <w:p w14:paraId="23A61FFE" w14:textId="77777777" w:rsidR="00A937BE" w:rsidRPr="00BB0761" w:rsidRDefault="00A937BE" w:rsidP="00A71C84">
            <w:pPr>
              <w:rPr>
                <w:sz w:val="16"/>
                <w:szCs w:val="16"/>
                <w:lang w:val="it-IT"/>
              </w:rPr>
            </w:pPr>
          </w:p>
        </w:tc>
      </w:tr>
      <w:tr w:rsidR="00C247D4" w:rsidRPr="00BB0761" w14:paraId="3878A52E" w14:textId="77777777" w:rsidTr="00C247D4">
        <w:trPr>
          <w:trHeight w:val="2770"/>
          <w:tblHeader/>
        </w:trPr>
        <w:tc>
          <w:tcPr>
            <w:tcW w:w="3356" w:type="pct"/>
          </w:tcPr>
          <w:p w14:paraId="7E2300F0" w14:textId="36E32D0B" w:rsidR="00A937BE" w:rsidRPr="00BB0761" w:rsidRDefault="00A937BE" w:rsidP="00386934">
            <w:pPr>
              <w:pStyle w:val="BodyText"/>
              <w:numPr>
                <w:ilvl w:val="0"/>
                <w:numId w:val="3"/>
              </w:numPr>
              <w:rPr>
                <w:rFonts w:ascii="Trebuchet MS" w:hAnsi="Trebuchet MS" w:cstheme="minorHAnsi"/>
                <w:b/>
                <w:iCs w:val="0"/>
                <w:sz w:val="16"/>
                <w:szCs w:val="16"/>
              </w:rPr>
            </w:pPr>
            <w:r w:rsidRPr="00BB0761">
              <w:rPr>
                <w:rFonts w:ascii="Trebuchet MS" w:hAnsi="Trebuchet MS" w:cstheme="minorHAnsi"/>
                <w:b/>
                <w:iCs w:val="0"/>
                <w:sz w:val="16"/>
                <w:szCs w:val="16"/>
              </w:rPr>
              <w:t>Cumulul investițiilor</w:t>
            </w:r>
          </w:p>
          <w:p w14:paraId="1FE7E3C3" w14:textId="65407E2D" w:rsidR="00A937BE" w:rsidRPr="00BB0761" w:rsidRDefault="00A937BE" w:rsidP="00336E0A">
            <w:pPr>
              <w:pStyle w:val="ListParagraph"/>
              <w:numPr>
                <w:ilvl w:val="0"/>
                <w:numId w:val="4"/>
              </w:numPr>
              <w:rPr>
                <w:rFonts w:ascii="Trebuchet MS" w:hAnsi="Trebuchet MS" w:cstheme="minorHAnsi"/>
                <w:sz w:val="16"/>
                <w:szCs w:val="16"/>
              </w:rPr>
            </w:pPr>
            <w:r w:rsidRPr="00BB0761">
              <w:rPr>
                <w:rFonts w:ascii="Trebuchet MS" w:hAnsi="Trebuchet MS" w:cstheme="minorHAnsi"/>
                <w:sz w:val="16"/>
                <w:szCs w:val="16"/>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w:t>
            </w:r>
            <w:r w:rsidR="00034A0C" w:rsidRPr="00BB0761">
              <w:rPr>
                <w:rFonts w:ascii="Trebuchet MS" w:hAnsi="Trebuchet MS" w:cstheme="minorHAnsi"/>
                <w:sz w:val="16"/>
                <w:szCs w:val="16"/>
              </w:rPr>
              <w:t>ităţi</w:t>
            </w:r>
            <w:r w:rsidRPr="00BB0761">
              <w:rPr>
                <w:rFonts w:ascii="Trebuchet MS" w:hAnsi="Trebuchet MS" w:cstheme="minorHAnsi"/>
                <w:sz w:val="16"/>
                <w:szCs w:val="16"/>
              </w:rPr>
              <w:t xml:space="preserve"> realizate asupra aceleiaşi infrastructuri/ aceluiaşi segment de infrastructură şi nu beneficiază de fonduri publice din alte surse de finanţare, altele decât cele ale solicitantului?</w:t>
            </w:r>
          </w:p>
          <w:p w14:paraId="0C22FCC2" w14:textId="1C952841" w:rsidR="00A937BE" w:rsidRPr="00BB0761" w:rsidRDefault="00A937BE" w:rsidP="00336E0A">
            <w:pPr>
              <w:pStyle w:val="BodyText"/>
              <w:ind w:left="142"/>
              <w:jc w:val="both"/>
              <w:rPr>
                <w:rFonts w:ascii="Trebuchet MS" w:hAnsi="Trebuchet MS" w:cstheme="minorHAnsi"/>
                <w:i/>
                <w:iCs w:val="0"/>
                <w:sz w:val="16"/>
                <w:szCs w:val="16"/>
              </w:rPr>
            </w:pPr>
            <w:r w:rsidRPr="00BB0761">
              <w:rPr>
                <w:rFonts w:ascii="Trebuchet MS" w:hAnsi="Trebuchet MS" w:cstheme="minorHAnsi"/>
                <w:i/>
                <w:iCs w:val="0"/>
                <w:sz w:val="16"/>
                <w:szCs w:val="16"/>
              </w:rPr>
              <w:t>(se va verifica includerea respectivelor elemente în cadrul Declaraţiei de eligibilita</w:t>
            </w:r>
            <w:r w:rsidR="00F7467E" w:rsidRPr="00BB0761">
              <w:rPr>
                <w:rFonts w:ascii="Trebuchet MS" w:hAnsi="Trebuchet MS" w:cstheme="minorHAnsi"/>
                <w:i/>
                <w:iCs w:val="0"/>
                <w:sz w:val="16"/>
                <w:szCs w:val="16"/>
              </w:rPr>
              <w:t xml:space="preserve">te - Model </w:t>
            </w:r>
            <w:r w:rsidR="00034A0C" w:rsidRPr="00BB0761">
              <w:rPr>
                <w:rFonts w:ascii="Trebuchet MS" w:hAnsi="Trebuchet MS" w:cstheme="minorHAnsi"/>
                <w:i/>
                <w:iCs w:val="0"/>
                <w:sz w:val="16"/>
                <w:szCs w:val="16"/>
              </w:rPr>
              <w:t>aferent Anexei</w:t>
            </w:r>
            <w:r w:rsidRPr="00BB0761">
              <w:rPr>
                <w:rFonts w:ascii="Trebuchet MS" w:hAnsi="Trebuchet MS" w:cstheme="minorHAnsi"/>
                <w:i/>
                <w:iCs w:val="0"/>
                <w:sz w:val="16"/>
                <w:szCs w:val="16"/>
              </w:rPr>
              <w:t xml:space="preserve"> la Ghidul specific)</w:t>
            </w:r>
          </w:p>
          <w:p w14:paraId="3D045E93" w14:textId="06E252AF" w:rsidR="00F26C1E" w:rsidRPr="00BB0761" w:rsidRDefault="00F26C1E" w:rsidP="00A937BE">
            <w:pPr>
              <w:pStyle w:val="BodyText"/>
              <w:ind w:left="142"/>
              <w:rPr>
                <w:rFonts w:ascii="Trebuchet MS" w:hAnsi="Trebuchet MS"/>
                <w:b/>
                <w:sz w:val="16"/>
                <w:szCs w:val="16"/>
              </w:rPr>
            </w:pPr>
          </w:p>
        </w:tc>
        <w:tc>
          <w:tcPr>
            <w:tcW w:w="149" w:type="pct"/>
          </w:tcPr>
          <w:p w14:paraId="6BACFBB3" w14:textId="77777777" w:rsidR="00A937BE" w:rsidRPr="00BB0761" w:rsidRDefault="00A937BE" w:rsidP="00A71C84">
            <w:pPr>
              <w:jc w:val="center"/>
              <w:rPr>
                <w:sz w:val="16"/>
                <w:szCs w:val="16"/>
                <w:lang w:val="it-IT"/>
              </w:rPr>
            </w:pPr>
          </w:p>
        </w:tc>
        <w:tc>
          <w:tcPr>
            <w:tcW w:w="147" w:type="pct"/>
          </w:tcPr>
          <w:p w14:paraId="6640FB1C" w14:textId="77777777" w:rsidR="00A937BE" w:rsidRPr="00BB0761" w:rsidRDefault="00A937BE" w:rsidP="00A71C84">
            <w:pPr>
              <w:rPr>
                <w:sz w:val="16"/>
                <w:szCs w:val="16"/>
                <w:lang w:val="it-IT"/>
              </w:rPr>
            </w:pPr>
          </w:p>
        </w:tc>
        <w:tc>
          <w:tcPr>
            <w:tcW w:w="208" w:type="pct"/>
          </w:tcPr>
          <w:p w14:paraId="65EE4F64" w14:textId="77777777" w:rsidR="00A937BE" w:rsidRPr="00BB0761" w:rsidRDefault="00A937BE" w:rsidP="00A71C84">
            <w:pPr>
              <w:rPr>
                <w:sz w:val="16"/>
                <w:szCs w:val="16"/>
                <w:lang w:val="it-IT"/>
              </w:rPr>
            </w:pPr>
          </w:p>
        </w:tc>
        <w:tc>
          <w:tcPr>
            <w:tcW w:w="309" w:type="pct"/>
          </w:tcPr>
          <w:p w14:paraId="02689097" w14:textId="77777777" w:rsidR="00A937BE" w:rsidRPr="00BB0761" w:rsidRDefault="00A937BE" w:rsidP="00A71C84">
            <w:pPr>
              <w:rPr>
                <w:sz w:val="16"/>
                <w:szCs w:val="16"/>
                <w:lang w:val="it-IT"/>
              </w:rPr>
            </w:pPr>
          </w:p>
        </w:tc>
        <w:tc>
          <w:tcPr>
            <w:tcW w:w="132" w:type="pct"/>
          </w:tcPr>
          <w:p w14:paraId="007F9B7E" w14:textId="77777777" w:rsidR="00A937BE" w:rsidRPr="00BB0761" w:rsidRDefault="00A937BE" w:rsidP="00A71C84">
            <w:pPr>
              <w:rPr>
                <w:sz w:val="16"/>
                <w:szCs w:val="16"/>
                <w:lang w:val="it-IT"/>
              </w:rPr>
            </w:pPr>
          </w:p>
        </w:tc>
        <w:tc>
          <w:tcPr>
            <w:tcW w:w="147" w:type="pct"/>
          </w:tcPr>
          <w:p w14:paraId="3A7CF1D0" w14:textId="77777777" w:rsidR="00A937BE" w:rsidRPr="00BB0761" w:rsidRDefault="00A937BE" w:rsidP="00A71C84">
            <w:pPr>
              <w:rPr>
                <w:sz w:val="16"/>
                <w:szCs w:val="16"/>
                <w:lang w:val="it-IT"/>
              </w:rPr>
            </w:pPr>
          </w:p>
        </w:tc>
        <w:tc>
          <w:tcPr>
            <w:tcW w:w="168" w:type="pct"/>
          </w:tcPr>
          <w:p w14:paraId="66559C82" w14:textId="77777777" w:rsidR="00A937BE" w:rsidRPr="00BB0761" w:rsidRDefault="00A937BE" w:rsidP="00A71C84">
            <w:pPr>
              <w:rPr>
                <w:sz w:val="16"/>
                <w:szCs w:val="16"/>
                <w:lang w:val="it-IT"/>
              </w:rPr>
            </w:pPr>
          </w:p>
        </w:tc>
        <w:tc>
          <w:tcPr>
            <w:tcW w:w="384" w:type="pct"/>
            <w:gridSpan w:val="2"/>
          </w:tcPr>
          <w:p w14:paraId="7D622028" w14:textId="77777777" w:rsidR="00A937BE" w:rsidRPr="00BB0761" w:rsidRDefault="00A937BE" w:rsidP="00A71C84">
            <w:pPr>
              <w:rPr>
                <w:sz w:val="16"/>
                <w:szCs w:val="16"/>
                <w:lang w:val="it-IT"/>
              </w:rPr>
            </w:pPr>
          </w:p>
        </w:tc>
      </w:tr>
      <w:tr w:rsidR="00C247D4" w:rsidRPr="00BB0761" w14:paraId="180B34C3" w14:textId="77777777" w:rsidTr="00C247D4">
        <w:trPr>
          <w:trHeight w:val="593"/>
          <w:tblHeader/>
        </w:trPr>
        <w:tc>
          <w:tcPr>
            <w:tcW w:w="3356" w:type="pct"/>
          </w:tcPr>
          <w:p w14:paraId="63C78096" w14:textId="56859FE0" w:rsidR="00F26C1E" w:rsidRPr="00BB0761" w:rsidRDefault="00F26C1E" w:rsidP="00386934">
            <w:pPr>
              <w:pStyle w:val="ListParagraph"/>
              <w:numPr>
                <w:ilvl w:val="0"/>
                <w:numId w:val="3"/>
              </w:numPr>
              <w:spacing w:after="0"/>
              <w:rPr>
                <w:rFonts w:ascii="Trebuchet MS" w:hAnsi="Trebuchet MS"/>
                <w:b/>
                <w:iCs/>
                <w:sz w:val="16"/>
                <w:szCs w:val="16"/>
              </w:rPr>
            </w:pPr>
            <w:r w:rsidRPr="00BB0761">
              <w:rPr>
                <w:rFonts w:ascii="Trebuchet MS" w:hAnsi="Trebuchet MS"/>
                <w:b/>
                <w:iCs/>
                <w:sz w:val="16"/>
                <w:szCs w:val="16"/>
              </w:rPr>
              <w:lastRenderedPageBreak/>
              <w:t>Conformitatea cu art. 65 din Regulamentul al Parlamentului European și al Consiliului nr. 1303/2013</w:t>
            </w:r>
          </w:p>
          <w:p w14:paraId="370C4A4C" w14:textId="6C6B8B86" w:rsidR="00F26C1E" w:rsidRPr="00BB0761" w:rsidRDefault="00F26C1E" w:rsidP="007844D2">
            <w:pPr>
              <w:pStyle w:val="BodyText"/>
              <w:numPr>
                <w:ilvl w:val="0"/>
                <w:numId w:val="4"/>
              </w:numPr>
              <w:jc w:val="both"/>
              <w:rPr>
                <w:rFonts w:ascii="Trebuchet MS" w:hAnsi="Trebuchet MS"/>
                <w:b/>
                <w:iCs w:val="0"/>
                <w:sz w:val="16"/>
                <w:szCs w:val="16"/>
              </w:rPr>
            </w:pPr>
            <w:r w:rsidRPr="00BB0761">
              <w:rPr>
                <w:rFonts w:ascii="Trebuchet MS" w:hAnsi="Trebuchet MS"/>
                <w:sz w:val="16"/>
                <w:szCs w:val="16"/>
              </w:rPr>
              <w:t>Proiectul propus spre finanţare nu a fost încheiat în mod fizic sau implementat integral înainte de depunerea  cererii de finanțare în cadrul POR 2014-2020, indiferent dacă toate plățile aferente au fost realizate sau nu de către beneficiar?</w:t>
            </w:r>
          </w:p>
        </w:tc>
        <w:tc>
          <w:tcPr>
            <w:tcW w:w="149" w:type="pct"/>
          </w:tcPr>
          <w:p w14:paraId="6D8B15A1" w14:textId="77777777" w:rsidR="00F26C1E" w:rsidRPr="00BB0761" w:rsidRDefault="00F26C1E" w:rsidP="00A71C84">
            <w:pPr>
              <w:jc w:val="center"/>
              <w:rPr>
                <w:sz w:val="16"/>
                <w:szCs w:val="16"/>
                <w:lang w:val="it-IT"/>
              </w:rPr>
            </w:pPr>
          </w:p>
        </w:tc>
        <w:tc>
          <w:tcPr>
            <w:tcW w:w="147" w:type="pct"/>
          </w:tcPr>
          <w:p w14:paraId="0BC9C165" w14:textId="77777777" w:rsidR="00F26C1E" w:rsidRPr="00BB0761" w:rsidRDefault="00F26C1E" w:rsidP="00A71C84">
            <w:pPr>
              <w:rPr>
                <w:sz w:val="16"/>
                <w:szCs w:val="16"/>
                <w:lang w:val="it-IT"/>
              </w:rPr>
            </w:pPr>
          </w:p>
        </w:tc>
        <w:tc>
          <w:tcPr>
            <w:tcW w:w="208" w:type="pct"/>
          </w:tcPr>
          <w:p w14:paraId="560CF590" w14:textId="77777777" w:rsidR="00F26C1E" w:rsidRPr="00BB0761" w:rsidRDefault="00F26C1E" w:rsidP="00A71C84">
            <w:pPr>
              <w:rPr>
                <w:sz w:val="16"/>
                <w:szCs w:val="16"/>
                <w:lang w:val="it-IT"/>
              </w:rPr>
            </w:pPr>
          </w:p>
        </w:tc>
        <w:tc>
          <w:tcPr>
            <w:tcW w:w="309" w:type="pct"/>
          </w:tcPr>
          <w:p w14:paraId="4A358627" w14:textId="77777777" w:rsidR="00F26C1E" w:rsidRPr="00BB0761" w:rsidRDefault="00F26C1E" w:rsidP="00A71C84">
            <w:pPr>
              <w:rPr>
                <w:sz w:val="16"/>
                <w:szCs w:val="16"/>
                <w:lang w:val="it-IT"/>
              </w:rPr>
            </w:pPr>
          </w:p>
        </w:tc>
        <w:tc>
          <w:tcPr>
            <w:tcW w:w="132" w:type="pct"/>
          </w:tcPr>
          <w:p w14:paraId="02687524" w14:textId="77777777" w:rsidR="00F26C1E" w:rsidRPr="00BB0761" w:rsidRDefault="00F26C1E" w:rsidP="00A71C84">
            <w:pPr>
              <w:rPr>
                <w:sz w:val="16"/>
                <w:szCs w:val="16"/>
                <w:lang w:val="it-IT"/>
              </w:rPr>
            </w:pPr>
          </w:p>
        </w:tc>
        <w:tc>
          <w:tcPr>
            <w:tcW w:w="147" w:type="pct"/>
          </w:tcPr>
          <w:p w14:paraId="7C6299ED" w14:textId="77777777" w:rsidR="00F26C1E" w:rsidRPr="00BB0761" w:rsidRDefault="00F26C1E" w:rsidP="00A71C84">
            <w:pPr>
              <w:rPr>
                <w:sz w:val="16"/>
                <w:szCs w:val="16"/>
                <w:lang w:val="it-IT"/>
              </w:rPr>
            </w:pPr>
          </w:p>
        </w:tc>
        <w:tc>
          <w:tcPr>
            <w:tcW w:w="168" w:type="pct"/>
          </w:tcPr>
          <w:p w14:paraId="6DB80D9C" w14:textId="77777777" w:rsidR="00F26C1E" w:rsidRPr="00BB0761" w:rsidRDefault="00F26C1E" w:rsidP="00A71C84">
            <w:pPr>
              <w:rPr>
                <w:sz w:val="16"/>
                <w:szCs w:val="16"/>
                <w:lang w:val="it-IT"/>
              </w:rPr>
            </w:pPr>
          </w:p>
        </w:tc>
        <w:tc>
          <w:tcPr>
            <w:tcW w:w="384" w:type="pct"/>
            <w:gridSpan w:val="2"/>
          </w:tcPr>
          <w:p w14:paraId="48EF1BD2" w14:textId="77777777" w:rsidR="00F26C1E" w:rsidRPr="00BB0761" w:rsidRDefault="00F26C1E" w:rsidP="00A71C84">
            <w:pPr>
              <w:rPr>
                <w:sz w:val="16"/>
                <w:szCs w:val="16"/>
                <w:lang w:val="it-IT"/>
              </w:rPr>
            </w:pPr>
          </w:p>
        </w:tc>
      </w:tr>
      <w:tr w:rsidR="00C247D4" w:rsidRPr="00BB0761" w14:paraId="0E5C44F1" w14:textId="77777777" w:rsidTr="00034A0C">
        <w:trPr>
          <w:trHeight w:val="4589"/>
          <w:tblHeader/>
        </w:trPr>
        <w:tc>
          <w:tcPr>
            <w:tcW w:w="3356" w:type="pct"/>
          </w:tcPr>
          <w:p w14:paraId="7014F034" w14:textId="1817528A" w:rsidR="004E6AB1" w:rsidRPr="00BB0761" w:rsidRDefault="004E6AB1" w:rsidP="00D0454D">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t>Declaraţie de angajament (pentru sumele ce implică contribuția solicitantului, inclusiv a partenerilor în proiect)</w:t>
            </w:r>
          </w:p>
          <w:p w14:paraId="6E4FE4C3" w14:textId="0E6C0839" w:rsidR="004E6AB1" w:rsidRPr="00BB0761" w:rsidRDefault="004E6AB1" w:rsidP="00D0454D">
            <w:pPr>
              <w:pStyle w:val="Header"/>
              <w:numPr>
                <w:ilvl w:val="0"/>
                <w:numId w:val="4"/>
              </w:numPr>
              <w:tabs>
                <w:tab w:val="clear" w:pos="4320"/>
                <w:tab w:val="center" w:pos="639"/>
              </w:tabs>
              <w:jc w:val="both"/>
              <w:rPr>
                <w:sz w:val="16"/>
                <w:szCs w:val="16"/>
                <w:lang w:val="it-IT"/>
              </w:rPr>
            </w:pPr>
            <w:r w:rsidRPr="00BB0761">
              <w:rPr>
                <w:sz w:val="16"/>
                <w:szCs w:val="16"/>
                <w:lang w:val="it-IT"/>
              </w:rPr>
              <w:t>Declaraţia de angajament este ataşat</w:t>
            </w:r>
            <w:r w:rsidR="00034A0C" w:rsidRPr="00BB0761">
              <w:rPr>
                <w:sz w:val="16"/>
                <w:szCs w:val="16"/>
                <w:lang w:val="it-IT"/>
              </w:rPr>
              <w:t xml:space="preserve">ă, semnată şi respectă Modelul </w:t>
            </w:r>
            <w:r w:rsidRPr="00BB0761">
              <w:rPr>
                <w:sz w:val="16"/>
                <w:szCs w:val="16"/>
                <w:lang w:val="it-IT"/>
              </w:rPr>
              <w:t xml:space="preserve"> – </w:t>
            </w:r>
            <w:r w:rsidRPr="00BB0761">
              <w:rPr>
                <w:i/>
                <w:sz w:val="16"/>
                <w:szCs w:val="16"/>
                <w:lang w:val="it-IT"/>
              </w:rPr>
              <w:t>Declarația de angajament</w:t>
            </w:r>
            <w:r w:rsidRPr="00BB0761">
              <w:rPr>
                <w:sz w:val="16"/>
                <w:szCs w:val="16"/>
                <w:lang w:val="it-IT"/>
              </w:rPr>
              <w:t xml:space="preserve"> </w:t>
            </w:r>
            <w:r w:rsidR="00D82099" w:rsidRPr="00BB0761">
              <w:rPr>
                <w:sz w:val="16"/>
                <w:szCs w:val="16"/>
                <w:lang w:val="it-IT"/>
              </w:rPr>
              <w:t>la Anexa</w:t>
            </w:r>
            <w:r w:rsidRPr="00BB0761">
              <w:rPr>
                <w:sz w:val="16"/>
                <w:szCs w:val="16"/>
                <w:lang w:val="it-IT"/>
              </w:rPr>
              <w:t xml:space="preserve"> aferentă Ghidului Specific?</w:t>
            </w:r>
          </w:p>
          <w:p w14:paraId="7400BAC2" w14:textId="02E60F90" w:rsidR="00A71C84" w:rsidRPr="00BB0761" w:rsidRDefault="00FF1477" w:rsidP="00D0454D">
            <w:pPr>
              <w:pStyle w:val="Header"/>
              <w:numPr>
                <w:ilvl w:val="0"/>
                <w:numId w:val="4"/>
              </w:numPr>
              <w:tabs>
                <w:tab w:val="clear" w:pos="4320"/>
                <w:tab w:val="center" w:pos="639"/>
              </w:tabs>
              <w:jc w:val="both"/>
              <w:rPr>
                <w:sz w:val="16"/>
                <w:szCs w:val="16"/>
                <w:lang w:val="it-IT"/>
              </w:rPr>
            </w:pPr>
            <w:r w:rsidRPr="00BB0761">
              <w:rPr>
                <w:sz w:val="16"/>
                <w:szCs w:val="16"/>
                <w:lang w:val="it-IT"/>
              </w:rPr>
              <w:t>Datele de identificare ale solicitantului din D</w:t>
            </w:r>
            <w:r w:rsidR="004E6AB1" w:rsidRPr="00BB0761">
              <w:rPr>
                <w:sz w:val="16"/>
                <w:szCs w:val="16"/>
                <w:lang w:val="it-IT"/>
              </w:rPr>
              <w:t>eclarația de angajament coincid cu cele cuprinse în cadrul</w:t>
            </w:r>
            <w:r w:rsidR="004E6AB1" w:rsidRPr="00BB0761">
              <w:rPr>
                <w:sz w:val="16"/>
                <w:szCs w:val="16"/>
              </w:rPr>
              <w:t xml:space="preserve"> documentelor privind identificarea reprezentantului legal al solicitantului și, dacă este cazul, al partenerilor, precum </w:t>
            </w:r>
            <w:r w:rsidR="004E6AB1" w:rsidRPr="00BB0761">
              <w:rPr>
                <w:sz w:val="16"/>
                <w:szCs w:val="16"/>
                <w:lang w:val="it-IT"/>
              </w:rPr>
              <w:t>și cu cele cuprinse în cadrul documentelor statutare anexate la cererea de finanțare?</w:t>
            </w:r>
          </w:p>
          <w:p w14:paraId="2DD40E0C" w14:textId="6D6E39E2" w:rsidR="00516C27" w:rsidRPr="00BB0761" w:rsidRDefault="00516C27" w:rsidP="00D0454D">
            <w:pPr>
              <w:pStyle w:val="Header"/>
              <w:numPr>
                <w:ilvl w:val="0"/>
                <w:numId w:val="4"/>
              </w:numPr>
              <w:tabs>
                <w:tab w:val="clear" w:pos="4320"/>
                <w:tab w:val="center" w:pos="639"/>
              </w:tabs>
              <w:jc w:val="both"/>
              <w:rPr>
                <w:color w:val="FF0000"/>
                <w:sz w:val="16"/>
                <w:szCs w:val="16"/>
              </w:rPr>
            </w:pPr>
            <w:r w:rsidRPr="00BB0761">
              <w:rPr>
                <w:sz w:val="16"/>
                <w:szCs w:val="16"/>
              </w:rPr>
              <w:t>Contribuția financiară proprie asumată prin declarația de angajament corespunde valorii din cadrul cererii de finanțare și din Acordul de parteneriat, dacă este cazul?</w:t>
            </w:r>
          </w:p>
          <w:p w14:paraId="30AE7953" w14:textId="0EBF69F1" w:rsidR="00516C27" w:rsidRPr="00BB0761" w:rsidRDefault="00516C27" w:rsidP="00034A0C">
            <w:pPr>
              <w:pStyle w:val="Header"/>
              <w:numPr>
                <w:ilvl w:val="0"/>
                <w:numId w:val="4"/>
              </w:numPr>
              <w:tabs>
                <w:tab w:val="clear" w:pos="4320"/>
                <w:tab w:val="center" w:pos="639"/>
              </w:tabs>
              <w:jc w:val="both"/>
              <w:rPr>
                <w:sz w:val="16"/>
                <w:szCs w:val="16"/>
              </w:rPr>
            </w:pPr>
            <w:r w:rsidRPr="00BB0761">
              <w:rPr>
                <w:i/>
                <w:sz w:val="16"/>
                <w:szCs w:val="16"/>
              </w:rPr>
              <w:t xml:space="preserve">Pentru proiectele de investiţii pentru care execuţia de lucrări a fost demarată, iar investițiile nu au fost încheiate în mod fizic, în cazul în care lucrările nu au fost implementate integral până la </w:t>
            </w:r>
            <w:r w:rsidR="00174030" w:rsidRPr="00BB0761">
              <w:rPr>
                <w:i/>
                <w:sz w:val="16"/>
                <w:szCs w:val="16"/>
              </w:rPr>
              <w:t>depunerea cererii de finanțare</w:t>
            </w:r>
            <w:r w:rsidRPr="00BB0761">
              <w:rPr>
                <w:sz w:val="16"/>
                <w:szCs w:val="16"/>
              </w:rPr>
              <w:t xml:space="preserve">, </w:t>
            </w:r>
            <w:r w:rsidR="000A5606" w:rsidRPr="00BB0761">
              <w:rPr>
                <w:sz w:val="16"/>
                <w:szCs w:val="16"/>
              </w:rPr>
              <w:tab/>
              <w:t>c</w:t>
            </w:r>
            <w:r w:rsidR="00F732BB" w:rsidRPr="00BB0761">
              <w:rPr>
                <w:sz w:val="16"/>
                <w:szCs w:val="16"/>
              </w:rPr>
              <w:t xml:space="preserve">ontribuția financiară proprie asumată prin declarația de angajament </w:t>
            </w:r>
            <w:r w:rsidR="00B61819" w:rsidRPr="00BB0761">
              <w:rPr>
                <w:sz w:val="16"/>
                <w:szCs w:val="16"/>
              </w:rPr>
              <w:t>se î</w:t>
            </w:r>
            <w:r w:rsidR="00F732BB" w:rsidRPr="00BB0761">
              <w:rPr>
                <w:sz w:val="16"/>
                <w:szCs w:val="16"/>
              </w:rPr>
              <w:t>ncadrează în sumele</w:t>
            </w:r>
            <w:r w:rsidRPr="00BB0761">
              <w:rPr>
                <w:sz w:val="16"/>
                <w:szCs w:val="16"/>
              </w:rPr>
              <w:t xml:space="preserve"> din hotărârea de aprobare a proiectului</w:t>
            </w:r>
            <w:r w:rsidR="00F732BB" w:rsidRPr="00BB0761">
              <w:rPr>
                <w:sz w:val="16"/>
                <w:szCs w:val="16"/>
              </w:rPr>
              <w:t>?</w:t>
            </w:r>
          </w:p>
        </w:tc>
        <w:tc>
          <w:tcPr>
            <w:tcW w:w="149" w:type="pct"/>
          </w:tcPr>
          <w:p w14:paraId="30713BD8" w14:textId="77777777" w:rsidR="00A71C84" w:rsidRPr="00BB0761" w:rsidRDefault="00A71C84" w:rsidP="00A71C84">
            <w:pPr>
              <w:jc w:val="center"/>
              <w:rPr>
                <w:sz w:val="16"/>
                <w:szCs w:val="16"/>
                <w:lang w:val="it-IT"/>
              </w:rPr>
            </w:pPr>
          </w:p>
        </w:tc>
        <w:tc>
          <w:tcPr>
            <w:tcW w:w="147" w:type="pct"/>
          </w:tcPr>
          <w:p w14:paraId="0311AD62" w14:textId="77777777" w:rsidR="00A71C84" w:rsidRPr="00BB0761" w:rsidRDefault="00A71C84" w:rsidP="00A71C84">
            <w:pPr>
              <w:rPr>
                <w:sz w:val="16"/>
                <w:szCs w:val="16"/>
                <w:lang w:val="it-IT"/>
              </w:rPr>
            </w:pPr>
          </w:p>
        </w:tc>
        <w:tc>
          <w:tcPr>
            <w:tcW w:w="208" w:type="pct"/>
          </w:tcPr>
          <w:p w14:paraId="583528E5" w14:textId="77777777" w:rsidR="00A71C84" w:rsidRPr="00BB0761" w:rsidRDefault="00A71C84" w:rsidP="00A71C84">
            <w:pPr>
              <w:rPr>
                <w:sz w:val="16"/>
                <w:szCs w:val="16"/>
                <w:lang w:val="it-IT"/>
              </w:rPr>
            </w:pPr>
          </w:p>
        </w:tc>
        <w:tc>
          <w:tcPr>
            <w:tcW w:w="309" w:type="pct"/>
          </w:tcPr>
          <w:p w14:paraId="0A6EBE0D" w14:textId="77777777" w:rsidR="00A71C84" w:rsidRPr="00BB0761" w:rsidRDefault="00A71C84" w:rsidP="00A71C84">
            <w:pPr>
              <w:rPr>
                <w:sz w:val="16"/>
                <w:szCs w:val="16"/>
                <w:lang w:val="it-IT"/>
              </w:rPr>
            </w:pPr>
          </w:p>
        </w:tc>
        <w:tc>
          <w:tcPr>
            <w:tcW w:w="132" w:type="pct"/>
          </w:tcPr>
          <w:p w14:paraId="557DAF92" w14:textId="77777777" w:rsidR="00A71C84" w:rsidRPr="00BB0761" w:rsidRDefault="00A71C84" w:rsidP="00A71C84">
            <w:pPr>
              <w:rPr>
                <w:sz w:val="16"/>
                <w:szCs w:val="16"/>
                <w:lang w:val="it-IT"/>
              </w:rPr>
            </w:pPr>
          </w:p>
        </w:tc>
        <w:tc>
          <w:tcPr>
            <w:tcW w:w="147" w:type="pct"/>
          </w:tcPr>
          <w:p w14:paraId="51C54C61" w14:textId="77777777" w:rsidR="00A71C84" w:rsidRPr="00BB0761" w:rsidRDefault="00A71C84" w:rsidP="00A71C84">
            <w:pPr>
              <w:rPr>
                <w:sz w:val="16"/>
                <w:szCs w:val="16"/>
                <w:lang w:val="it-IT"/>
              </w:rPr>
            </w:pPr>
          </w:p>
        </w:tc>
        <w:tc>
          <w:tcPr>
            <w:tcW w:w="168" w:type="pct"/>
          </w:tcPr>
          <w:p w14:paraId="19100500" w14:textId="77777777" w:rsidR="00A71C84" w:rsidRPr="00BB0761" w:rsidRDefault="00A71C84" w:rsidP="00A71C84">
            <w:pPr>
              <w:rPr>
                <w:sz w:val="16"/>
                <w:szCs w:val="16"/>
                <w:lang w:val="it-IT"/>
              </w:rPr>
            </w:pPr>
          </w:p>
        </w:tc>
        <w:tc>
          <w:tcPr>
            <w:tcW w:w="384" w:type="pct"/>
            <w:gridSpan w:val="2"/>
          </w:tcPr>
          <w:p w14:paraId="169C89B9" w14:textId="77777777" w:rsidR="00A71C84" w:rsidRPr="00BB0761" w:rsidRDefault="00A71C84" w:rsidP="00A71C84">
            <w:pPr>
              <w:rPr>
                <w:sz w:val="16"/>
                <w:szCs w:val="16"/>
                <w:lang w:val="it-IT"/>
              </w:rPr>
            </w:pPr>
          </w:p>
        </w:tc>
      </w:tr>
      <w:tr w:rsidR="00C247D4" w:rsidRPr="00BB0761" w14:paraId="7D1041F1" w14:textId="77777777" w:rsidTr="00C247D4">
        <w:trPr>
          <w:trHeight w:val="595"/>
          <w:tblHeader/>
        </w:trPr>
        <w:tc>
          <w:tcPr>
            <w:tcW w:w="3356" w:type="pct"/>
          </w:tcPr>
          <w:p w14:paraId="578D0381" w14:textId="11AAB085" w:rsidR="00C8319A" w:rsidRPr="00BB0761" w:rsidRDefault="00C8319A" w:rsidP="00B61819">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t>Respectarea principiilor privind dezvoltarea durabilă, egalitatea de şanse, de gen și nediscriminarea, prevăzute în legislaţia naţională şi comunitară</w:t>
            </w:r>
          </w:p>
          <w:p w14:paraId="57CC4387" w14:textId="1D56B93C" w:rsidR="00C8319A" w:rsidRPr="00BB0761" w:rsidRDefault="00C8319A" w:rsidP="00B61819">
            <w:pPr>
              <w:pStyle w:val="Header"/>
              <w:numPr>
                <w:ilvl w:val="0"/>
                <w:numId w:val="4"/>
              </w:numPr>
              <w:tabs>
                <w:tab w:val="clear" w:pos="4320"/>
                <w:tab w:val="center" w:pos="639"/>
              </w:tabs>
              <w:jc w:val="both"/>
              <w:rPr>
                <w:sz w:val="16"/>
                <w:szCs w:val="16"/>
              </w:rPr>
            </w:pPr>
            <w:r w:rsidRPr="00BB0761">
              <w:rPr>
                <w:sz w:val="16"/>
                <w:szCs w:val="16"/>
              </w:rPr>
              <w:t xml:space="preserve">Proiectul respectă principiile privind dezvoltarea durabilă, egalitatea de şanse, de gen și nediscriminarea, prevăzute în legislaţia naţională şi comunitară? </w:t>
            </w:r>
          </w:p>
          <w:p w14:paraId="54FC330F" w14:textId="0EB2F19F" w:rsidR="00C8319A" w:rsidRPr="00BB0761" w:rsidRDefault="00C8319A" w:rsidP="00034A0C">
            <w:pPr>
              <w:pStyle w:val="Header"/>
              <w:tabs>
                <w:tab w:val="center" w:pos="639"/>
              </w:tabs>
              <w:ind w:left="142"/>
              <w:jc w:val="both"/>
              <w:rPr>
                <w:b/>
                <w:i/>
                <w:sz w:val="16"/>
                <w:szCs w:val="16"/>
              </w:rPr>
            </w:pPr>
            <w:r w:rsidRPr="00BB0761">
              <w:rPr>
                <w:i/>
                <w:iCs/>
                <w:sz w:val="16"/>
                <w:szCs w:val="16"/>
              </w:rPr>
              <w:t xml:space="preserve">(verificarea asumării acestui aspect în </w:t>
            </w:r>
            <w:r w:rsidRPr="00BB0761">
              <w:rPr>
                <w:bCs/>
                <w:i/>
                <w:sz w:val="16"/>
                <w:szCs w:val="16"/>
              </w:rPr>
              <w:t>Declarația de angajament -</w:t>
            </w:r>
            <w:r w:rsidR="00B61819" w:rsidRPr="00BB0761">
              <w:rPr>
                <w:bCs/>
                <w:i/>
                <w:sz w:val="16"/>
                <w:szCs w:val="16"/>
              </w:rPr>
              <w:t xml:space="preserve"> </w:t>
            </w:r>
            <w:r w:rsidR="006E1A28" w:rsidRPr="00BB0761">
              <w:rPr>
                <w:i/>
                <w:iCs/>
                <w:sz w:val="16"/>
                <w:szCs w:val="16"/>
              </w:rPr>
              <w:t xml:space="preserve">Modelul </w:t>
            </w:r>
            <w:r w:rsidR="00034A0C" w:rsidRPr="00BB0761">
              <w:rPr>
                <w:i/>
                <w:iCs/>
                <w:sz w:val="16"/>
                <w:szCs w:val="16"/>
              </w:rPr>
              <w:t>din cadrul Anexei</w:t>
            </w:r>
            <w:r w:rsidRPr="00BB0761">
              <w:rPr>
                <w:i/>
                <w:iCs/>
                <w:sz w:val="16"/>
                <w:szCs w:val="16"/>
              </w:rPr>
              <w:t xml:space="preserve"> din Ghidul Specific)</w:t>
            </w:r>
          </w:p>
        </w:tc>
        <w:tc>
          <w:tcPr>
            <w:tcW w:w="149" w:type="pct"/>
          </w:tcPr>
          <w:p w14:paraId="6A3FAEBF" w14:textId="77777777" w:rsidR="00C8319A" w:rsidRPr="00BB0761" w:rsidRDefault="00C8319A" w:rsidP="00A71C84">
            <w:pPr>
              <w:jc w:val="center"/>
              <w:rPr>
                <w:sz w:val="16"/>
                <w:szCs w:val="16"/>
                <w:lang w:val="it-IT"/>
              </w:rPr>
            </w:pPr>
          </w:p>
        </w:tc>
        <w:tc>
          <w:tcPr>
            <w:tcW w:w="147" w:type="pct"/>
          </w:tcPr>
          <w:p w14:paraId="281FCF99" w14:textId="77777777" w:rsidR="00C8319A" w:rsidRPr="00BB0761" w:rsidRDefault="00C8319A" w:rsidP="00A71C84">
            <w:pPr>
              <w:rPr>
                <w:sz w:val="16"/>
                <w:szCs w:val="16"/>
                <w:lang w:val="it-IT"/>
              </w:rPr>
            </w:pPr>
          </w:p>
        </w:tc>
        <w:tc>
          <w:tcPr>
            <w:tcW w:w="208" w:type="pct"/>
          </w:tcPr>
          <w:p w14:paraId="676BDDDF" w14:textId="77777777" w:rsidR="00C8319A" w:rsidRPr="00BB0761" w:rsidRDefault="00C8319A" w:rsidP="00A71C84">
            <w:pPr>
              <w:rPr>
                <w:sz w:val="16"/>
                <w:szCs w:val="16"/>
                <w:lang w:val="it-IT"/>
              </w:rPr>
            </w:pPr>
          </w:p>
        </w:tc>
        <w:tc>
          <w:tcPr>
            <w:tcW w:w="309" w:type="pct"/>
          </w:tcPr>
          <w:p w14:paraId="302BA42E" w14:textId="77777777" w:rsidR="00C8319A" w:rsidRPr="00BB0761" w:rsidRDefault="00C8319A" w:rsidP="00A71C84">
            <w:pPr>
              <w:rPr>
                <w:sz w:val="16"/>
                <w:szCs w:val="16"/>
                <w:lang w:val="it-IT"/>
              </w:rPr>
            </w:pPr>
          </w:p>
        </w:tc>
        <w:tc>
          <w:tcPr>
            <w:tcW w:w="132" w:type="pct"/>
          </w:tcPr>
          <w:p w14:paraId="15464F55" w14:textId="77777777" w:rsidR="00C8319A" w:rsidRPr="00BB0761" w:rsidRDefault="00C8319A" w:rsidP="00A71C84">
            <w:pPr>
              <w:rPr>
                <w:sz w:val="16"/>
                <w:szCs w:val="16"/>
                <w:lang w:val="it-IT"/>
              </w:rPr>
            </w:pPr>
          </w:p>
        </w:tc>
        <w:tc>
          <w:tcPr>
            <w:tcW w:w="147" w:type="pct"/>
          </w:tcPr>
          <w:p w14:paraId="455E2275" w14:textId="77777777" w:rsidR="00C8319A" w:rsidRPr="00BB0761" w:rsidRDefault="00C8319A" w:rsidP="00A71C84">
            <w:pPr>
              <w:rPr>
                <w:sz w:val="16"/>
                <w:szCs w:val="16"/>
                <w:lang w:val="it-IT"/>
              </w:rPr>
            </w:pPr>
          </w:p>
        </w:tc>
        <w:tc>
          <w:tcPr>
            <w:tcW w:w="168" w:type="pct"/>
          </w:tcPr>
          <w:p w14:paraId="475CAD48" w14:textId="77777777" w:rsidR="00C8319A" w:rsidRPr="00BB0761" w:rsidRDefault="00C8319A" w:rsidP="00A71C84">
            <w:pPr>
              <w:rPr>
                <w:sz w:val="16"/>
                <w:szCs w:val="16"/>
                <w:lang w:val="it-IT"/>
              </w:rPr>
            </w:pPr>
          </w:p>
        </w:tc>
        <w:tc>
          <w:tcPr>
            <w:tcW w:w="384" w:type="pct"/>
            <w:gridSpan w:val="2"/>
          </w:tcPr>
          <w:p w14:paraId="497087A3" w14:textId="77777777" w:rsidR="00C8319A" w:rsidRPr="00BB0761" w:rsidRDefault="00C8319A" w:rsidP="00A71C84">
            <w:pPr>
              <w:rPr>
                <w:sz w:val="16"/>
                <w:szCs w:val="16"/>
                <w:lang w:val="it-IT"/>
              </w:rPr>
            </w:pPr>
          </w:p>
        </w:tc>
      </w:tr>
      <w:tr w:rsidR="00C247D4" w:rsidRPr="00BB0761" w14:paraId="29B7292D" w14:textId="77777777" w:rsidTr="00C247D4">
        <w:trPr>
          <w:trHeight w:val="20"/>
          <w:tblHeader/>
        </w:trPr>
        <w:tc>
          <w:tcPr>
            <w:tcW w:w="3356" w:type="pct"/>
          </w:tcPr>
          <w:p w14:paraId="537662D2" w14:textId="12F1AC2C" w:rsidR="003E1DE6" w:rsidRPr="00BB0761" w:rsidRDefault="003E1DE6" w:rsidP="00B8302C">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lastRenderedPageBreak/>
              <w:t>Declarația privind nedeductibilitatea TVA, dacă e cazul</w:t>
            </w:r>
          </w:p>
          <w:p w14:paraId="3DFCB62C" w14:textId="7B409752" w:rsidR="001F7B48" w:rsidRPr="00BB0761" w:rsidRDefault="00A71C84" w:rsidP="00DC1B3E">
            <w:pPr>
              <w:pStyle w:val="Header"/>
              <w:numPr>
                <w:ilvl w:val="0"/>
                <w:numId w:val="4"/>
              </w:numPr>
              <w:tabs>
                <w:tab w:val="center" w:pos="639"/>
              </w:tabs>
              <w:jc w:val="both"/>
              <w:rPr>
                <w:sz w:val="16"/>
                <w:szCs w:val="16"/>
                <w:lang w:val="it-IT"/>
              </w:rPr>
            </w:pPr>
            <w:r w:rsidRPr="00BB0761">
              <w:rPr>
                <w:sz w:val="16"/>
                <w:szCs w:val="16"/>
                <w:lang w:val="it-IT"/>
              </w:rPr>
              <w:t>D</w:t>
            </w:r>
            <w:r w:rsidR="00471627" w:rsidRPr="00BB0761">
              <w:rPr>
                <w:sz w:val="16"/>
                <w:szCs w:val="16"/>
                <w:lang w:val="it-IT"/>
              </w:rPr>
              <w:t>acă este cazul, d</w:t>
            </w:r>
            <w:r w:rsidR="00035C55" w:rsidRPr="00BB0761">
              <w:rPr>
                <w:sz w:val="16"/>
                <w:szCs w:val="16"/>
                <w:lang w:val="it-IT"/>
              </w:rPr>
              <w:t>eclarația</w:t>
            </w:r>
            <w:r w:rsidR="00035C55" w:rsidRPr="00BB0761">
              <w:rPr>
                <w:b/>
                <w:sz w:val="16"/>
                <w:szCs w:val="16"/>
                <w:lang w:val="fr-FR"/>
              </w:rPr>
              <w:t xml:space="preserve"> </w:t>
            </w:r>
            <w:r w:rsidR="001232FB" w:rsidRPr="00BB0761">
              <w:rPr>
                <w:sz w:val="16"/>
                <w:szCs w:val="16"/>
                <w:lang w:val="it-IT"/>
              </w:rPr>
              <w:t xml:space="preserve">privind nedeductibilitatea TVA a solicitantului </w:t>
            </w:r>
            <w:r w:rsidR="00D609A7" w:rsidRPr="00BB0761">
              <w:rPr>
                <w:sz w:val="16"/>
                <w:szCs w:val="16"/>
                <w:lang w:val="it-IT"/>
              </w:rPr>
              <w:t xml:space="preserve"> </w:t>
            </w:r>
            <w:r w:rsidR="001232FB" w:rsidRPr="00BB0761">
              <w:rPr>
                <w:sz w:val="16"/>
                <w:szCs w:val="16"/>
                <w:lang w:val="it-IT"/>
              </w:rPr>
              <w:t>este atașată</w:t>
            </w:r>
            <w:r w:rsidR="00CA324C" w:rsidRPr="00BB0761">
              <w:rPr>
                <w:sz w:val="16"/>
                <w:szCs w:val="16"/>
                <w:lang w:val="it-IT"/>
              </w:rPr>
              <w:t>, semnată</w:t>
            </w:r>
            <w:r w:rsidR="001232FB" w:rsidRPr="00BB0761">
              <w:rPr>
                <w:sz w:val="16"/>
                <w:szCs w:val="16"/>
                <w:lang w:val="it-IT"/>
              </w:rPr>
              <w:t xml:space="preserve"> și respectă </w:t>
            </w:r>
            <w:r w:rsidRPr="00BB0761">
              <w:rPr>
                <w:sz w:val="16"/>
                <w:szCs w:val="16"/>
                <w:lang w:val="it-IT"/>
              </w:rPr>
              <w:t>Model</w:t>
            </w:r>
            <w:r w:rsidR="001232FB" w:rsidRPr="00BB0761">
              <w:rPr>
                <w:sz w:val="16"/>
                <w:szCs w:val="16"/>
                <w:lang w:val="it-IT"/>
              </w:rPr>
              <w:t>ul</w:t>
            </w:r>
            <w:r w:rsidR="00034A0C" w:rsidRPr="00BB0761">
              <w:rPr>
                <w:sz w:val="16"/>
                <w:szCs w:val="16"/>
                <w:lang w:val="it-IT"/>
              </w:rPr>
              <w:t xml:space="preserve"> </w:t>
            </w:r>
            <w:r w:rsidRPr="00BB0761">
              <w:rPr>
                <w:sz w:val="16"/>
                <w:szCs w:val="16"/>
                <w:lang w:val="it-IT"/>
              </w:rPr>
              <w:t xml:space="preserve"> </w:t>
            </w:r>
            <w:r w:rsidR="00DC1B3E" w:rsidRPr="00BB0761">
              <w:rPr>
                <w:sz w:val="16"/>
                <w:szCs w:val="16"/>
                <w:lang w:val="it-IT"/>
              </w:rPr>
              <w:t>–</w:t>
            </w:r>
            <w:r w:rsidR="001232FB" w:rsidRPr="00BB0761">
              <w:rPr>
                <w:sz w:val="16"/>
                <w:szCs w:val="16"/>
                <w:lang w:val="it-IT"/>
              </w:rPr>
              <w:t xml:space="preserve"> </w:t>
            </w:r>
            <w:r w:rsidR="00DC1B3E" w:rsidRPr="00BB0761">
              <w:rPr>
                <w:i/>
                <w:sz w:val="16"/>
                <w:szCs w:val="16"/>
                <w:lang w:val="it-IT"/>
              </w:rPr>
              <w:t>Declaraţie privind eligibilitatea TVA aferente cheltuielilor ce vor fi efectuate în cadrul operaţiunii propuse spre finanţare din FEDR, FSE şi FC 2014 – 2020</w:t>
            </w:r>
            <w:r w:rsidR="00DC1B3E" w:rsidRPr="00BB0761">
              <w:rPr>
                <w:sz w:val="16"/>
                <w:szCs w:val="16"/>
                <w:lang w:val="it-IT"/>
              </w:rPr>
              <w:t xml:space="preserve"> </w:t>
            </w:r>
            <w:r w:rsidR="00591F2C" w:rsidRPr="00BB0761">
              <w:rPr>
                <w:sz w:val="16"/>
                <w:szCs w:val="16"/>
                <w:lang w:val="it-IT"/>
              </w:rPr>
              <w:t>la Anexa</w:t>
            </w:r>
            <w:r w:rsidR="00BA2238" w:rsidRPr="00BB0761">
              <w:rPr>
                <w:sz w:val="16"/>
                <w:szCs w:val="16"/>
                <w:lang w:val="it-IT"/>
              </w:rPr>
              <w:t xml:space="preserve"> la Ghidul specific</w:t>
            </w:r>
            <w:r w:rsidRPr="00BB0761">
              <w:rPr>
                <w:sz w:val="16"/>
                <w:szCs w:val="16"/>
                <w:lang w:val="it-IT"/>
              </w:rPr>
              <w:t>?</w:t>
            </w:r>
          </w:p>
          <w:p w14:paraId="6927439A" w14:textId="35DA69A5" w:rsidR="00E634D7" w:rsidRPr="00BB0761" w:rsidRDefault="00FF1477" w:rsidP="00B8302C">
            <w:pPr>
              <w:pStyle w:val="Header"/>
              <w:numPr>
                <w:ilvl w:val="0"/>
                <w:numId w:val="4"/>
              </w:numPr>
              <w:tabs>
                <w:tab w:val="center" w:pos="639"/>
              </w:tabs>
              <w:jc w:val="both"/>
              <w:rPr>
                <w:sz w:val="16"/>
                <w:szCs w:val="16"/>
                <w:lang w:val="it-IT"/>
              </w:rPr>
            </w:pPr>
            <w:r w:rsidRPr="00BB0761">
              <w:rPr>
                <w:sz w:val="16"/>
                <w:szCs w:val="16"/>
                <w:lang w:val="it-IT"/>
              </w:rPr>
              <w:tab/>
              <w:t>Datele de identificare ale solicitantului, precum şi ale reprezentan</w:t>
            </w:r>
            <w:r w:rsidR="005111F2" w:rsidRPr="00BB0761">
              <w:rPr>
                <w:sz w:val="16"/>
                <w:szCs w:val="16"/>
                <w:lang w:val="it-IT"/>
              </w:rPr>
              <w:t>tului</w:t>
            </w:r>
            <w:r w:rsidRPr="00BB0761">
              <w:rPr>
                <w:sz w:val="16"/>
                <w:szCs w:val="16"/>
                <w:lang w:val="it-IT"/>
              </w:rPr>
              <w:t xml:space="preserve"> legal ai</w:t>
            </w:r>
            <w:r w:rsidR="00BB0761">
              <w:rPr>
                <w:sz w:val="16"/>
                <w:szCs w:val="16"/>
                <w:lang w:val="it-IT"/>
              </w:rPr>
              <w:t xml:space="preserve"> acestuia</w:t>
            </w:r>
            <w:r w:rsidRPr="00BB0761">
              <w:rPr>
                <w:sz w:val="16"/>
                <w:szCs w:val="16"/>
                <w:lang w:val="it-IT"/>
              </w:rPr>
              <w:t xml:space="preserve"> </w:t>
            </w:r>
            <w:r w:rsidR="00CA324C" w:rsidRPr="00BB0761">
              <w:rPr>
                <w:sz w:val="16"/>
                <w:szCs w:val="16"/>
                <w:lang w:val="it-IT"/>
              </w:rPr>
              <w:t>din Declarația privind nedeductibilitatea TVA coincid cu cele cuprinse în cadrul documentelor privind identificarea reprezentantului legal al solicitantului și, dacă este cazul, al partenerilor, precum și cu cele cuprinse în cadrul documentelor statutare anexate la cererea de finanțare?</w:t>
            </w:r>
          </w:p>
          <w:p w14:paraId="2E9EC52D" w14:textId="34D73700" w:rsidR="00140273" w:rsidRPr="00BB0761" w:rsidRDefault="00140273" w:rsidP="00B8302C">
            <w:pPr>
              <w:pStyle w:val="Header"/>
              <w:numPr>
                <w:ilvl w:val="0"/>
                <w:numId w:val="4"/>
              </w:numPr>
              <w:tabs>
                <w:tab w:val="center" w:pos="639"/>
              </w:tabs>
              <w:jc w:val="both"/>
              <w:rPr>
                <w:sz w:val="16"/>
                <w:szCs w:val="16"/>
                <w:lang w:val="it-IT"/>
              </w:rPr>
            </w:pPr>
            <w:r w:rsidRPr="00BB0761">
              <w:rPr>
                <w:sz w:val="16"/>
                <w:szCs w:val="16"/>
                <w:lang w:val="it-IT"/>
              </w:rPr>
              <w:t>Sunt corelate informațiile din această declarație cu bugetul proiectului?</w:t>
            </w:r>
          </w:p>
        </w:tc>
        <w:tc>
          <w:tcPr>
            <w:tcW w:w="149" w:type="pct"/>
          </w:tcPr>
          <w:p w14:paraId="1BFF1CC0" w14:textId="77777777" w:rsidR="00A71C84" w:rsidRPr="00BB0761" w:rsidRDefault="00A71C84" w:rsidP="00A71C84">
            <w:pPr>
              <w:jc w:val="center"/>
              <w:rPr>
                <w:sz w:val="16"/>
                <w:szCs w:val="16"/>
                <w:lang w:val="it-IT"/>
              </w:rPr>
            </w:pPr>
          </w:p>
        </w:tc>
        <w:tc>
          <w:tcPr>
            <w:tcW w:w="147" w:type="pct"/>
          </w:tcPr>
          <w:p w14:paraId="24FEBD94" w14:textId="77777777" w:rsidR="00A71C84" w:rsidRPr="00BB0761" w:rsidRDefault="00A71C84" w:rsidP="00A71C84">
            <w:pPr>
              <w:rPr>
                <w:sz w:val="16"/>
                <w:szCs w:val="16"/>
                <w:lang w:val="it-IT"/>
              </w:rPr>
            </w:pPr>
          </w:p>
        </w:tc>
        <w:tc>
          <w:tcPr>
            <w:tcW w:w="208" w:type="pct"/>
          </w:tcPr>
          <w:p w14:paraId="5BBBA9B6" w14:textId="77777777" w:rsidR="00A71C84" w:rsidRPr="00BB0761" w:rsidRDefault="00A71C84" w:rsidP="00A71C84">
            <w:pPr>
              <w:rPr>
                <w:sz w:val="16"/>
                <w:szCs w:val="16"/>
                <w:lang w:val="it-IT"/>
              </w:rPr>
            </w:pPr>
          </w:p>
        </w:tc>
        <w:tc>
          <w:tcPr>
            <w:tcW w:w="309" w:type="pct"/>
          </w:tcPr>
          <w:p w14:paraId="496A87E1" w14:textId="77777777" w:rsidR="00A71C84" w:rsidRPr="00BB0761" w:rsidRDefault="00A71C84" w:rsidP="00A71C84">
            <w:pPr>
              <w:rPr>
                <w:sz w:val="16"/>
                <w:szCs w:val="16"/>
                <w:lang w:val="it-IT"/>
              </w:rPr>
            </w:pPr>
          </w:p>
        </w:tc>
        <w:tc>
          <w:tcPr>
            <w:tcW w:w="132" w:type="pct"/>
          </w:tcPr>
          <w:p w14:paraId="16EB97A3" w14:textId="77777777" w:rsidR="00A71C84" w:rsidRPr="00BB0761" w:rsidRDefault="00A71C84" w:rsidP="00A71C84">
            <w:pPr>
              <w:rPr>
                <w:sz w:val="16"/>
                <w:szCs w:val="16"/>
                <w:lang w:val="it-IT"/>
              </w:rPr>
            </w:pPr>
          </w:p>
        </w:tc>
        <w:tc>
          <w:tcPr>
            <w:tcW w:w="147" w:type="pct"/>
          </w:tcPr>
          <w:p w14:paraId="6724F3F9" w14:textId="77777777" w:rsidR="00A71C84" w:rsidRPr="00BB0761" w:rsidRDefault="00A71C84" w:rsidP="00A71C84">
            <w:pPr>
              <w:rPr>
                <w:sz w:val="16"/>
                <w:szCs w:val="16"/>
                <w:lang w:val="it-IT"/>
              </w:rPr>
            </w:pPr>
          </w:p>
        </w:tc>
        <w:tc>
          <w:tcPr>
            <w:tcW w:w="168" w:type="pct"/>
          </w:tcPr>
          <w:p w14:paraId="0FB0744C" w14:textId="77777777" w:rsidR="00A71C84" w:rsidRPr="00BB0761" w:rsidRDefault="00A71C84" w:rsidP="00A71C84">
            <w:pPr>
              <w:rPr>
                <w:sz w:val="16"/>
                <w:szCs w:val="16"/>
                <w:lang w:val="it-IT"/>
              </w:rPr>
            </w:pPr>
          </w:p>
        </w:tc>
        <w:tc>
          <w:tcPr>
            <w:tcW w:w="384" w:type="pct"/>
            <w:gridSpan w:val="2"/>
          </w:tcPr>
          <w:p w14:paraId="7F6A3D1B" w14:textId="77777777" w:rsidR="00A71C84" w:rsidRPr="00BB0761" w:rsidRDefault="00A71C84" w:rsidP="00A71C84">
            <w:pPr>
              <w:rPr>
                <w:sz w:val="16"/>
                <w:szCs w:val="16"/>
                <w:lang w:val="it-IT"/>
              </w:rPr>
            </w:pPr>
          </w:p>
        </w:tc>
      </w:tr>
      <w:tr w:rsidR="00C247D4" w:rsidRPr="00BB0761" w14:paraId="155E4FFA" w14:textId="77777777" w:rsidTr="00C247D4">
        <w:trPr>
          <w:trHeight w:val="4007"/>
          <w:tblHeader/>
        </w:trPr>
        <w:tc>
          <w:tcPr>
            <w:tcW w:w="3356" w:type="pct"/>
          </w:tcPr>
          <w:p w14:paraId="111A5254" w14:textId="0D89B17A" w:rsidR="00C51734" w:rsidRPr="00BB0761" w:rsidRDefault="003E1DE6" w:rsidP="006C3A05">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t>Documente de proprietate</w:t>
            </w:r>
            <w:r w:rsidR="00C51734" w:rsidRPr="00BB0761">
              <w:rPr>
                <w:rFonts w:ascii="Trebuchet MS" w:hAnsi="Trebuchet MS"/>
                <w:b/>
                <w:sz w:val="16"/>
                <w:szCs w:val="16"/>
              </w:rPr>
              <w:t>/administrare</w:t>
            </w:r>
          </w:p>
          <w:p w14:paraId="6B2C7123" w14:textId="77777777" w:rsidR="00C51734" w:rsidRPr="00BB0761" w:rsidRDefault="00C51734" w:rsidP="00C51734">
            <w:pPr>
              <w:pStyle w:val="ListParagraph"/>
              <w:spacing w:after="0"/>
              <w:rPr>
                <w:rFonts w:ascii="Trebuchet MS" w:hAnsi="Trebuchet MS"/>
                <w:b/>
                <w:sz w:val="16"/>
                <w:szCs w:val="16"/>
              </w:rPr>
            </w:pPr>
          </w:p>
          <w:p w14:paraId="1CA3B1F6" w14:textId="0B5D8399" w:rsidR="006037AF" w:rsidRPr="00BB0761" w:rsidRDefault="005E4FE0" w:rsidP="006C3A05">
            <w:pPr>
              <w:pStyle w:val="ListParagraph"/>
              <w:numPr>
                <w:ilvl w:val="0"/>
                <w:numId w:val="4"/>
              </w:numPr>
              <w:spacing w:after="0"/>
              <w:rPr>
                <w:rFonts w:ascii="Trebuchet MS" w:hAnsi="Trebuchet MS"/>
                <w:b/>
                <w:sz w:val="16"/>
                <w:szCs w:val="16"/>
              </w:rPr>
            </w:pPr>
            <w:r w:rsidRPr="00BB0761">
              <w:rPr>
                <w:rFonts w:ascii="Trebuchet MS" w:hAnsi="Trebuchet MS"/>
                <w:sz w:val="16"/>
                <w:szCs w:val="16"/>
              </w:rPr>
              <w:t>Sunt anexate</w:t>
            </w:r>
            <w:r w:rsidR="00906BF1" w:rsidRPr="00BB0761">
              <w:rPr>
                <w:rFonts w:ascii="Trebuchet MS" w:hAnsi="Trebuchet MS"/>
                <w:sz w:val="16"/>
                <w:szCs w:val="16"/>
              </w:rPr>
              <w:t xml:space="preserve"> documentele </w:t>
            </w:r>
            <w:r w:rsidR="00C40D99" w:rsidRPr="00BB0761">
              <w:rPr>
                <w:rFonts w:ascii="Trebuchet MS" w:hAnsi="Trebuchet MS"/>
                <w:sz w:val="16"/>
                <w:szCs w:val="16"/>
              </w:rPr>
              <w:t xml:space="preserve">aplicabile </w:t>
            </w:r>
            <w:r w:rsidR="00906BF1" w:rsidRPr="00BB0761">
              <w:rPr>
                <w:rFonts w:ascii="Trebuchet MS" w:hAnsi="Trebuchet MS"/>
                <w:sz w:val="16"/>
                <w:szCs w:val="16"/>
              </w:rPr>
              <w:t>care dovedesc dreptul de proprietate/administrare</w:t>
            </w:r>
            <w:r w:rsidR="00591F2C" w:rsidRPr="00BB0761">
              <w:rPr>
                <w:rFonts w:ascii="Trebuchet MS" w:hAnsi="Trebuchet MS"/>
                <w:sz w:val="16"/>
                <w:szCs w:val="16"/>
              </w:rPr>
              <w:t>/</w:t>
            </w:r>
            <w:r w:rsidR="00C40D99" w:rsidRPr="00BB0761">
              <w:rPr>
                <w:rFonts w:ascii="Trebuchet MS" w:hAnsi="Trebuchet MS"/>
                <w:sz w:val="16"/>
                <w:szCs w:val="16"/>
              </w:rPr>
              <w:t xml:space="preserve">, </w:t>
            </w:r>
            <w:r w:rsidR="001355A6" w:rsidRPr="00BB0761">
              <w:rPr>
                <w:rFonts w:ascii="Trebuchet MS" w:hAnsi="Trebuchet MS"/>
                <w:sz w:val="16"/>
                <w:szCs w:val="16"/>
              </w:rPr>
              <w:t>pentru imobile</w:t>
            </w:r>
            <w:r w:rsidR="00601A9D" w:rsidRPr="00BB0761">
              <w:rPr>
                <w:rFonts w:ascii="Trebuchet MS" w:hAnsi="Trebuchet MS"/>
                <w:sz w:val="16"/>
                <w:szCs w:val="16"/>
              </w:rPr>
              <w:t>le</w:t>
            </w:r>
            <w:r w:rsidR="001355A6" w:rsidRPr="00BB0761">
              <w:rPr>
                <w:rFonts w:ascii="Trebuchet MS" w:hAnsi="Trebuchet MS"/>
                <w:sz w:val="16"/>
                <w:szCs w:val="16"/>
              </w:rPr>
              <w:t xml:space="preserve"> obiect al proiectului, drepturi </w:t>
            </w:r>
            <w:r w:rsidR="00C40D99" w:rsidRPr="00BB0761">
              <w:rPr>
                <w:rFonts w:ascii="Trebuchet MS" w:hAnsi="Trebuchet MS"/>
                <w:sz w:val="16"/>
                <w:szCs w:val="16"/>
              </w:rPr>
              <w:t xml:space="preserve">menționate </w:t>
            </w:r>
            <w:r w:rsidR="00CA7937" w:rsidRPr="00BB0761">
              <w:rPr>
                <w:rFonts w:ascii="Trebuchet MS" w:hAnsi="Trebuchet MS"/>
                <w:sz w:val="16"/>
                <w:szCs w:val="16"/>
              </w:rPr>
              <w:t>în</w:t>
            </w:r>
            <w:r w:rsidR="00C40D99" w:rsidRPr="00BB0761">
              <w:rPr>
                <w:rFonts w:ascii="Trebuchet MS" w:hAnsi="Trebuchet MS"/>
                <w:sz w:val="16"/>
                <w:szCs w:val="16"/>
              </w:rPr>
              <w:t xml:space="preserve"> Ghidul</w:t>
            </w:r>
            <w:r w:rsidR="00906BF1" w:rsidRPr="00BB0761">
              <w:rPr>
                <w:rFonts w:ascii="Trebuchet MS" w:hAnsi="Trebuchet MS"/>
                <w:sz w:val="16"/>
                <w:szCs w:val="16"/>
              </w:rPr>
              <w:t>?</w:t>
            </w:r>
          </w:p>
          <w:p w14:paraId="598F69CB" w14:textId="36C0ABEC" w:rsidR="001D3B6C" w:rsidRPr="00BB0761" w:rsidRDefault="002C6E6E" w:rsidP="006C3A05">
            <w:pPr>
              <w:pStyle w:val="Header"/>
              <w:numPr>
                <w:ilvl w:val="0"/>
                <w:numId w:val="4"/>
              </w:numPr>
              <w:tabs>
                <w:tab w:val="clear" w:pos="4320"/>
                <w:tab w:val="center" w:pos="639"/>
              </w:tabs>
              <w:jc w:val="both"/>
              <w:rPr>
                <w:sz w:val="16"/>
                <w:szCs w:val="16"/>
              </w:rPr>
            </w:pPr>
            <w:r w:rsidRPr="00BB0761">
              <w:rPr>
                <w:sz w:val="16"/>
                <w:szCs w:val="16"/>
                <w:lang w:val="en-US" w:eastAsia="ro-RO"/>
              </w:rPr>
              <w:t xml:space="preserve"> </w:t>
            </w:r>
            <w:proofErr w:type="spellStart"/>
            <w:r w:rsidR="005964DA" w:rsidRPr="00BB0761">
              <w:rPr>
                <w:sz w:val="16"/>
                <w:szCs w:val="16"/>
                <w:lang w:val="en-US" w:eastAsia="ro-RO"/>
              </w:rPr>
              <w:t>Sunt</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anexate</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extrase</w:t>
            </w:r>
            <w:proofErr w:type="spellEnd"/>
            <w:r w:rsidR="005964DA" w:rsidRPr="00BB0761">
              <w:rPr>
                <w:sz w:val="16"/>
                <w:szCs w:val="16"/>
                <w:lang w:val="en-US" w:eastAsia="ro-RO"/>
              </w:rPr>
              <w:t xml:space="preserve"> de carte </w:t>
            </w:r>
            <w:proofErr w:type="spellStart"/>
            <w:r w:rsidR="005964DA" w:rsidRPr="00BB0761">
              <w:rPr>
                <w:sz w:val="16"/>
                <w:szCs w:val="16"/>
                <w:lang w:val="en-US" w:eastAsia="ro-RO"/>
              </w:rPr>
              <w:t>funciară</w:t>
            </w:r>
            <w:proofErr w:type="spellEnd"/>
            <w:r w:rsidR="005964DA" w:rsidRPr="00BB0761">
              <w:rPr>
                <w:sz w:val="16"/>
                <w:szCs w:val="16"/>
                <w:lang w:val="en-US" w:eastAsia="ro-RO"/>
              </w:rPr>
              <w:t xml:space="preserve"> din care </w:t>
            </w:r>
            <w:proofErr w:type="spellStart"/>
            <w:proofErr w:type="gramStart"/>
            <w:r w:rsidR="005964DA" w:rsidRPr="00BB0761">
              <w:rPr>
                <w:sz w:val="16"/>
                <w:szCs w:val="16"/>
                <w:lang w:val="en-US" w:eastAsia="ro-RO"/>
              </w:rPr>
              <w:t>să</w:t>
            </w:r>
            <w:proofErr w:type="spellEnd"/>
            <w:proofErr w:type="gramEnd"/>
            <w:r w:rsidR="005964DA" w:rsidRPr="00BB0761">
              <w:rPr>
                <w:sz w:val="16"/>
                <w:szCs w:val="16"/>
                <w:lang w:val="en-US" w:eastAsia="ro-RO"/>
              </w:rPr>
              <w:t xml:space="preserve"> </w:t>
            </w:r>
            <w:proofErr w:type="spellStart"/>
            <w:r w:rsidR="005964DA" w:rsidRPr="00BB0761">
              <w:rPr>
                <w:sz w:val="16"/>
                <w:szCs w:val="16"/>
                <w:lang w:val="en-US" w:eastAsia="ro-RO"/>
              </w:rPr>
              <w:t>rezulte</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intabularea</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precum</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și</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încheierea</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emise</w:t>
            </w:r>
            <w:proofErr w:type="spellEnd"/>
            <w:r w:rsidR="005964DA" w:rsidRPr="00BB0761">
              <w:rPr>
                <w:sz w:val="16"/>
                <w:szCs w:val="16"/>
                <w:lang w:val="en-US" w:eastAsia="ro-RO"/>
              </w:rPr>
              <w:t xml:space="preserve"> cu maxim</w:t>
            </w:r>
            <w:r w:rsidR="00A217E7" w:rsidRPr="00BB0761">
              <w:rPr>
                <w:sz w:val="16"/>
                <w:szCs w:val="16"/>
                <w:lang w:val="en-US" w:eastAsia="ro-RO"/>
              </w:rPr>
              <w:t>um</w:t>
            </w:r>
            <w:r w:rsidR="005964DA" w:rsidRPr="00BB0761">
              <w:rPr>
                <w:sz w:val="16"/>
                <w:szCs w:val="16"/>
                <w:lang w:val="en-US" w:eastAsia="ro-RO"/>
              </w:rPr>
              <w:t xml:space="preserve"> 30 de </w:t>
            </w:r>
            <w:proofErr w:type="spellStart"/>
            <w:r w:rsidR="005964DA" w:rsidRPr="00BB0761">
              <w:rPr>
                <w:sz w:val="16"/>
                <w:szCs w:val="16"/>
                <w:lang w:val="en-US" w:eastAsia="ro-RO"/>
              </w:rPr>
              <w:t>zile</w:t>
            </w:r>
            <w:proofErr w:type="spellEnd"/>
            <w:r w:rsidR="00A217E7" w:rsidRPr="00BB0761">
              <w:rPr>
                <w:sz w:val="16"/>
                <w:szCs w:val="16"/>
                <w:lang w:val="en-US" w:eastAsia="ro-RO"/>
              </w:rPr>
              <w:t xml:space="preserve"> </w:t>
            </w:r>
            <w:proofErr w:type="spellStart"/>
            <w:r w:rsidR="00A217E7" w:rsidRPr="00BB0761">
              <w:rPr>
                <w:sz w:val="16"/>
                <w:szCs w:val="16"/>
                <w:lang w:val="en-US" w:eastAsia="ro-RO"/>
              </w:rPr>
              <w:t>înaintea</w:t>
            </w:r>
            <w:proofErr w:type="spellEnd"/>
            <w:r w:rsidR="00A217E7" w:rsidRPr="00BB0761">
              <w:rPr>
                <w:sz w:val="16"/>
                <w:szCs w:val="16"/>
                <w:lang w:val="en-US" w:eastAsia="ro-RO"/>
              </w:rPr>
              <w:t xml:space="preserve"> </w:t>
            </w:r>
            <w:proofErr w:type="spellStart"/>
            <w:r w:rsidR="00A217E7" w:rsidRPr="00BB0761">
              <w:rPr>
                <w:sz w:val="16"/>
                <w:szCs w:val="16"/>
                <w:lang w:val="en-US" w:eastAsia="ro-RO"/>
              </w:rPr>
              <w:t>depunerii</w:t>
            </w:r>
            <w:proofErr w:type="spellEnd"/>
            <w:r w:rsidR="00CF38D8" w:rsidRPr="00BB0761">
              <w:rPr>
                <w:sz w:val="16"/>
                <w:szCs w:val="16"/>
                <w:lang w:val="en-US" w:eastAsia="ro-RO"/>
              </w:rPr>
              <w:t xml:space="preserve"> </w:t>
            </w:r>
            <w:proofErr w:type="spellStart"/>
            <w:r w:rsidR="00CF38D8" w:rsidRPr="00BB0761">
              <w:rPr>
                <w:sz w:val="16"/>
                <w:szCs w:val="16"/>
                <w:lang w:val="en-US" w:eastAsia="ro-RO"/>
              </w:rPr>
              <w:t>Cererii</w:t>
            </w:r>
            <w:proofErr w:type="spellEnd"/>
            <w:r w:rsidR="00CF38D8" w:rsidRPr="00BB0761">
              <w:rPr>
                <w:sz w:val="16"/>
                <w:szCs w:val="16"/>
                <w:lang w:val="en-US" w:eastAsia="ro-RO"/>
              </w:rPr>
              <w:t xml:space="preserve"> de </w:t>
            </w:r>
            <w:proofErr w:type="spellStart"/>
            <w:r w:rsidR="00CF38D8" w:rsidRPr="00BB0761">
              <w:rPr>
                <w:sz w:val="16"/>
                <w:szCs w:val="16"/>
                <w:lang w:val="en-US" w:eastAsia="ro-RO"/>
              </w:rPr>
              <w:t>Finanţare</w:t>
            </w:r>
            <w:proofErr w:type="spellEnd"/>
            <w:r w:rsidR="001E0ED4" w:rsidRPr="00BB0761">
              <w:rPr>
                <w:sz w:val="16"/>
                <w:szCs w:val="16"/>
                <w:lang w:val="en-US" w:eastAsia="ro-RO"/>
              </w:rPr>
              <w:t>?</w:t>
            </w:r>
          </w:p>
          <w:p w14:paraId="7A801A6B" w14:textId="06DA58CF" w:rsidR="000A4CB3" w:rsidRPr="00BB0761" w:rsidRDefault="00591F2C" w:rsidP="006C3A05">
            <w:pPr>
              <w:pStyle w:val="Header"/>
              <w:numPr>
                <w:ilvl w:val="0"/>
                <w:numId w:val="4"/>
              </w:numPr>
              <w:tabs>
                <w:tab w:val="clear" w:pos="4320"/>
                <w:tab w:val="center" w:pos="460"/>
              </w:tabs>
              <w:spacing w:before="0" w:after="0" w:line="276" w:lineRule="auto"/>
              <w:contextualSpacing/>
              <w:jc w:val="both"/>
              <w:rPr>
                <w:sz w:val="16"/>
                <w:szCs w:val="16"/>
                <w:lang w:val="en-US" w:eastAsia="ro-RO"/>
              </w:rPr>
            </w:pPr>
            <w:r w:rsidRPr="00BB0761">
              <w:rPr>
                <w:i/>
                <w:sz w:val="16"/>
                <w:szCs w:val="16"/>
                <w:lang w:val="en-US" w:eastAsia="ro-RO"/>
              </w:rPr>
              <w:t xml:space="preserve"> </w:t>
            </w:r>
            <w:r w:rsidR="005964DA" w:rsidRPr="00BB0761">
              <w:rPr>
                <w:sz w:val="16"/>
                <w:szCs w:val="16"/>
                <w:lang w:val="en-US" w:eastAsia="ro-RO"/>
              </w:rPr>
              <w:t xml:space="preserve">Este </w:t>
            </w:r>
            <w:proofErr w:type="spellStart"/>
            <w:r w:rsidR="005964DA" w:rsidRPr="00BB0761">
              <w:rPr>
                <w:sz w:val="16"/>
                <w:szCs w:val="16"/>
                <w:lang w:val="en-US" w:eastAsia="ro-RO"/>
              </w:rPr>
              <w:t>anexat</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Plan</w:t>
            </w:r>
            <w:r w:rsidR="00BD651A" w:rsidRPr="00BB0761">
              <w:rPr>
                <w:sz w:val="16"/>
                <w:szCs w:val="16"/>
                <w:lang w:val="en-US" w:eastAsia="ro-RO"/>
              </w:rPr>
              <w:t>ul</w:t>
            </w:r>
            <w:proofErr w:type="spellEnd"/>
            <w:r w:rsidR="005964DA" w:rsidRPr="00BB0761">
              <w:rPr>
                <w:sz w:val="16"/>
                <w:szCs w:val="16"/>
                <w:lang w:val="en-US" w:eastAsia="ro-RO"/>
              </w:rPr>
              <w:t xml:space="preserve"> de </w:t>
            </w:r>
            <w:proofErr w:type="spellStart"/>
            <w:r w:rsidR="005964DA" w:rsidRPr="00BB0761">
              <w:rPr>
                <w:sz w:val="16"/>
                <w:szCs w:val="16"/>
                <w:lang w:val="en-US" w:eastAsia="ro-RO"/>
              </w:rPr>
              <w:t>amplasament</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vizat</w:t>
            </w:r>
            <w:proofErr w:type="spellEnd"/>
            <w:r w:rsidR="005964DA" w:rsidRPr="00BB0761">
              <w:rPr>
                <w:sz w:val="16"/>
                <w:szCs w:val="16"/>
                <w:lang w:val="en-US" w:eastAsia="ro-RO"/>
              </w:rPr>
              <w:t xml:space="preserve"> de OCPI </w:t>
            </w:r>
            <w:proofErr w:type="spellStart"/>
            <w:r w:rsidR="005964DA" w:rsidRPr="00BB0761">
              <w:rPr>
                <w:sz w:val="16"/>
                <w:szCs w:val="16"/>
                <w:lang w:val="en-US" w:eastAsia="ro-RO"/>
              </w:rPr>
              <w:t>pentru</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imobilele</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pe</w:t>
            </w:r>
            <w:proofErr w:type="spellEnd"/>
            <w:r w:rsidR="005964DA" w:rsidRPr="00BB0761">
              <w:rPr>
                <w:sz w:val="16"/>
                <w:szCs w:val="16"/>
                <w:lang w:val="en-US" w:eastAsia="ro-RO"/>
              </w:rPr>
              <w:t xml:space="preserve"> care se </w:t>
            </w:r>
            <w:proofErr w:type="spellStart"/>
            <w:r w:rsidR="005964DA" w:rsidRPr="00BB0761">
              <w:rPr>
                <w:sz w:val="16"/>
                <w:szCs w:val="16"/>
                <w:lang w:val="en-US" w:eastAsia="ro-RO"/>
              </w:rPr>
              <w:t>propune</w:t>
            </w:r>
            <w:proofErr w:type="spellEnd"/>
            <w:r w:rsidR="005964DA" w:rsidRPr="00BB0761">
              <w:rPr>
                <w:sz w:val="16"/>
                <w:szCs w:val="16"/>
                <w:lang w:val="en-US" w:eastAsia="ro-RO"/>
              </w:rPr>
              <w:t xml:space="preserve"> a se </w:t>
            </w:r>
            <w:proofErr w:type="spellStart"/>
            <w:r w:rsidR="005964DA" w:rsidRPr="00BB0761">
              <w:rPr>
                <w:sz w:val="16"/>
                <w:szCs w:val="16"/>
                <w:lang w:val="en-US" w:eastAsia="ro-RO"/>
              </w:rPr>
              <w:t>realiza</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investiţia</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în</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cadrul</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proiectului</w:t>
            </w:r>
            <w:proofErr w:type="spellEnd"/>
            <w:r w:rsidR="005964DA" w:rsidRPr="00BB0761">
              <w:rPr>
                <w:sz w:val="16"/>
                <w:szCs w:val="16"/>
                <w:lang w:val="en-US" w:eastAsia="ro-RO"/>
              </w:rPr>
              <w:t xml:space="preserve">, plan </w:t>
            </w:r>
            <w:proofErr w:type="spellStart"/>
            <w:r w:rsidR="005964DA" w:rsidRPr="00BB0761">
              <w:rPr>
                <w:sz w:val="16"/>
                <w:szCs w:val="16"/>
                <w:lang w:val="en-US" w:eastAsia="ro-RO"/>
              </w:rPr>
              <w:t>în</w:t>
            </w:r>
            <w:proofErr w:type="spellEnd"/>
            <w:r w:rsidR="005964DA" w:rsidRPr="00BB0761">
              <w:rPr>
                <w:sz w:val="16"/>
                <w:szCs w:val="16"/>
                <w:lang w:val="en-US" w:eastAsia="ro-RO"/>
              </w:rPr>
              <w:t xml:space="preserve"> care </w:t>
            </w:r>
            <w:proofErr w:type="spellStart"/>
            <w:r w:rsidR="005964DA" w:rsidRPr="00BB0761">
              <w:rPr>
                <w:sz w:val="16"/>
                <w:szCs w:val="16"/>
                <w:lang w:val="en-US" w:eastAsia="ro-RO"/>
              </w:rPr>
              <w:t>să</w:t>
            </w:r>
            <w:proofErr w:type="spellEnd"/>
            <w:r w:rsidR="005964DA" w:rsidRPr="00BB0761">
              <w:rPr>
                <w:sz w:val="16"/>
                <w:szCs w:val="16"/>
                <w:lang w:val="en-US" w:eastAsia="ro-RO"/>
              </w:rPr>
              <w:t xml:space="preserve"> fie </w:t>
            </w:r>
            <w:proofErr w:type="spellStart"/>
            <w:r w:rsidR="005964DA" w:rsidRPr="00BB0761">
              <w:rPr>
                <w:sz w:val="16"/>
                <w:szCs w:val="16"/>
                <w:lang w:val="en-US" w:eastAsia="ro-RO"/>
              </w:rPr>
              <w:t>evidențiate</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inclusiv</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numerele</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cadastrale</w:t>
            </w:r>
            <w:proofErr w:type="spellEnd"/>
            <w:r w:rsidR="005964DA" w:rsidRPr="00BB0761">
              <w:rPr>
                <w:sz w:val="16"/>
                <w:szCs w:val="16"/>
                <w:lang w:val="en-US" w:eastAsia="ro-RO"/>
              </w:rPr>
              <w:t>?</w:t>
            </w:r>
          </w:p>
          <w:p w14:paraId="73F3347E" w14:textId="76A72AFC" w:rsidR="0024750E" w:rsidRPr="00BB0761" w:rsidRDefault="0024750E" w:rsidP="006C3A05">
            <w:pPr>
              <w:pStyle w:val="Header"/>
              <w:numPr>
                <w:ilvl w:val="0"/>
                <w:numId w:val="4"/>
              </w:numPr>
              <w:tabs>
                <w:tab w:val="clear" w:pos="4320"/>
                <w:tab w:val="center" w:pos="639"/>
              </w:tabs>
              <w:jc w:val="both"/>
              <w:rPr>
                <w:sz w:val="16"/>
                <w:szCs w:val="16"/>
              </w:rPr>
            </w:pPr>
            <w:r w:rsidRPr="00BB0761">
              <w:rPr>
                <w:sz w:val="16"/>
                <w:szCs w:val="16"/>
              </w:rPr>
              <w:t>Clădirile, terenul care fac obiectul proiectului îndeplinesc cumulativ următoarele condiții</w:t>
            </w:r>
            <w:r w:rsidR="00130698" w:rsidRPr="00BB0761">
              <w:rPr>
                <w:sz w:val="16"/>
                <w:szCs w:val="16"/>
              </w:rPr>
              <w:t>, conform prevederilor din ghidul specific</w:t>
            </w:r>
            <w:r w:rsidRPr="00BB0761">
              <w:rPr>
                <w:sz w:val="16"/>
                <w:szCs w:val="16"/>
              </w:rPr>
              <w:t>:</w:t>
            </w:r>
          </w:p>
          <w:p w14:paraId="5431C11B" w14:textId="77777777" w:rsidR="0024750E" w:rsidRPr="00BB0761" w:rsidRDefault="0024750E" w:rsidP="0024750E">
            <w:pPr>
              <w:pStyle w:val="ListParagraph"/>
              <w:numPr>
                <w:ilvl w:val="0"/>
                <w:numId w:val="9"/>
              </w:numPr>
              <w:spacing w:before="40" w:after="0"/>
              <w:rPr>
                <w:rFonts w:ascii="Trebuchet MS" w:hAnsi="Trebuchet MS"/>
                <w:sz w:val="16"/>
                <w:szCs w:val="16"/>
                <w:lang w:val="it-IT"/>
              </w:rPr>
            </w:pPr>
            <w:r w:rsidRPr="00BB0761">
              <w:rPr>
                <w:rFonts w:ascii="Trebuchet MS" w:hAnsi="Trebuchet MS"/>
                <w:sz w:val="16"/>
                <w:szCs w:val="16"/>
                <w:lang w:val="it-IT"/>
              </w:rPr>
              <w:t>să fie libere de orice sarcini sau interdicţii ce afectează implementarea operaţiunii,</w:t>
            </w:r>
          </w:p>
          <w:p w14:paraId="13CA01E7" w14:textId="77777777" w:rsidR="0024750E" w:rsidRPr="00BB0761" w:rsidRDefault="0024750E" w:rsidP="0024750E">
            <w:pPr>
              <w:pStyle w:val="ListParagraph"/>
              <w:numPr>
                <w:ilvl w:val="0"/>
                <w:numId w:val="9"/>
              </w:numPr>
              <w:spacing w:before="40" w:after="0"/>
              <w:rPr>
                <w:rFonts w:ascii="Trebuchet MS" w:hAnsi="Trebuchet MS"/>
                <w:sz w:val="16"/>
                <w:szCs w:val="16"/>
                <w:lang w:val="it-IT"/>
              </w:rPr>
            </w:pPr>
            <w:r w:rsidRPr="00BB0761">
              <w:rPr>
                <w:rFonts w:ascii="Trebuchet MS" w:hAnsi="Trebuchet MS"/>
                <w:sz w:val="16"/>
                <w:szCs w:val="16"/>
                <w:lang w:val="it-IT"/>
              </w:rPr>
              <w:t>să nu facă obiectul unor litigii având ca obiect dreptul invocat de că</w:t>
            </w:r>
            <w:bookmarkStart w:id="0" w:name="_GoBack"/>
            <w:bookmarkEnd w:id="0"/>
            <w:r w:rsidRPr="00BB0761">
              <w:rPr>
                <w:rFonts w:ascii="Trebuchet MS" w:hAnsi="Trebuchet MS"/>
                <w:sz w:val="16"/>
                <w:szCs w:val="16"/>
                <w:lang w:val="it-IT"/>
              </w:rPr>
              <w:t>tre solicitant pentru realizarea proiectului, aflate în curs de soluţionare la instanţele judecătoreşti,</w:t>
            </w:r>
          </w:p>
          <w:p w14:paraId="47B7AD45" w14:textId="77777777" w:rsidR="0024750E" w:rsidRPr="00BB0761" w:rsidRDefault="0024750E" w:rsidP="0024750E">
            <w:pPr>
              <w:pStyle w:val="ListParagraph"/>
              <w:numPr>
                <w:ilvl w:val="0"/>
                <w:numId w:val="9"/>
              </w:numPr>
              <w:spacing w:before="40" w:after="0"/>
              <w:rPr>
                <w:rFonts w:ascii="Trebuchet MS" w:hAnsi="Trebuchet MS"/>
                <w:sz w:val="16"/>
                <w:szCs w:val="16"/>
                <w:lang w:val="it-IT"/>
              </w:rPr>
            </w:pPr>
            <w:r w:rsidRPr="00BB0761">
              <w:rPr>
                <w:rFonts w:ascii="Trebuchet MS" w:hAnsi="Trebuchet MS"/>
                <w:sz w:val="16"/>
                <w:szCs w:val="16"/>
                <w:lang w:val="it-IT"/>
              </w:rPr>
              <w:t xml:space="preserve">să nu facă obiectul revendicărilor potrivit unor legi speciale în materie sau dreptului comun. </w:t>
            </w:r>
          </w:p>
          <w:p w14:paraId="531CD6C9" w14:textId="77777777" w:rsidR="00AD2546" w:rsidRPr="00BB0761" w:rsidRDefault="00AD2546" w:rsidP="0024750E">
            <w:pPr>
              <w:spacing w:before="40" w:after="40"/>
              <w:jc w:val="both"/>
              <w:rPr>
                <w:i/>
                <w:sz w:val="16"/>
                <w:szCs w:val="16"/>
                <w:lang w:val="it-IT"/>
              </w:rPr>
            </w:pPr>
          </w:p>
          <w:p w14:paraId="6C7F0C4D" w14:textId="3DE864AF" w:rsidR="0024750E" w:rsidRPr="00BB0761" w:rsidRDefault="0024750E" w:rsidP="0024750E">
            <w:pPr>
              <w:spacing w:before="40" w:after="40"/>
              <w:jc w:val="both"/>
              <w:rPr>
                <w:i/>
                <w:sz w:val="16"/>
                <w:szCs w:val="16"/>
                <w:lang w:val="it-IT"/>
              </w:rPr>
            </w:pPr>
            <w:r w:rsidRPr="00BB0761">
              <w:rPr>
                <w:i/>
                <w:sz w:val="16"/>
                <w:szCs w:val="16"/>
                <w:lang w:val="it-IT"/>
              </w:rPr>
              <w:t>(Se vor verifica informaţiile declaraţiei de eligibilitate, docu</w:t>
            </w:r>
            <w:r w:rsidR="00130698" w:rsidRPr="00BB0761">
              <w:rPr>
                <w:i/>
                <w:sz w:val="16"/>
                <w:szCs w:val="16"/>
                <w:lang w:val="it-IT"/>
              </w:rPr>
              <w:t>mentelor de proprietate anexate</w:t>
            </w:r>
            <w:r w:rsidRPr="00BB0761">
              <w:rPr>
                <w:i/>
                <w:sz w:val="16"/>
                <w:szCs w:val="16"/>
                <w:lang w:val="it-IT"/>
              </w:rPr>
              <w:t xml:space="preserve"> etc.)</w:t>
            </w:r>
          </w:p>
          <w:p w14:paraId="5D5F8F83" w14:textId="05608C0F" w:rsidR="0024750E" w:rsidRPr="00BB0761" w:rsidRDefault="0024750E" w:rsidP="0024750E">
            <w:pPr>
              <w:pStyle w:val="Header"/>
              <w:tabs>
                <w:tab w:val="clear" w:pos="4320"/>
                <w:tab w:val="center" w:pos="460"/>
              </w:tabs>
              <w:spacing w:before="0" w:after="0" w:line="276" w:lineRule="auto"/>
              <w:ind w:left="502"/>
              <w:contextualSpacing/>
              <w:jc w:val="both"/>
              <w:rPr>
                <w:sz w:val="16"/>
                <w:szCs w:val="16"/>
                <w:lang w:val="en-US" w:eastAsia="ro-RO"/>
              </w:rPr>
            </w:pPr>
          </w:p>
        </w:tc>
        <w:tc>
          <w:tcPr>
            <w:tcW w:w="149" w:type="pct"/>
          </w:tcPr>
          <w:p w14:paraId="36117B2B" w14:textId="77777777" w:rsidR="00AB4146" w:rsidRPr="00BB0761" w:rsidRDefault="00AB4146" w:rsidP="00A71C84">
            <w:pPr>
              <w:jc w:val="center"/>
              <w:rPr>
                <w:sz w:val="16"/>
                <w:szCs w:val="16"/>
                <w:lang w:val="it-IT"/>
              </w:rPr>
            </w:pPr>
          </w:p>
        </w:tc>
        <w:tc>
          <w:tcPr>
            <w:tcW w:w="147" w:type="pct"/>
          </w:tcPr>
          <w:p w14:paraId="57AEEDA5" w14:textId="77777777" w:rsidR="00AB4146" w:rsidRPr="00BB0761" w:rsidRDefault="00AB4146" w:rsidP="00A71C84">
            <w:pPr>
              <w:rPr>
                <w:sz w:val="16"/>
                <w:szCs w:val="16"/>
                <w:lang w:val="it-IT"/>
              </w:rPr>
            </w:pPr>
          </w:p>
        </w:tc>
        <w:tc>
          <w:tcPr>
            <w:tcW w:w="208" w:type="pct"/>
          </w:tcPr>
          <w:p w14:paraId="6CDFC8A7" w14:textId="77777777" w:rsidR="00AB4146" w:rsidRPr="00BB0761" w:rsidRDefault="00AB4146" w:rsidP="00A71C84">
            <w:pPr>
              <w:rPr>
                <w:sz w:val="16"/>
                <w:szCs w:val="16"/>
                <w:lang w:val="it-IT"/>
              </w:rPr>
            </w:pPr>
          </w:p>
        </w:tc>
        <w:tc>
          <w:tcPr>
            <w:tcW w:w="309" w:type="pct"/>
          </w:tcPr>
          <w:p w14:paraId="60219638" w14:textId="77777777" w:rsidR="00AB4146" w:rsidRPr="00BB0761" w:rsidRDefault="00AB4146" w:rsidP="00A71C84">
            <w:pPr>
              <w:rPr>
                <w:sz w:val="16"/>
                <w:szCs w:val="16"/>
                <w:lang w:val="it-IT"/>
              </w:rPr>
            </w:pPr>
          </w:p>
        </w:tc>
        <w:tc>
          <w:tcPr>
            <w:tcW w:w="132" w:type="pct"/>
          </w:tcPr>
          <w:p w14:paraId="038CBD63" w14:textId="77777777" w:rsidR="00AB4146" w:rsidRPr="00BB0761" w:rsidRDefault="00AB4146" w:rsidP="00A71C84">
            <w:pPr>
              <w:rPr>
                <w:sz w:val="16"/>
                <w:szCs w:val="16"/>
                <w:lang w:val="it-IT"/>
              </w:rPr>
            </w:pPr>
          </w:p>
        </w:tc>
        <w:tc>
          <w:tcPr>
            <w:tcW w:w="147" w:type="pct"/>
          </w:tcPr>
          <w:p w14:paraId="494A26AD" w14:textId="77777777" w:rsidR="00AB4146" w:rsidRPr="00BB0761" w:rsidRDefault="00AB4146" w:rsidP="00A71C84">
            <w:pPr>
              <w:rPr>
                <w:sz w:val="16"/>
                <w:szCs w:val="16"/>
                <w:lang w:val="it-IT"/>
              </w:rPr>
            </w:pPr>
          </w:p>
        </w:tc>
        <w:tc>
          <w:tcPr>
            <w:tcW w:w="168" w:type="pct"/>
          </w:tcPr>
          <w:p w14:paraId="3CBA9F07" w14:textId="77777777" w:rsidR="00AB4146" w:rsidRPr="00BB0761" w:rsidRDefault="00AB4146" w:rsidP="00A71C84">
            <w:pPr>
              <w:rPr>
                <w:sz w:val="16"/>
                <w:szCs w:val="16"/>
                <w:lang w:val="it-IT"/>
              </w:rPr>
            </w:pPr>
          </w:p>
        </w:tc>
        <w:tc>
          <w:tcPr>
            <w:tcW w:w="384" w:type="pct"/>
            <w:gridSpan w:val="2"/>
          </w:tcPr>
          <w:p w14:paraId="5E73A3C3" w14:textId="77777777" w:rsidR="00AB4146" w:rsidRPr="00BB0761" w:rsidRDefault="00AB4146" w:rsidP="00A71C84">
            <w:pPr>
              <w:rPr>
                <w:sz w:val="16"/>
                <w:szCs w:val="16"/>
                <w:lang w:val="it-IT"/>
              </w:rPr>
            </w:pPr>
          </w:p>
        </w:tc>
      </w:tr>
      <w:tr w:rsidR="00C247D4" w:rsidRPr="00BB0761" w14:paraId="5EBC6C34" w14:textId="77777777" w:rsidTr="00C247D4">
        <w:trPr>
          <w:trHeight w:val="2614"/>
          <w:tblHeader/>
        </w:trPr>
        <w:tc>
          <w:tcPr>
            <w:tcW w:w="3356" w:type="pct"/>
          </w:tcPr>
          <w:p w14:paraId="0933F6AD" w14:textId="77777777" w:rsidR="002C6E6E" w:rsidRPr="00BB0761" w:rsidRDefault="002C6E6E" w:rsidP="002C6E6E">
            <w:pPr>
              <w:spacing w:before="0" w:after="0"/>
              <w:ind w:left="426"/>
              <w:jc w:val="both"/>
              <w:rPr>
                <w:sz w:val="16"/>
                <w:szCs w:val="16"/>
                <w:lang w:val="en-US"/>
              </w:rPr>
            </w:pPr>
          </w:p>
          <w:p w14:paraId="1D05A2E3" w14:textId="342FC97A" w:rsidR="00674CD1" w:rsidRPr="00BB0761" w:rsidRDefault="00674CD1" w:rsidP="00AD2546">
            <w:pPr>
              <w:pStyle w:val="ListParagraph"/>
              <w:numPr>
                <w:ilvl w:val="0"/>
                <w:numId w:val="3"/>
              </w:numPr>
              <w:spacing w:after="0"/>
              <w:rPr>
                <w:rFonts w:ascii="Trebuchet MS" w:hAnsi="Trebuchet MS"/>
                <w:b/>
                <w:sz w:val="16"/>
                <w:szCs w:val="16"/>
                <w:lang w:val="en-US"/>
              </w:rPr>
            </w:pPr>
            <w:proofErr w:type="spellStart"/>
            <w:r w:rsidRPr="00BB0761">
              <w:rPr>
                <w:rFonts w:ascii="Trebuchet MS" w:hAnsi="Trebuchet MS"/>
                <w:b/>
                <w:sz w:val="16"/>
                <w:szCs w:val="16"/>
                <w:lang w:val="en-US"/>
              </w:rPr>
              <w:t>Corelarea</w:t>
            </w:r>
            <w:proofErr w:type="spellEnd"/>
            <w:r w:rsidRPr="00BB0761">
              <w:rPr>
                <w:rFonts w:ascii="Trebuchet MS" w:hAnsi="Trebuchet MS"/>
                <w:b/>
                <w:sz w:val="16"/>
                <w:szCs w:val="16"/>
                <w:lang w:val="en-US"/>
              </w:rPr>
              <w:t xml:space="preserve"> </w:t>
            </w:r>
            <w:proofErr w:type="spellStart"/>
            <w:r w:rsidRPr="00BB0761">
              <w:rPr>
                <w:rFonts w:ascii="Trebuchet MS" w:hAnsi="Trebuchet MS"/>
                <w:b/>
                <w:sz w:val="16"/>
                <w:szCs w:val="16"/>
                <w:lang w:val="en-US"/>
              </w:rPr>
              <w:t>documentelor</w:t>
            </w:r>
            <w:proofErr w:type="spellEnd"/>
            <w:r w:rsidRPr="00BB0761">
              <w:rPr>
                <w:rFonts w:ascii="Trebuchet MS" w:hAnsi="Trebuchet MS"/>
                <w:b/>
                <w:sz w:val="16"/>
                <w:szCs w:val="16"/>
                <w:lang w:val="en-US"/>
              </w:rPr>
              <w:t xml:space="preserve"> de </w:t>
            </w:r>
            <w:proofErr w:type="spellStart"/>
            <w:r w:rsidRPr="00BB0761">
              <w:rPr>
                <w:rFonts w:ascii="Trebuchet MS" w:hAnsi="Trebuchet MS"/>
                <w:b/>
                <w:sz w:val="16"/>
                <w:szCs w:val="16"/>
                <w:lang w:val="en-US"/>
              </w:rPr>
              <w:t>proprietate</w:t>
            </w:r>
            <w:proofErr w:type="spellEnd"/>
            <w:r w:rsidR="006A3F00" w:rsidRPr="00BB0761">
              <w:rPr>
                <w:rFonts w:ascii="Trebuchet MS" w:hAnsi="Trebuchet MS"/>
                <w:b/>
                <w:sz w:val="16"/>
                <w:szCs w:val="16"/>
                <w:lang w:val="en-US"/>
              </w:rPr>
              <w:t>/</w:t>
            </w:r>
            <w:proofErr w:type="spellStart"/>
            <w:r w:rsidR="006A3F00" w:rsidRPr="00BB0761">
              <w:rPr>
                <w:rFonts w:ascii="Trebuchet MS" w:hAnsi="Trebuchet MS"/>
                <w:b/>
                <w:sz w:val="16"/>
                <w:szCs w:val="16"/>
                <w:lang w:val="en-US"/>
              </w:rPr>
              <w:t>administrare</w:t>
            </w:r>
            <w:proofErr w:type="spellEnd"/>
            <w:r w:rsidR="004A01F1" w:rsidRPr="00BB0761">
              <w:rPr>
                <w:rFonts w:ascii="Trebuchet MS" w:hAnsi="Trebuchet MS"/>
                <w:b/>
                <w:sz w:val="16"/>
                <w:szCs w:val="16"/>
                <w:lang w:val="en-US"/>
              </w:rPr>
              <w:t xml:space="preserve">, </w:t>
            </w:r>
            <w:proofErr w:type="spellStart"/>
            <w:r w:rsidR="004A01F1" w:rsidRPr="00BB0761">
              <w:rPr>
                <w:rFonts w:ascii="Trebuchet MS" w:hAnsi="Trebuchet MS"/>
                <w:b/>
                <w:sz w:val="16"/>
                <w:szCs w:val="16"/>
                <w:lang w:val="en-US"/>
              </w:rPr>
              <w:t>după</w:t>
            </w:r>
            <w:proofErr w:type="spellEnd"/>
            <w:r w:rsidR="004A01F1" w:rsidRPr="00BB0761">
              <w:rPr>
                <w:rFonts w:ascii="Trebuchet MS" w:hAnsi="Trebuchet MS"/>
                <w:b/>
                <w:sz w:val="16"/>
                <w:szCs w:val="16"/>
                <w:lang w:val="en-US"/>
              </w:rPr>
              <w:t xml:space="preserve"> </w:t>
            </w:r>
            <w:proofErr w:type="spellStart"/>
            <w:r w:rsidR="004A01F1" w:rsidRPr="00BB0761">
              <w:rPr>
                <w:rFonts w:ascii="Trebuchet MS" w:hAnsi="Trebuchet MS"/>
                <w:b/>
                <w:sz w:val="16"/>
                <w:szCs w:val="16"/>
                <w:lang w:val="en-US"/>
              </w:rPr>
              <w:t>caz</w:t>
            </w:r>
            <w:proofErr w:type="spellEnd"/>
            <w:r w:rsidR="004A01F1" w:rsidRPr="00BB0761">
              <w:rPr>
                <w:rFonts w:ascii="Trebuchet MS" w:hAnsi="Trebuchet MS"/>
                <w:b/>
                <w:sz w:val="16"/>
                <w:szCs w:val="16"/>
                <w:lang w:val="en-US"/>
              </w:rPr>
              <w:t>,</w:t>
            </w:r>
            <w:r w:rsidRPr="00BB0761">
              <w:rPr>
                <w:rFonts w:ascii="Trebuchet MS" w:hAnsi="Trebuchet MS"/>
                <w:b/>
                <w:sz w:val="16"/>
                <w:szCs w:val="16"/>
                <w:lang w:val="en-US"/>
              </w:rPr>
              <w:t xml:space="preserve"> cu </w:t>
            </w:r>
            <w:proofErr w:type="spellStart"/>
            <w:r w:rsidR="00A15E4A" w:rsidRPr="00BB0761">
              <w:rPr>
                <w:rFonts w:ascii="Trebuchet MS" w:hAnsi="Trebuchet MS"/>
                <w:b/>
                <w:sz w:val="16"/>
                <w:szCs w:val="16"/>
                <w:lang w:val="en-US"/>
              </w:rPr>
              <w:t>Cererea</w:t>
            </w:r>
            <w:proofErr w:type="spellEnd"/>
            <w:r w:rsidR="00A15E4A" w:rsidRPr="00BB0761">
              <w:rPr>
                <w:rFonts w:ascii="Trebuchet MS" w:hAnsi="Trebuchet MS"/>
                <w:b/>
                <w:sz w:val="16"/>
                <w:szCs w:val="16"/>
                <w:lang w:val="en-US"/>
              </w:rPr>
              <w:t xml:space="preserve"> de </w:t>
            </w:r>
            <w:proofErr w:type="spellStart"/>
            <w:r w:rsidR="00A15E4A" w:rsidRPr="00BB0761">
              <w:rPr>
                <w:rFonts w:ascii="Trebuchet MS" w:hAnsi="Trebuchet MS"/>
                <w:b/>
                <w:sz w:val="16"/>
                <w:szCs w:val="16"/>
                <w:lang w:val="en-US"/>
              </w:rPr>
              <w:t>finanțare</w:t>
            </w:r>
            <w:proofErr w:type="spellEnd"/>
            <w:r w:rsidR="00A15E4A" w:rsidRPr="00BB0761">
              <w:rPr>
                <w:rFonts w:ascii="Trebuchet MS" w:hAnsi="Trebuchet MS"/>
                <w:b/>
                <w:sz w:val="16"/>
                <w:szCs w:val="16"/>
                <w:lang w:val="en-US"/>
              </w:rPr>
              <w:t xml:space="preserve"> (</w:t>
            </w:r>
            <w:proofErr w:type="spellStart"/>
            <w:r w:rsidR="00A15E4A" w:rsidRPr="00BB0761">
              <w:rPr>
                <w:rFonts w:ascii="Trebuchet MS" w:hAnsi="Trebuchet MS"/>
                <w:b/>
                <w:sz w:val="16"/>
                <w:szCs w:val="16"/>
                <w:lang w:val="en-US"/>
              </w:rPr>
              <w:t>inclusiv</w:t>
            </w:r>
            <w:proofErr w:type="spellEnd"/>
            <w:r w:rsidR="00A15E4A" w:rsidRPr="00BB0761">
              <w:rPr>
                <w:rFonts w:ascii="Trebuchet MS" w:hAnsi="Trebuchet MS"/>
                <w:b/>
                <w:sz w:val="16"/>
                <w:szCs w:val="16"/>
                <w:lang w:val="en-US"/>
              </w:rPr>
              <w:t xml:space="preserve"> </w:t>
            </w:r>
            <w:proofErr w:type="spellStart"/>
            <w:r w:rsidR="00A15E4A" w:rsidRPr="00BB0761">
              <w:rPr>
                <w:rFonts w:ascii="Trebuchet MS" w:hAnsi="Trebuchet MS"/>
                <w:b/>
                <w:sz w:val="16"/>
                <w:szCs w:val="16"/>
                <w:lang w:val="en-US"/>
              </w:rPr>
              <w:t>anexele</w:t>
            </w:r>
            <w:proofErr w:type="spellEnd"/>
            <w:r w:rsidR="00BE061E" w:rsidRPr="00BB0761">
              <w:rPr>
                <w:rFonts w:ascii="Trebuchet MS" w:hAnsi="Trebuchet MS"/>
                <w:b/>
                <w:sz w:val="16"/>
                <w:szCs w:val="16"/>
                <w:lang w:val="en-US"/>
              </w:rPr>
              <w:t xml:space="preserve"> la </w:t>
            </w:r>
            <w:proofErr w:type="spellStart"/>
            <w:r w:rsidR="00BE061E" w:rsidRPr="00BB0761">
              <w:rPr>
                <w:rFonts w:ascii="Trebuchet MS" w:hAnsi="Trebuchet MS"/>
                <w:b/>
                <w:sz w:val="16"/>
                <w:szCs w:val="16"/>
                <w:lang w:val="en-US"/>
              </w:rPr>
              <w:t>aceasta</w:t>
            </w:r>
            <w:proofErr w:type="spellEnd"/>
            <w:r w:rsidR="00A15E4A" w:rsidRPr="00BB0761">
              <w:rPr>
                <w:rFonts w:ascii="Trebuchet MS" w:hAnsi="Trebuchet MS"/>
                <w:b/>
                <w:sz w:val="16"/>
                <w:szCs w:val="16"/>
                <w:lang w:val="en-US"/>
              </w:rPr>
              <w:t>)</w:t>
            </w:r>
          </w:p>
          <w:p w14:paraId="45BE19BC" w14:textId="77777777" w:rsidR="00674CD1" w:rsidRPr="00BB0761" w:rsidRDefault="00674CD1" w:rsidP="00674CD1">
            <w:pPr>
              <w:pStyle w:val="ListParagraph"/>
              <w:spacing w:after="0"/>
              <w:rPr>
                <w:rFonts w:ascii="Trebuchet MS" w:hAnsi="Trebuchet MS"/>
                <w:b/>
                <w:sz w:val="16"/>
                <w:szCs w:val="16"/>
                <w:lang w:val="en-US"/>
              </w:rPr>
            </w:pPr>
          </w:p>
          <w:p w14:paraId="746EA4FF" w14:textId="04AA40B3" w:rsidR="00AC5B23" w:rsidRPr="00BB0761" w:rsidRDefault="000829E0" w:rsidP="00AD2546">
            <w:pPr>
              <w:pStyle w:val="Header"/>
              <w:numPr>
                <w:ilvl w:val="0"/>
                <w:numId w:val="4"/>
              </w:numPr>
              <w:tabs>
                <w:tab w:val="clear" w:pos="4320"/>
                <w:tab w:val="center" w:pos="426"/>
              </w:tabs>
              <w:spacing w:before="0" w:after="200" w:line="276" w:lineRule="auto"/>
              <w:contextualSpacing/>
              <w:jc w:val="both"/>
              <w:rPr>
                <w:color w:val="FF0000"/>
                <w:sz w:val="16"/>
                <w:szCs w:val="16"/>
                <w:lang w:val="en-US" w:eastAsia="ro-RO"/>
              </w:rPr>
            </w:pPr>
            <w:proofErr w:type="spellStart"/>
            <w:r w:rsidRPr="00BB0761">
              <w:rPr>
                <w:sz w:val="16"/>
                <w:szCs w:val="16"/>
                <w:lang w:val="en-US" w:eastAsia="ro-RO"/>
              </w:rPr>
              <w:t>Suprafețele</w:t>
            </w:r>
            <w:proofErr w:type="spellEnd"/>
            <w:r w:rsidRPr="00BB0761">
              <w:rPr>
                <w:sz w:val="16"/>
                <w:szCs w:val="16"/>
                <w:lang w:val="en-US" w:eastAsia="ro-RO"/>
              </w:rPr>
              <w:t xml:space="preserve"> din </w:t>
            </w:r>
            <w:proofErr w:type="spellStart"/>
            <w:r w:rsidRPr="00BB0761">
              <w:rPr>
                <w:sz w:val="16"/>
                <w:szCs w:val="16"/>
                <w:lang w:val="en-US" w:eastAsia="ro-RO"/>
              </w:rPr>
              <w:t>d</w:t>
            </w:r>
            <w:r w:rsidR="002C6E6E" w:rsidRPr="00BB0761">
              <w:rPr>
                <w:sz w:val="16"/>
                <w:szCs w:val="16"/>
                <w:lang w:val="en-US" w:eastAsia="ro-RO"/>
              </w:rPr>
              <w:t>ocumentele</w:t>
            </w:r>
            <w:proofErr w:type="spellEnd"/>
            <w:r w:rsidR="006E77D9" w:rsidRPr="00BB0761">
              <w:rPr>
                <w:sz w:val="16"/>
                <w:szCs w:val="16"/>
                <w:lang w:val="en-US" w:eastAsia="ro-RO"/>
              </w:rPr>
              <w:t xml:space="preserve"> de </w:t>
            </w:r>
            <w:proofErr w:type="spellStart"/>
            <w:r w:rsidR="006E77D9" w:rsidRPr="00BB0761">
              <w:rPr>
                <w:sz w:val="16"/>
                <w:szCs w:val="16"/>
                <w:lang w:val="en-US" w:eastAsia="ro-RO"/>
              </w:rPr>
              <w:t>proprietate</w:t>
            </w:r>
            <w:proofErr w:type="spellEnd"/>
            <w:r w:rsidR="006E77D9" w:rsidRPr="00BB0761">
              <w:rPr>
                <w:sz w:val="16"/>
                <w:szCs w:val="16"/>
                <w:lang w:val="en-US" w:eastAsia="ro-RO"/>
              </w:rPr>
              <w:t>/</w:t>
            </w:r>
            <w:proofErr w:type="spellStart"/>
            <w:r w:rsidR="006E77D9" w:rsidRPr="00BB0761">
              <w:rPr>
                <w:sz w:val="16"/>
                <w:szCs w:val="16"/>
                <w:lang w:val="en-US" w:eastAsia="ro-RO"/>
              </w:rPr>
              <w:t>administrare</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anexate</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sunt</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acoperitoare</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pentru</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suprafața</w:t>
            </w:r>
            <w:proofErr w:type="spellEnd"/>
            <w:r w:rsidR="002C6E6E" w:rsidRPr="00BB0761">
              <w:rPr>
                <w:sz w:val="16"/>
                <w:szCs w:val="16"/>
                <w:lang w:val="en-US" w:eastAsia="ro-RO"/>
              </w:rPr>
              <w:t>/</w:t>
            </w:r>
            <w:proofErr w:type="spellStart"/>
            <w:r w:rsidR="002C6E6E" w:rsidRPr="00BB0761">
              <w:rPr>
                <w:sz w:val="16"/>
                <w:szCs w:val="16"/>
                <w:lang w:val="en-US" w:eastAsia="ro-RO"/>
              </w:rPr>
              <w:t>amplasamentul</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menționată</w:t>
            </w:r>
            <w:proofErr w:type="spellEnd"/>
            <w:r w:rsidR="002C6E6E" w:rsidRPr="00BB0761">
              <w:rPr>
                <w:sz w:val="16"/>
                <w:szCs w:val="16"/>
                <w:lang w:val="en-US" w:eastAsia="ro-RO"/>
              </w:rPr>
              <w:t>/</w:t>
            </w:r>
            <w:proofErr w:type="spellStart"/>
            <w:r w:rsidR="002C6E6E" w:rsidRPr="00BB0761">
              <w:rPr>
                <w:sz w:val="16"/>
                <w:szCs w:val="16"/>
                <w:lang w:val="en-US" w:eastAsia="ro-RO"/>
              </w:rPr>
              <w:t>menționat</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în</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cadrul</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documentației</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tehnico-economice</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pentru</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imobilele</w:t>
            </w:r>
            <w:proofErr w:type="spellEnd"/>
            <w:r w:rsidR="002C6E6E" w:rsidRPr="00BB0761">
              <w:rPr>
                <w:sz w:val="16"/>
                <w:szCs w:val="16"/>
                <w:lang w:val="en-US" w:eastAsia="ro-RO"/>
              </w:rPr>
              <w:t xml:space="preserve"> </w:t>
            </w:r>
            <w:proofErr w:type="spellStart"/>
            <w:r w:rsidR="00661EB7" w:rsidRPr="00BB0761">
              <w:rPr>
                <w:sz w:val="16"/>
                <w:szCs w:val="16"/>
                <w:lang w:val="en-US" w:eastAsia="ro-RO"/>
              </w:rPr>
              <w:t>aferente</w:t>
            </w:r>
            <w:proofErr w:type="spellEnd"/>
            <w:r w:rsidR="00661EB7" w:rsidRPr="00BB0761">
              <w:rPr>
                <w:sz w:val="16"/>
                <w:szCs w:val="16"/>
                <w:lang w:val="en-US" w:eastAsia="ro-RO"/>
              </w:rPr>
              <w:t xml:space="preserve"> </w:t>
            </w:r>
            <w:proofErr w:type="spellStart"/>
            <w:r w:rsidR="00661EB7" w:rsidRPr="00BB0761">
              <w:rPr>
                <w:sz w:val="16"/>
                <w:szCs w:val="16"/>
                <w:lang w:val="en-US" w:eastAsia="ro-RO"/>
              </w:rPr>
              <w:t>investiției</w:t>
            </w:r>
            <w:proofErr w:type="spellEnd"/>
            <w:r w:rsidR="0020486D" w:rsidRPr="00BB0761">
              <w:rPr>
                <w:sz w:val="16"/>
                <w:szCs w:val="16"/>
                <w:lang w:val="en-US" w:eastAsia="ro-RO"/>
              </w:rPr>
              <w:t xml:space="preserve"> </w:t>
            </w:r>
            <w:proofErr w:type="spellStart"/>
            <w:r w:rsidR="0020486D" w:rsidRPr="00BB0761">
              <w:rPr>
                <w:sz w:val="16"/>
                <w:szCs w:val="16"/>
                <w:lang w:val="en-US" w:eastAsia="ro-RO"/>
              </w:rPr>
              <w:t>proiectului</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iar</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informațiile</w:t>
            </w:r>
            <w:proofErr w:type="spellEnd"/>
            <w:r w:rsidR="002C6E6E" w:rsidRPr="00BB0761">
              <w:rPr>
                <w:sz w:val="16"/>
                <w:szCs w:val="16"/>
                <w:lang w:val="en-US" w:eastAsia="ro-RO"/>
              </w:rPr>
              <w:t xml:space="preserve"> se </w:t>
            </w:r>
            <w:proofErr w:type="spellStart"/>
            <w:r w:rsidR="002C6E6E" w:rsidRPr="00BB0761">
              <w:rPr>
                <w:sz w:val="16"/>
                <w:szCs w:val="16"/>
                <w:lang w:val="en-US" w:eastAsia="ro-RO"/>
              </w:rPr>
              <w:t>corelează</w:t>
            </w:r>
            <w:proofErr w:type="spellEnd"/>
            <w:r w:rsidR="002C6E6E" w:rsidRPr="00BB0761">
              <w:rPr>
                <w:sz w:val="16"/>
                <w:szCs w:val="16"/>
                <w:lang w:val="en-US" w:eastAsia="ro-RO"/>
              </w:rPr>
              <w:t xml:space="preserve"> cu </w:t>
            </w:r>
            <w:proofErr w:type="spellStart"/>
            <w:r w:rsidR="002C6E6E" w:rsidRPr="00BB0761">
              <w:rPr>
                <w:sz w:val="16"/>
                <w:szCs w:val="16"/>
                <w:lang w:val="en-US" w:eastAsia="ro-RO"/>
              </w:rPr>
              <w:t>cele</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menționate</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în</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cadrul</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cererii</w:t>
            </w:r>
            <w:proofErr w:type="spellEnd"/>
            <w:r w:rsidR="002C6E6E" w:rsidRPr="00BB0761">
              <w:rPr>
                <w:sz w:val="16"/>
                <w:szCs w:val="16"/>
                <w:lang w:val="en-US" w:eastAsia="ro-RO"/>
              </w:rPr>
              <w:t xml:space="preserve"> de </w:t>
            </w:r>
            <w:proofErr w:type="spellStart"/>
            <w:r w:rsidR="002C6E6E" w:rsidRPr="00BB0761">
              <w:rPr>
                <w:sz w:val="16"/>
                <w:szCs w:val="16"/>
                <w:lang w:val="en-US" w:eastAsia="ro-RO"/>
              </w:rPr>
              <w:t>finanțare</w:t>
            </w:r>
            <w:proofErr w:type="spellEnd"/>
            <w:r w:rsidR="002C6E6E" w:rsidRPr="00BB0761">
              <w:rPr>
                <w:sz w:val="16"/>
                <w:szCs w:val="16"/>
                <w:lang w:val="en-US" w:eastAsia="ro-RO"/>
              </w:rPr>
              <w:t xml:space="preserve"> / </w:t>
            </w:r>
            <w:proofErr w:type="spellStart"/>
            <w:r w:rsidR="002C6E6E" w:rsidRPr="00BB0761">
              <w:rPr>
                <w:sz w:val="16"/>
                <w:szCs w:val="16"/>
                <w:lang w:val="en-US" w:eastAsia="ro-RO"/>
              </w:rPr>
              <w:t>Certificatului</w:t>
            </w:r>
            <w:proofErr w:type="spellEnd"/>
            <w:r w:rsidR="002C6E6E" w:rsidRPr="00BB0761">
              <w:rPr>
                <w:sz w:val="16"/>
                <w:szCs w:val="16"/>
                <w:lang w:val="en-US" w:eastAsia="ro-RO"/>
              </w:rPr>
              <w:t xml:space="preserve"> de urbanism/ </w:t>
            </w:r>
            <w:proofErr w:type="spellStart"/>
            <w:r w:rsidR="002C6E6E" w:rsidRPr="00BB0761">
              <w:rPr>
                <w:sz w:val="16"/>
                <w:szCs w:val="16"/>
                <w:lang w:val="en-US" w:eastAsia="ro-RO"/>
              </w:rPr>
              <w:t>tabelului</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centralizator</w:t>
            </w:r>
            <w:proofErr w:type="spellEnd"/>
            <w:r w:rsidR="002C6E6E" w:rsidRPr="00BB0761">
              <w:rPr>
                <w:sz w:val="16"/>
                <w:szCs w:val="16"/>
                <w:lang w:val="en-US" w:eastAsia="ro-RO"/>
              </w:rPr>
              <w:t xml:space="preserve"> al </w:t>
            </w:r>
            <w:proofErr w:type="spellStart"/>
            <w:r w:rsidR="002C6E6E" w:rsidRPr="00BB0761">
              <w:rPr>
                <w:sz w:val="16"/>
                <w:szCs w:val="16"/>
                <w:lang w:val="en-US" w:eastAsia="ro-RO"/>
              </w:rPr>
              <w:t>numerelor</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cadastrale</w:t>
            </w:r>
            <w:proofErr w:type="spellEnd"/>
            <w:r w:rsidR="002C6E6E" w:rsidRPr="00BB0761">
              <w:rPr>
                <w:sz w:val="16"/>
                <w:szCs w:val="16"/>
                <w:lang w:val="en-US" w:eastAsia="ro-RO"/>
              </w:rPr>
              <w:t>?</w:t>
            </w:r>
          </w:p>
          <w:p w14:paraId="2F8AA3F3" w14:textId="1A825AA9" w:rsidR="002C6E6E" w:rsidRPr="00BB0761" w:rsidRDefault="00AC5B23" w:rsidP="00AD2546">
            <w:pPr>
              <w:pStyle w:val="Header"/>
              <w:numPr>
                <w:ilvl w:val="0"/>
                <w:numId w:val="4"/>
              </w:numPr>
              <w:tabs>
                <w:tab w:val="clear" w:pos="4320"/>
                <w:tab w:val="center" w:pos="426"/>
              </w:tabs>
              <w:spacing w:before="0" w:after="200" w:line="276" w:lineRule="auto"/>
              <w:contextualSpacing/>
              <w:jc w:val="both"/>
              <w:rPr>
                <w:color w:val="FF0000"/>
                <w:sz w:val="16"/>
                <w:szCs w:val="16"/>
                <w:lang w:val="en-US" w:eastAsia="ro-RO"/>
              </w:rPr>
            </w:pPr>
            <w:proofErr w:type="spellStart"/>
            <w:r w:rsidRPr="00BB0761">
              <w:rPr>
                <w:sz w:val="16"/>
                <w:szCs w:val="16"/>
                <w:lang w:val="en-US" w:eastAsia="ro-RO"/>
              </w:rPr>
              <w:t>Numărul</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că</w:t>
            </w:r>
            <w:r w:rsidR="00125B6C" w:rsidRPr="00BB0761">
              <w:rPr>
                <w:sz w:val="16"/>
                <w:szCs w:val="16"/>
                <w:lang w:val="en-US" w:eastAsia="ro-RO"/>
              </w:rPr>
              <w:t>rţ</w:t>
            </w:r>
            <w:r w:rsidR="00BE061E" w:rsidRPr="00BB0761">
              <w:rPr>
                <w:sz w:val="16"/>
                <w:szCs w:val="16"/>
                <w:lang w:val="en-US" w:eastAsia="ro-RO"/>
              </w:rPr>
              <w:t>ilor</w:t>
            </w:r>
            <w:proofErr w:type="spellEnd"/>
            <w:r w:rsidR="00BE061E" w:rsidRPr="00BB0761">
              <w:rPr>
                <w:sz w:val="16"/>
                <w:szCs w:val="16"/>
                <w:lang w:val="en-US" w:eastAsia="ro-RO"/>
              </w:rPr>
              <w:t xml:space="preserve"> </w:t>
            </w:r>
            <w:proofErr w:type="spellStart"/>
            <w:r w:rsidR="00BE061E" w:rsidRPr="00BB0761">
              <w:rPr>
                <w:sz w:val="16"/>
                <w:szCs w:val="16"/>
                <w:lang w:val="en-US" w:eastAsia="ro-RO"/>
              </w:rPr>
              <w:t>cadastrale</w:t>
            </w:r>
            <w:proofErr w:type="spellEnd"/>
            <w:r w:rsidR="00BE061E" w:rsidRPr="00BB0761">
              <w:rPr>
                <w:sz w:val="16"/>
                <w:szCs w:val="16"/>
                <w:lang w:val="en-US" w:eastAsia="ro-RO"/>
              </w:rPr>
              <w:t xml:space="preserve"> </w:t>
            </w:r>
            <w:proofErr w:type="spellStart"/>
            <w:r w:rsidR="00BE061E" w:rsidRPr="00BB0761">
              <w:rPr>
                <w:sz w:val="16"/>
                <w:szCs w:val="16"/>
                <w:lang w:val="en-US" w:eastAsia="ro-RO"/>
              </w:rPr>
              <w:t>ș</w:t>
            </w:r>
            <w:r w:rsidRPr="00BB0761">
              <w:rPr>
                <w:sz w:val="16"/>
                <w:szCs w:val="16"/>
                <w:lang w:val="en-US" w:eastAsia="ro-RO"/>
              </w:rPr>
              <w:t>i</w:t>
            </w:r>
            <w:proofErr w:type="spellEnd"/>
            <w:r w:rsidRPr="00BB0761">
              <w:rPr>
                <w:sz w:val="16"/>
                <w:szCs w:val="16"/>
                <w:lang w:val="en-US" w:eastAsia="ro-RO"/>
              </w:rPr>
              <w:t xml:space="preserve"> </w:t>
            </w:r>
            <w:proofErr w:type="spellStart"/>
            <w:r w:rsidRPr="00BB0761">
              <w:rPr>
                <w:sz w:val="16"/>
                <w:szCs w:val="16"/>
                <w:lang w:val="en-US" w:eastAsia="ro-RO"/>
              </w:rPr>
              <w:t>numele</w:t>
            </w:r>
            <w:proofErr w:type="spellEnd"/>
            <w:r w:rsidRPr="00BB0761">
              <w:rPr>
                <w:sz w:val="16"/>
                <w:szCs w:val="16"/>
                <w:lang w:val="en-US" w:eastAsia="ro-RO"/>
              </w:rPr>
              <w:t xml:space="preserve"> </w:t>
            </w:r>
            <w:proofErr w:type="spellStart"/>
            <w:r w:rsidR="002C6E6E" w:rsidRPr="00BB0761">
              <w:rPr>
                <w:sz w:val="16"/>
                <w:szCs w:val="16"/>
                <w:lang w:val="en-US" w:eastAsia="ro-RO"/>
              </w:rPr>
              <w:t>topo</w:t>
            </w:r>
            <w:r w:rsidR="00BE061E" w:rsidRPr="00BB0761">
              <w:rPr>
                <w:sz w:val="16"/>
                <w:szCs w:val="16"/>
                <w:lang w:val="en-US" w:eastAsia="ro-RO"/>
              </w:rPr>
              <w:t>grafice</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corespund</w:t>
            </w:r>
            <w:proofErr w:type="spellEnd"/>
            <w:r w:rsidR="002C6E6E" w:rsidRPr="00BB0761">
              <w:rPr>
                <w:sz w:val="16"/>
                <w:szCs w:val="16"/>
                <w:lang w:val="en-US" w:eastAsia="ro-RO"/>
              </w:rPr>
              <w:t xml:space="preserve"> cu </w:t>
            </w:r>
            <w:proofErr w:type="spellStart"/>
            <w:r w:rsidR="002C6E6E" w:rsidRPr="00BB0761">
              <w:rPr>
                <w:sz w:val="16"/>
                <w:szCs w:val="16"/>
                <w:lang w:val="en-US" w:eastAsia="ro-RO"/>
              </w:rPr>
              <w:t>informațiile</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incluse</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în</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cadrul</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documentației-tehnico</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economice</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cererii</w:t>
            </w:r>
            <w:proofErr w:type="spellEnd"/>
            <w:r w:rsidR="002C6E6E" w:rsidRPr="00BB0761">
              <w:rPr>
                <w:sz w:val="16"/>
                <w:szCs w:val="16"/>
                <w:lang w:val="en-US" w:eastAsia="ro-RO"/>
              </w:rPr>
              <w:t xml:space="preserve"> de </w:t>
            </w:r>
            <w:proofErr w:type="spellStart"/>
            <w:r w:rsidR="002C6E6E" w:rsidRPr="00BB0761">
              <w:rPr>
                <w:sz w:val="16"/>
                <w:szCs w:val="16"/>
                <w:lang w:val="en-US" w:eastAsia="ro-RO"/>
              </w:rPr>
              <w:t>finanțare</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și</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Certificatului</w:t>
            </w:r>
            <w:proofErr w:type="spellEnd"/>
            <w:r w:rsidR="002C6E6E" w:rsidRPr="00BB0761">
              <w:rPr>
                <w:sz w:val="16"/>
                <w:szCs w:val="16"/>
                <w:lang w:val="en-US" w:eastAsia="ro-RO"/>
              </w:rPr>
              <w:t xml:space="preserve"> de urbanism </w:t>
            </w:r>
            <w:proofErr w:type="spellStart"/>
            <w:r w:rsidR="002C6E6E" w:rsidRPr="00BB0761">
              <w:rPr>
                <w:sz w:val="16"/>
                <w:szCs w:val="16"/>
                <w:lang w:val="en-US" w:eastAsia="ro-RO"/>
              </w:rPr>
              <w:t>anexat</w:t>
            </w:r>
            <w:proofErr w:type="spellEnd"/>
            <w:r w:rsidR="002C6E6E" w:rsidRPr="00BB0761">
              <w:rPr>
                <w:sz w:val="16"/>
                <w:szCs w:val="16"/>
                <w:lang w:val="en-US" w:eastAsia="ro-RO"/>
              </w:rPr>
              <w:t>?</w:t>
            </w:r>
          </w:p>
          <w:p w14:paraId="6F9640EA" w14:textId="0EC5AF9C" w:rsidR="00CF5EEF" w:rsidRPr="00BB0761" w:rsidRDefault="00203616" w:rsidP="00AD2546">
            <w:pPr>
              <w:pStyle w:val="Header"/>
              <w:numPr>
                <w:ilvl w:val="0"/>
                <w:numId w:val="4"/>
              </w:numPr>
              <w:tabs>
                <w:tab w:val="clear" w:pos="4320"/>
                <w:tab w:val="center" w:pos="426"/>
              </w:tabs>
              <w:spacing w:before="0" w:after="200" w:line="276" w:lineRule="auto"/>
              <w:contextualSpacing/>
              <w:jc w:val="both"/>
              <w:rPr>
                <w:sz w:val="16"/>
                <w:szCs w:val="16"/>
                <w:lang w:val="en-US" w:eastAsia="ro-RO"/>
              </w:rPr>
            </w:pPr>
            <w:r w:rsidRPr="00BB0761">
              <w:rPr>
                <w:sz w:val="16"/>
                <w:szCs w:val="16"/>
                <w:lang w:val="en-US" w:eastAsia="ro-RO"/>
              </w:rPr>
              <w:t xml:space="preserve"> </w:t>
            </w:r>
            <w:r w:rsidRPr="00BB0761">
              <w:rPr>
                <w:i/>
                <w:sz w:val="16"/>
                <w:szCs w:val="16"/>
                <w:lang w:val="en-US" w:eastAsia="ro-RO"/>
              </w:rPr>
              <w:t>(</w:t>
            </w:r>
            <w:proofErr w:type="spellStart"/>
            <w:r w:rsidRPr="00BB0761">
              <w:rPr>
                <w:i/>
                <w:sz w:val="16"/>
                <w:szCs w:val="16"/>
                <w:lang w:val="en-US" w:eastAsia="ro-RO"/>
              </w:rPr>
              <w:t>dreptul</w:t>
            </w:r>
            <w:proofErr w:type="spellEnd"/>
            <w:r w:rsidRPr="00BB0761">
              <w:rPr>
                <w:i/>
                <w:sz w:val="16"/>
                <w:szCs w:val="16"/>
                <w:lang w:val="en-US" w:eastAsia="ro-RO"/>
              </w:rPr>
              <w:t xml:space="preserve"> de </w:t>
            </w:r>
            <w:proofErr w:type="spellStart"/>
            <w:r w:rsidRPr="00BB0761">
              <w:rPr>
                <w:i/>
                <w:sz w:val="16"/>
                <w:szCs w:val="16"/>
                <w:lang w:val="en-US" w:eastAsia="ro-RO"/>
              </w:rPr>
              <w:t>administrare</w:t>
            </w:r>
            <w:proofErr w:type="spellEnd"/>
            <w:r w:rsidR="006A3F00" w:rsidRPr="00BB0761">
              <w:rPr>
                <w:sz w:val="16"/>
                <w:szCs w:val="16"/>
                <w:lang w:val="en-US" w:eastAsia="ro-RO"/>
              </w:rPr>
              <w:t xml:space="preserve"> </w:t>
            </w:r>
            <w:r w:rsidRPr="00BB0761">
              <w:rPr>
                <w:i/>
                <w:sz w:val="16"/>
                <w:szCs w:val="16"/>
                <w:lang w:val="en-US" w:eastAsia="ro-RO"/>
              </w:rPr>
              <w:t>)</w:t>
            </w:r>
            <w:r w:rsidRPr="00BB0761">
              <w:rPr>
                <w:sz w:val="16"/>
                <w:szCs w:val="16"/>
                <w:lang w:val="en-US" w:eastAsia="ro-RO"/>
              </w:rPr>
              <w:t xml:space="preserve"> </w:t>
            </w:r>
            <w:proofErr w:type="spellStart"/>
            <w:r w:rsidRPr="00BB0761">
              <w:rPr>
                <w:sz w:val="16"/>
                <w:szCs w:val="16"/>
                <w:lang w:val="en-US" w:eastAsia="ro-RO"/>
              </w:rPr>
              <w:t>Perioada</w:t>
            </w:r>
            <w:proofErr w:type="spellEnd"/>
            <w:r w:rsidRPr="00BB0761">
              <w:rPr>
                <w:sz w:val="16"/>
                <w:szCs w:val="16"/>
                <w:lang w:val="en-US" w:eastAsia="ro-RO"/>
              </w:rPr>
              <w:t xml:space="preserve"> </w:t>
            </w:r>
            <w:proofErr w:type="spellStart"/>
            <w:r w:rsidRPr="00BB0761">
              <w:rPr>
                <w:sz w:val="16"/>
                <w:szCs w:val="16"/>
                <w:lang w:val="en-US" w:eastAsia="ro-RO"/>
              </w:rPr>
              <w:t>pentr</w:t>
            </w:r>
            <w:r w:rsidR="00057AB2" w:rsidRPr="00BB0761">
              <w:rPr>
                <w:sz w:val="16"/>
                <w:szCs w:val="16"/>
                <w:lang w:val="en-US" w:eastAsia="ro-RO"/>
              </w:rPr>
              <w:t>u</w:t>
            </w:r>
            <w:proofErr w:type="spellEnd"/>
            <w:r w:rsidR="00057AB2" w:rsidRPr="00BB0761">
              <w:rPr>
                <w:sz w:val="16"/>
                <w:szCs w:val="16"/>
                <w:lang w:val="en-US" w:eastAsia="ro-RO"/>
              </w:rPr>
              <w:t xml:space="preserve"> care </w:t>
            </w:r>
            <w:proofErr w:type="spellStart"/>
            <w:proofErr w:type="gramStart"/>
            <w:r w:rsidR="00057AB2" w:rsidRPr="00BB0761">
              <w:rPr>
                <w:sz w:val="16"/>
                <w:szCs w:val="16"/>
                <w:lang w:val="en-US" w:eastAsia="ro-RO"/>
              </w:rPr>
              <w:t>este</w:t>
            </w:r>
            <w:proofErr w:type="spellEnd"/>
            <w:proofErr w:type="gramEnd"/>
            <w:r w:rsidR="00057AB2" w:rsidRPr="00BB0761">
              <w:rPr>
                <w:sz w:val="16"/>
                <w:szCs w:val="16"/>
                <w:lang w:val="en-US" w:eastAsia="ro-RO"/>
              </w:rPr>
              <w:t xml:space="preserve"> </w:t>
            </w:r>
            <w:proofErr w:type="spellStart"/>
            <w:r w:rsidR="00057AB2" w:rsidRPr="00BB0761">
              <w:rPr>
                <w:sz w:val="16"/>
                <w:szCs w:val="16"/>
                <w:lang w:val="en-US" w:eastAsia="ro-RO"/>
              </w:rPr>
              <w:t>conferit</w:t>
            </w:r>
            <w:proofErr w:type="spellEnd"/>
            <w:r w:rsidR="00057AB2" w:rsidRPr="00BB0761">
              <w:rPr>
                <w:sz w:val="16"/>
                <w:szCs w:val="16"/>
                <w:lang w:val="en-US" w:eastAsia="ro-RO"/>
              </w:rPr>
              <w:t xml:space="preserve"> </w:t>
            </w:r>
            <w:proofErr w:type="spellStart"/>
            <w:r w:rsidR="00057AB2" w:rsidRPr="00BB0761">
              <w:rPr>
                <w:sz w:val="16"/>
                <w:szCs w:val="16"/>
                <w:lang w:val="en-US" w:eastAsia="ro-RO"/>
              </w:rPr>
              <w:t>dreptul</w:t>
            </w:r>
            <w:proofErr w:type="spellEnd"/>
            <w:r w:rsidR="00057AB2" w:rsidRPr="00BB0761">
              <w:rPr>
                <w:sz w:val="16"/>
                <w:szCs w:val="16"/>
                <w:lang w:val="en-US" w:eastAsia="ro-RO"/>
              </w:rPr>
              <w:t xml:space="preserve"> </w:t>
            </w:r>
            <w:proofErr w:type="spellStart"/>
            <w:r w:rsidRPr="00BB0761">
              <w:rPr>
                <w:sz w:val="16"/>
                <w:szCs w:val="16"/>
                <w:lang w:val="en-US" w:eastAsia="ro-RO"/>
              </w:rPr>
              <w:t>este</w:t>
            </w:r>
            <w:proofErr w:type="spellEnd"/>
            <w:r w:rsidRPr="00BB0761">
              <w:rPr>
                <w:sz w:val="16"/>
                <w:szCs w:val="16"/>
                <w:lang w:val="en-US" w:eastAsia="ro-RO"/>
              </w:rPr>
              <w:t xml:space="preserve"> </w:t>
            </w:r>
            <w:proofErr w:type="spellStart"/>
            <w:r w:rsidRPr="00BB0761">
              <w:rPr>
                <w:sz w:val="16"/>
                <w:szCs w:val="16"/>
                <w:lang w:val="en-US" w:eastAsia="ro-RO"/>
              </w:rPr>
              <w:t>acoperitoare</w:t>
            </w:r>
            <w:proofErr w:type="spellEnd"/>
            <w:r w:rsidRPr="00BB0761">
              <w:rPr>
                <w:sz w:val="16"/>
                <w:szCs w:val="16"/>
                <w:lang w:val="en-US" w:eastAsia="ro-RO"/>
              </w:rPr>
              <w:t xml:space="preserve"> </w:t>
            </w:r>
            <w:proofErr w:type="spellStart"/>
            <w:r w:rsidRPr="00BB0761">
              <w:rPr>
                <w:sz w:val="16"/>
                <w:szCs w:val="16"/>
                <w:lang w:val="en-US" w:eastAsia="ro-RO"/>
              </w:rPr>
              <w:t>pentru</w:t>
            </w:r>
            <w:proofErr w:type="spellEnd"/>
            <w:r w:rsidRPr="00BB0761">
              <w:rPr>
                <w:sz w:val="16"/>
                <w:szCs w:val="16"/>
                <w:lang w:val="en-US" w:eastAsia="ro-RO"/>
              </w:rPr>
              <w:t xml:space="preserve"> </w:t>
            </w:r>
            <w:proofErr w:type="spellStart"/>
            <w:r w:rsidRPr="00BB0761">
              <w:rPr>
                <w:sz w:val="16"/>
                <w:szCs w:val="16"/>
                <w:lang w:val="en-US" w:eastAsia="ro-RO"/>
              </w:rPr>
              <w:t>durată</w:t>
            </w:r>
            <w:proofErr w:type="spellEnd"/>
            <w:r w:rsidRPr="00BB0761">
              <w:rPr>
                <w:sz w:val="16"/>
                <w:szCs w:val="16"/>
                <w:lang w:val="en-US" w:eastAsia="ro-RO"/>
              </w:rPr>
              <w:t xml:space="preserve"> </w:t>
            </w:r>
            <w:proofErr w:type="spellStart"/>
            <w:r w:rsidRPr="00BB0761">
              <w:rPr>
                <w:sz w:val="16"/>
                <w:szCs w:val="16"/>
                <w:lang w:val="en-US" w:eastAsia="ro-RO"/>
              </w:rPr>
              <w:t>menționată</w:t>
            </w:r>
            <w:proofErr w:type="spellEnd"/>
            <w:r w:rsidRPr="00BB0761">
              <w:rPr>
                <w:sz w:val="16"/>
                <w:szCs w:val="16"/>
                <w:lang w:val="en-US" w:eastAsia="ro-RO"/>
              </w:rPr>
              <w:t xml:space="preserve"> la </w:t>
            </w:r>
            <w:proofErr w:type="spellStart"/>
            <w:r w:rsidRPr="00BB0761">
              <w:rPr>
                <w:sz w:val="16"/>
                <w:szCs w:val="16"/>
                <w:lang w:val="en-US" w:eastAsia="ro-RO"/>
              </w:rPr>
              <w:t>articolul</w:t>
            </w:r>
            <w:proofErr w:type="spellEnd"/>
            <w:r w:rsidRPr="00BB0761">
              <w:rPr>
                <w:sz w:val="16"/>
                <w:szCs w:val="16"/>
                <w:lang w:val="en-US" w:eastAsia="ro-RO"/>
              </w:rPr>
              <w:t xml:space="preserve"> 71 din </w:t>
            </w:r>
            <w:proofErr w:type="spellStart"/>
            <w:r w:rsidRPr="00BB0761">
              <w:rPr>
                <w:sz w:val="16"/>
                <w:szCs w:val="16"/>
                <w:lang w:val="en-US" w:eastAsia="ro-RO"/>
              </w:rPr>
              <w:t>Regulamentul</w:t>
            </w:r>
            <w:proofErr w:type="spellEnd"/>
            <w:r w:rsidRPr="00BB0761">
              <w:rPr>
                <w:sz w:val="16"/>
                <w:szCs w:val="16"/>
                <w:lang w:val="en-US" w:eastAsia="ro-RO"/>
              </w:rPr>
              <w:t xml:space="preserve"> </w:t>
            </w:r>
            <w:proofErr w:type="spellStart"/>
            <w:r w:rsidRPr="00BB0761">
              <w:rPr>
                <w:sz w:val="16"/>
                <w:szCs w:val="16"/>
                <w:lang w:val="en-US" w:eastAsia="ro-RO"/>
              </w:rPr>
              <w:t>nr</w:t>
            </w:r>
            <w:proofErr w:type="spellEnd"/>
            <w:r w:rsidRPr="00BB0761">
              <w:rPr>
                <w:sz w:val="16"/>
                <w:szCs w:val="16"/>
                <w:lang w:val="en-US" w:eastAsia="ro-RO"/>
              </w:rPr>
              <w:t xml:space="preserve">. 1303/20131, </w:t>
            </w:r>
            <w:proofErr w:type="spellStart"/>
            <w:r w:rsidRPr="00BB0761">
              <w:rPr>
                <w:sz w:val="16"/>
                <w:szCs w:val="16"/>
                <w:lang w:val="en-US" w:eastAsia="ro-RO"/>
              </w:rPr>
              <w:t>în</w:t>
            </w:r>
            <w:proofErr w:type="spellEnd"/>
            <w:r w:rsidRPr="00BB0761">
              <w:rPr>
                <w:sz w:val="16"/>
                <w:szCs w:val="16"/>
                <w:lang w:val="en-US" w:eastAsia="ro-RO"/>
              </w:rPr>
              <w:t xml:space="preserve"> </w:t>
            </w:r>
            <w:proofErr w:type="spellStart"/>
            <w:r w:rsidRPr="00BB0761">
              <w:rPr>
                <w:sz w:val="16"/>
                <w:szCs w:val="16"/>
                <w:lang w:val="en-US" w:eastAsia="ro-RO"/>
              </w:rPr>
              <w:t>vederea</w:t>
            </w:r>
            <w:proofErr w:type="spellEnd"/>
            <w:r w:rsidRPr="00BB0761">
              <w:rPr>
                <w:sz w:val="16"/>
                <w:szCs w:val="16"/>
                <w:lang w:val="en-US" w:eastAsia="ro-RO"/>
              </w:rPr>
              <w:t xml:space="preserve"> </w:t>
            </w:r>
            <w:proofErr w:type="spellStart"/>
            <w:r w:rsidRPr="00BB0761">
              <w:rPr>
                <w:sz w:val="16"/>
                <w:szCs w:val="16"/>
                <w:lang w:val="en-US" w:eastAsia="ro-RO"/>
              </w:rPr>
              <w:t>asigurării</w:t>
            </w:r>
            <w:proofErr w:type="spellEnd"/>
            <w:r w:rsidRPr="00BB0761">
              <w:rPr>
                <w:sz w:val="16"/>
                <w:szCs w:val="16"/>
                <w:lang w:val="en-US" w:eastAsia="ro-RO"/>
              </w:rPr>
              <w:t xml:space="preserve"> </w:t>
            </w:r>
            <w:proofErr w:type="spellStart"/>
            <w:r w:rsidRPr="00BB0761">
              <w:rPr>
                <w:sz w:val="16"/>
                <w:szCs w:val="16"/>
                <w:lang w:val="en-US" w:eastAsia="ro-RO"/>
              </w:rPr>
              <w:t>caracterului</w:t>
            </w:r>
            <w:proofErr w:type="spellEnd"/>
            <w:r w:rsidRPr="00BB0761">
              <w:rPr>
                <w:sz w:val="16"/>
                <w:szCs w:val="16"/>
                <w:lang w:val="en-US" w:eastAsia="ro-RO"/>
              </w:rPr>
              <w:t xml:space="preserve"> </w:t>
            </w:r>
            <w:proofErr w:type="spellStart"/>
            <w:r w:rsidRPr="00BB0761">
              <w:rPr>
                <w:sz w:val="16"/>
                <w:szCs w:val="16"/>
                <w:lang w:val="en-US" w:eastAsia="ro-RO"/>
              </w:rPr>
              <w:t>durabil</w:t>
            </w:r>
            <w:proofErr w:type="spellEnd"/>
            <w:r w:rsidRPr="00BB0761">
              <w:rPr>
                <w:sz w:val="16"/>
                <w:szCs w:val="16"/>
                <w:lang w:val="en-US" w:eastAsia="ro-RO"/>
              </w:rPr>
              <w:t xml:space="preserve"> al </w:t>
            </w:r>
            <w:proofErr w:type="spellStart"/>
            <w:r w:rsidRPr="00BB0761">
              <w:rPr>
                <w:sz w:val="16"/>
                <w:szCs w:val="16"/>
                <w:lang w:val="en-US" w:eastAsia="ro-RO"/>
              </w:rPr>
              <w:t>investiției</w:t>
            </w:r>
            <w:proofErr w:type="spellEnd"/>
            <w:r w:rsidRPr="00BB0761">
              <w:rPr>
                <w:sz w:val="16"/>
                <w:szCs w:val="16"/>
                <w:lang w:val="en-US" w:eastAsia="ro-RO"/>
              </w:rPr>
              <w:t xml:space="preserve">, </w:t>
            </w:r>
            <w:proofErr w:type="spellStart"/>
            <w:r w:rsidRPr="00BB0761">
              <w:rPr>
                <w:sz w:val="16"/>
                <w:szCs w:val="16"/>
                <w:lang w:val="en-US" w:eastAsia="ro-RO"/>
              </w:rPr>
              <w:t>respectiv</w:t>
            </w:r>
            <w:proofErr w:type="spellEnd"/>
            <w:r w:rsidRPr="00BB0761">
              <w:rPr>
                <w:sz w:val="16"/>
                <w:szCs w:val="16"/>
                <w:lang w:val="en-US" w:eastAsia="ro-RO"/>
              </w:rPr>
              <w:t xml:space="preserve"> o </w:t>
            </w:r>
            <w:proofErr w:type="spellStart"/>
            <w:r w:rsidRPr="00BB0761">
              <w:rPr>
                <w:sz w:val="16"/>
                <w:szCs w:val="16"/>
                <w:lang w:val="en-US" w:eastAsia="ro-RO"/>
              </w:rPr>
              <w:t>perioadă</w:t>
            </w:r>
            <w:proofErr w:type="spellEnd"/>
            <w:r w:rsidRPr="00BB0761">
              <w:rPr>
                <w:sz w:val="16"/>
                <w:szCs w:val="16"/>
                <w:lang w:val="en-US" w:eastAsia="ro-RO"/>
              </w:rPr>
              <w:t xml:space="preserve"> de </w:t>
            </w:r>
            <w:proofErr w:type="spellStart"/>
            <w:r w:rsidRPr="00BB0761">
              <w:rPr>
                <w:sz w:val="16"/>
                <w:szCs w:val="16"/>
                <w:lang w:val="en-US" w:eastAsia="ro-RO"/>
              </w:rPr>
              <w:t>cinci</w:t>
            </w:r>
            <w:proofErr w:type="spellEnd"/>
            <w:r w:rsidRPr="00BB0761">
              <w:rPr>
                <w:sz w:val="16"/>
                <w:szCs w:val="16"/>
                <w:lang w:val="en-US" w:eastAsia="ro-RO"/>
              </w:rPr>
              <w:t xml:space="preserve"> </w:t>
            </w:r>
            <w:proofErr w:type="spellStart"/>
            <w:r w:rsidRPr="00BB0761">
              <w:rPr>
                <w:sz w:val="16"/>
                <w:szCs w:val="16"/>
                <w:lang w:val="en-US" w:eastAsia="ro-RO"/>
              </w:rPr>
              <w:t>ani</w:t>
            </w:r>
            <w:proofErr w:type="spellEnd"/>
            <w:r w:rsidRPr="00BB0761">
              <w:rPr>
                <w:sz w:val="16"/>
                <w:szCs w:val="16"/>
                <w:lang w:val="en-US" w:eastAsia="ro-RO"/>
              </w:rPr>
              <w:t xml:space="preserve"> de la data </w:t>
            </w:r>
            <w:proofErr w:type="spellStart"/>
            <w:r w:rsidRPr="00BB0761">
              <w:rPr>
                <w:sz w:val="16"/>
                <w:szCs w:val="16"/>
                <w:lang w:val="en-US" w:eastAsia="ro-RO"/>
              </w:rPr>
              <w:t>efectuării</w:t>
            </w:r>
            <w:proofErr w:type="spellEnd"/>
            <w:r w:rsidRPr="00BB0761">
              <w:rPr>
                <w:sz w:val="16"/>
                <w:szCs w:val="16"/>
                <w:lang w:val="en-US" w:eastAsia="ro-RO"/>
              </w:rPr>
              <w:t xml:space="preserve"> </w:t>
            </w:r>
            <w:proofErr w:type="spellStart"/>
            <w:r w:rsidRPr="00BB0761">
              <w:rPr>
                <w:sz w:val="16"/>
                <w:szCs w:val="16"/>
                <w:lang w:val="en-US" w:eastAsia="ro-RO"/>
              </w:rPr>
              <w:t>plății</w:t>
            </w:r>
            <w:proofErr w:type="spellEnd"/>
            <w:r w:rsidRPr="00BB0761">
              <w:rPr>
                <w:sz w:val="16"/>
                <w:szCs w:val="16"/>
                <w:lang w:val="en-US" w:eastAsia="ro-RO"/>
              </w:rPr>
              <w:t xml:space="preserve"> finale </w:t>
            </w:r>
            <w:proofErr w:type="spellStart"/>
            <w:r w:rsidRPr="00BB0761">
              <w:rPr>
                <w:sz w:val="16"/>
                <w:szCs w:val="16"/>
                <w:lang w:val="en-US" w:eastAsia="ro-RO"/>
              </w:rPr>
              <w:t>în</w:t>
            </w:r>
            <w:proofErr w:type="spellEnd"/>
            <w:r w:rsidRPr="00BB0761">
              <w:rPr>
                <w:sz w:val="16"/>
                <w:szCs w:val="16"/>
                <w:lang w:val="en-US" w:eastAsia="ro-RO"/>
              </w:rPr>
              <w:t xml:space="preserve"> </w:t>
            </w:r>
            <w:proofErr w:type="spellStart"/>
            <w:r w:rsidRPr="00BB0761">
              <w:rPr>
                <w:sz w:val="16"/>
                <w:szCs w:val="16"/>
                <w:lang w:val="en-US" w:eastAsia="ro-RO"/>
              </w:rPr>
              <w:t>cadrul</w:t>
            </w:r>
            <w:proofErr w:type="spellEnd"/>
            <w:r w:rsidRPr="00BB0761">
              <w:rPr>
                <w:sz w:val="16"/>
                <w:szCs w:val="16"/>
                <w:lang w:val="en-US" w:eastAsia="ro-RO"/>
              </w:rPr>
              <w:t xml:space="preserve"> </w:t>
            </w:r>
            <w:proofErr w:type="spellStart"/>
            <w:r w:rsidRPr="00BB0761">
              <w:rPr>
                <w:sz w:val="16"/>
                <w:szCs w:val="16"/>
                <w:lang w:val="en-US" w:eastAsia="ro-RO"/>
              </w:rPr>
              <w:t>contractului</w:t>
            </w:r>
            <w:proofErr w:type="spellEnd"/>
            <w:r w:rsidRPr="00BB0761">
              <w:rPr>
                <w:sz w:val="16"/>
                <w:szCs w:val="16"/>
                <w:lang w:val="en-US" w:eastAsia="ro-RO"/>
              </w:rPr>
              <w:t xml:space="preserve"> de </w:t>
            </w:r>
            <w:proofErr w:type="spellStart"/>
            <w:r w:rsidRPr="00BB0761">
              <w:rPr>
                <w:sz w:val="16"/>
                <w:szCs w:val="16"/>
                <w:lang w:val="en-US" w:eastAsia="ro-RO"/>
              </w:rPr>
              <w:t>finanţare</w:t>
            </w:r>
            <w:proofErr w:type="spellEnd"/>
            <w:r w:rsidRPr="00BB0761">
              <w:rPr>
                <w:sz w:val="16"/>
                <w:szCs w:val="16"/>
                <w:lang w:val="en-US" w:eastAsia="ro-RO"/>
              </w:rPr>
              <w:t>?</w:t>
            </w:r>
            <w:r w:rsidR="00CF5EEF" w:rsidRPr="00BB0761">
              <w:rPr>
                <w:i/>
                <w:sz w:val="16"/>
                <w:szCs w:val="16"/>
                <w:lang w:val="en-US" w:eastAsia="ro-RO"/>
              </w:rPr>
              <w:t>(</w:t>
            </w:r>
            <w:proofErr w:type="spellStart"/>
            <w:r w:rsidR="00CF5EEF" w:rsidRPr="00BB0761">
              <w:rPr>
                <w:i/>
                <w:sz w:val="16"/>
                <w:szCs w:val="16"/>
                <w:lang w:val="en-US" w:eastAsia="ro-RO"/>
              </w:rPr>
              <w:t>Această</w:t>
            </w:r>
            <w:proofErr w:type="spellEnd"/>
            <w:r w:rsidR="00CF5EEF" w:rsidRPr="00BB0761">
              <w:rPr>
                <w:i/>
                <w:sz w:val="16"/>
                <w:szCs w:val="16"/>
                <w:lang w:val="en-US" w:eastAsia="ro-RO"/>
              </w:rPr>
              <w:t xml:space="preserve"> </w:t>
            </w:r>
            <w:proofErr w:type="spellStart"/>
            <w:r w:rsidR="00CF5EEF" w:rsidRPr="00BB0761">
              <w:rPr>
                <w:i/>
                <w:sz w:val="16"/>
                <w:szCs w:val="16"/>
                <w:lang w:val="en-US" w:eastAsia="ro-RO"/>
              </w:rPr>
              <w:t>perioadă</w:t>
            </w:r>
            <w:proofErr w:type="spellEnd"/>
            <w:r w:rsidR="00CF5EEF" w:rsidRPr="00BB0761">
              <w:rPr>
                <w:i/>
                <w:sz w:val="16"/>
                <w:szCs w:val="16"/>
                <w:lang w:val="en-US" w:eastAsia="ro-RO"/>
              </w:rPr>
              <w:t xml:space="preserve"> se </w:t>
            </w:r>
            <w:proofErr w:type="spellStart"/>
            <w:r w:rsidR="00CF5EEF" w:rsidRPr="00BB0761">
              <w:rPr>
                <w:i/>
                <w:sz w:val="16"/>
                <w:szCs w:val="16"/>
                <w:lang w:val="en-US" w:eastAsia="ro-RO"/>
              </w:rPr>
              <w:t>va</w:t>
            </w:r>
            <w:proofErr w:type="spellEnd"/>
            <w:r w:rsidR="00CF5EEF" w:rsidRPr="00BB0761">
              <w:rPr>
                <w:i/>
                <w:sz w:val="16"/>
                <w:szCs w:val="16"/>
                <w:lang w:val="en-US" w:eastAsia="ro-RO"/>
              </w:rPr>
              <w:t xml:space="preserve"> </w:t>
            </w:r>
            <w:proofErr w:type="spellStart"/>
            <w:r w:rsidR="00CF5EEF" w:rsidRPr="00BB0761">
              <w:rPr>
                <w:i/>
                <w:sz w:val="16"/>
                <w:szCs w:val="16"/>
                <w:lang w:val="en-US" w:eastAsia="ro-RO"/>
              </w:rPr>
              <w:t>calcula</w:t>
            </w:r>
            <w:proofErr w:type="spellEnd"/>
            <w:r w:rsidR="00CF5EEF" w:rsidRPr="00BB0761">
              <w:rPr>
                <w:i/>
                <w:sz w:val="16"/>
                <w:szCs w:val="16"/>
                <w:lang w:val="en-US" w:eastAsia="ro-RO"/>
              </w:rPr>
              <w:t xml:space="preserve"> </w:t>
            </w:r>
            <w:proofErr w:type="spellStart"/>
            <w:r w:rsidR="00CF5EEF" w:rsidRPr="00BB0761">
              <w:rPr>
                <w:i/>
                <w:sz w:val="16"/>
                <w:szCs w:val="16"/>
                <w:lang w:val="en-US" w:eastAsia="ro-RO"/>
              </w:rPr>
              <w:t>estimativ</w:t>
            </w:r>
            <w:proofErr w:type="spellEnd"/>
            <w:r w:rsidR="00CF5EEF" w:rsidRPr="00BB0761">
              <w:rPr>
                <w:i/>
                <w:sz w:val="16"/>
                <w:szCs w:val="16"/>
                <w:lang w:val="en-US" w:eastAsia="ro-RO"/>
              </w:rPr>
              <w:t xml:space="preserve">, </w:t>
            </w:r>
            <w:proofErr w:type="spellStart"/>
            <w:r w:rsidR="00CF5EEF" w:rsidRPr="00BB0761">
              <w:rPr>
                <w:i/>
                <w:sz w:val="16"/>
                <w:szCs w:val="16"/>
                <w:lang w:val="en-US" w:eastAsia="ro-RO"/>
              </w:rPr>
              <w:t>luându</w:t>
            </w:r>
            <w:proofErr w:type="spellEnd"/>
            <w:r w:rsidR="00CF5EEF" w:rsidRPr="00BB0761">
              <w:rPr>
                <w:i/>
                <w:sz w:val="16"/>
                <w:szCs w:val="16"/>
                <w:lang w:val="en-US" w:eastAsia="ro-RO"/>
              </w:rPr>
              <w:t xml:space="preserve">-se </w:t>
            </w:r>
            <w:proofErr w:type="spellStart"/>
            <w:r w:rsidR="00CF5EEF" w:rsidRPr="00BB0761">
              <w:rPr>
                <w:i/>
                <w:sz w:val="16"/>
                <w:szCs w:val="16"/>
                <w:lang w:val="en-US" w:eastAsia="ro-RO"/>
              </w:rPr>
              <w:t>în</w:t>
            </w:r>
            <w:proofErr w:type="spellEnd"/>
            <w:r w:rsidR="00CF5EEF" w:rsidRPr="00BB0761">
              <w:rPr>
                <w:i/>
                <w:sz w:val="16"/>
                <w:szCs w:val="16"/>
                <w:lang w:val="en-US" w:eastAsia="ro-RO"/>
              </w:rPr>
              <w:t xml:space="preserve"> </w:t>
            </w:r>
            <w:proofErr w:type="spellStart"/>
            <w:r w:rsidR="00CF5EEF" w:rsidRPr="00BB0761">
              <w:rPr>
                <w:i/>
                <w:sz w:val="16"/>
                <w:szCs w:val="16"/>
                <w:lang w:val="en-US" w:eastAsia="ro-RO"/>
              </w:rPr>
              <w:t>considerare</w:t>
            </w:r>
            <w:proofErr w:type="spellEnd"/>
            <w:r w:rsidR="00CF5EEF" w:rsidRPr="00BB0761">
              <w:rPr>
                <w:i/>
                <w:sz w:val="16"/>
                <w:szCs w:val="16"/>
                <w:lang w:val="en-US" w:eastAsia="ro-RO"/>
              </w:rPr>
              <w:t xml:space="preserve"> </w:t>
            </w:r>
            <w:proofErr w:type="spellStart"/>
            <w:r w:rsidR="00CF5EEF" w:rsidRPr="00BB0761">
              <w:rPr>
                <w:i/>
                <w:sz w:val="16"/>
                <w:szCs w:val="16"/>
                <w:lang w:val="en-US" w:eastAsia="ro-RO"/>
              </w:rPr>
              <w:t>perioada</w:t>
            </w:r>
            <w:proofErr w:type="spellEnd"/>
            <w:r w:rsidR="00CF5EEF" w:rsidRPr="00BB0761">
              <w:rPr>
                <w:i/>
                <w:sz w:val="16"/>
                <w:szCs w:val="16"/>
                <w:lang w:val="en-US" w:eastAsia="ro-RO"/>
              </w:rPr>
              <w:t xml:space="preserve"> </w:t>
            </w:r>
            <w:proofErr w:type="spellStart"/>
            <w:r w:rsidR="00CF5EEF" w:rsidRPr="00BB0761">
              <w:rPr>
                <w:i/>
                <w:sz w:val="16"/>
                <w:szCs w:val="16"/>
                <w:lang w:val="en-US" w:eastAsia="ro-RO"/>
              </w:rPr>
              <w:t>derulării</w:t>
            </w:r>
            <w:proofErr w:type="spellEnd"/>
            <w:r w:rsidR="00CF5EEF" w:rsidRPr="00BB0761">
              <w:rPr>
                <w:i/>
                <w:sz w:val="16"/>
                <w:szCs w:val="16"/>
                <w:lang w:val="en-US" w:eastAsia="ro-RO"/>
              </w:rPr>
              <w:t xml:space="preserve"> </w:t>
            </w:r>
            <w:proofErr w:type="spellStart"/>
            <w:r w:rsidR="00CF5EEF" w:rsidRPr="00BB0761">
              <w:rPr>
                <w:i/>
                <w:sz w:val="16"/>
                <w:szCs w:val="16"/>
                <w:lang w:val="en-US" w:eastAsia="ro-RO"/>
              </w:rPr>
              <w:t>procesului</w:t>
            </w:r>
            <w:proofErr w:type="spellEnd"/>
            <w:r w:rsidR="00CF5EEF" w:rsidRPr="00BB0761">
              <w:rPr>
                <w:i/>
                <w:sz w:val="16"/>
                <w:szCs w:val="16"/>
                <w:lang w:val="en-US" w:eastAsia="ro-RO"/>
              </w:rPr>
              <w:t xml:space="preserve"> de </w:t>
            </w:r>
            <w:proofErr w:type="spellStart"/>
            <w:r w:rsidR="00CF5EEF" w:rsidRPr="00BB0761">
              <w:rPr>
                <w:i/>
                <w:sz w:val="16"/>
                <w:szCs w:val="16"/>
                <w:lang w:val="en-US" w:eastAsia="ro-RO"/>
              </w:rPr>
              <w:t>evaluare</w:t>
            </w:r>
            <w:proofErr w:type="spellEnd"/>
            <w:r w:rsidR="00CF5EEF" w:rsidRPr="00BB0761">
              <w:rPr>
                <w:i/>
                <w:sz w:val="16"/>
                <w:szCs w:val="16"/>
                <w:lang w:val="en-US" w:eastAsia="ro-RO"/>
              </w:rPr>
              <w:t xml:space="preserve">, </w:t>
            </w:r>
            <w:proofErr w:type="spellStart"/>
            <w:r w:rsidR="00CF5EEF" w:rsidRPr="00BB0761">
              <w:rPr>
                <w:i/>
                <w:sz w:val="16"/>
                <w:szCs w:val="16"/>
                <w:lang w:val="en-US" w:eastAsia="ro-RO"/>
              </w:rPr>
              <w:t>selecție</w:t>
            </w:r>
            <w:proofErr w:type="spellEnd"/>
            <w:r w:rsidR="00CF5EEF" w:rsidRPr="00BB0761">
              <w:rPr>
                <w:i/>
                <w:sz w:val="16"/>
                <w:szCs w:val="16"/>
                <w:lang w:val="en-US" w:eastAsia="ro-RO"/>
              </w:rPr>
              <w:t xml:space="preserve"> </w:t>
            </w:r>
            <w:proofErr w:type="spellStart"/>
            <w:r w:rsidR="00CF5EEF" w:rsidRPr="00BB0761">
              <w:rPr>
                <w:i/>
                <w:sz w:val="16"/>
                <w:szCs w:val="16"/>
                <w:lang w:val="en-US" w:eastAsia="ro-RO"/>
              </w:rPr>
              <w:t>și</w:t>
            </w:r>
            <w:proofErr w:type="spellEnd"/>
            <w:r w:rsidR="00CF5EEF" w:rsidRPr="00BB0761">
              <w:rPr>
                <w:i/>
                <w:sz w:val="16"/>
                <w:szCs w:val="16"/>
                <w:lang w:val="en-US" w:eastAsia="ro-RO"/>
              </w:rPr>
              <w:t xml:space="preserve"> </w:t>
            </w:r>
            <w:proofErr w:type="spellStart"/>
            <w:r w:rsidR="00CF5EEF" w:rsidRPr="00BB0761">
              <w:rPr>
                <w:i/>
                <w:sz w:val="16"/>
                <w:szCs w:val="16"/>
                <w:lang w:val="en-US" w:eastAsia="ro-RO"/>
              </w:rPr>
              <w:t>contractare</w:t>
            </w:r>
            <w:proofErr w:type="spellEnd"/>
            <w:r w:rsidR="00CF5EEF" w:rsidRPr="00BB0761">
              <w:rPr>
                <w:i/>
                <w:sz w:val="16"/>
                <w:szCs w:val="16"/>
                <w:lang w:val="en-US" w:eastAsia="ro-RO"/>
              </w:rPr>
              <w:t xml:space="preserve">, </w:t>
            </w:r>
            <w:proofErr w:type="spellStart"/>
            <w:r w:rsidR="00CF5EEF" w:rsidRPr="00BB0761">
              <w:rPr>
                <w:i/>
                <w:sz w:val="16"/>
                <w:szCs w:val="16"/>
                <w:lang w:val="en-US" w:eastAsia="ro-RO"/>
              </w:rPr>
              <w:t>perioada</w:t>
            </w:r>
            <w:proofErr w:type="spellEnd"/>
            <w:r w:rsidR="00CF5EEF" w:rsidRPr="00BB0761">
              <w:rPr>
                <w:i/>
                <w:sz w:val="16"/>
                <w:szCs w:val="16"/>
                <w:lang w:val="en-US" w:eastAsia="ro-RO"/>
              </w:rPr>
              <w:t xml:space="preserve"> de </w:t>
            </w:r>
            <w:proofErr w:type="spellStart"/>
            <w:r w:rsidR="00CF5EEF" w:rsidRPr="00BB0761">
              <w:rPr>
                <w:i/>
                <w:sz w:val="16"/>
                <w:szCs w:val="16"/>
                <w:lang w:val="en-US" w:eastAsia="ro-RO"/>
              </w:rPr>
              <w:t>implementare</w:t>
            </w:r>
            <w:proofErr w:type="spellEnd"/>
            <w:r w:rsidR="00CF5EEF" w:rsidRPr="00BB0761">
              <w:rPr>
                <w:i/>
                <w:sz w:val="16"/>
                <w:szCs w:val="16"/>
                <w:lang w:val="en-US" w:eastAsia="ro-RO"/>
              </w:rPr>
              <w:t xml:space="preserve"> a </w:t>
            </w:r>
            <w:proofErr w:type="spellStart"/>
            <w:r w:rsidR="00CF5EEF" w:rsidRPr="00BB0761">
              <w:rPr>
                <w:i/>
                <w:sz w:val="16"/>
                <w:szCs w:val="16"/>
                <w:lang w:val="en-US" w:eastAsia="ro-RO"/>
              </w:rPr>
              <w:t>proiectului</w:t>
            </w:r>
            <w:proofErr w:type="spellEnd"/>
            <w:r w:rsidR="00CF5EEF" w:rsidRPr="00BB0761">
              <w:rPr>
                <w:i/>
                <w:sz w:val="16"/>
                <w:szCs w:val="16"/>
                <w:lang w:val="en-US" w:eastAsia="ro-RO"/>
              </w:rPr>
              <w:t xml:space="preserve"> </w:t>
            </w:r>
            <w:proofErr w:type="spellStart"/>
            <w:r w:rsidR="00CF5EEF" w:rsidRPr="00BB0761">
              <w:rPr>
                <w:i/>
                <w:sz w:val="16"/>
                <w:szCs w:val="16"/>
                <w:lang w:val="en-US" w:eastAsia="ro-RO"/>
              </w:rPr>
              <w:t>și</w:t>
            </w:r>
            <w:proofErr w:type="spellEnd"/>
            <w:r w:rsidR="00CF5EEF" w:rsidRPr="00BB0761">
              <w:rPr>
                <w:i/>
                <w:sz w:val="16"/>
                <w:szCs w:val="16"/>
                <w:lang w:val="en-US" w:eastAsia="ro-RO"/>
              </w:rPr>
              <w:t xml:space="preserve"> </w:t>
            </w:r>
            <w:proofErr w:type="spellStart"/>
            <w:r w:rsidR="00CF5EEF" w:rsidRPr="00BB0761">
              <w:rPr>
                <w:i/>
                <w:sz w:val="16"/>
                <w:szCs w:val="16"/>
                <w:lang w:val="en-US" w:eastAsia="ro-RO"/>
              </w:rPr>
              <w:t>respectiv</w:t>
            </w:r>
            <w:proofErr w:type="spellEnd"/>
            <w:r w:rsidR="00CF5EEF" w:rsidRPr="00BB0761">
              <w:rPr>
                <w:i/>
                <w:sz w:val="16"/>
                <w:szCs w:val="16"/>
                <w:lang w:val="en-US" w:eastAsia="ro-RO"/>
              </w:rPr>
              <w:t xml:space="preserve"> de </w:t>
            </w:r>
            <w:proofErr w:type="spellStart"/>
            <w:r w:rsidR="00CF5EEF" w:rsidRPr="00BB0761">
              <w:rPr>
                <w:i/>
                <w:sz w:val="16"/>
                <w:szCs w:val="16"/>
                <w:lang w:val="en-US" w:eastAsia="ro-RO"/>
              </w:rPr>
              <w:t>efectuare</w:t>
            </w:r>
            <w:proofErr w:type="spellEnd"/>
            <w:r w:rsidR="00CF5EEF" w:rsidRPr="00BB0761">
              <w:rPr>
                <w:i/>
                <w:sz w:val="16"/>
                <w:szCs w:val="16"/>
                <w:lang w:val="en-US" w:eastAsia="ro-RO"/>
              </w:rPr>
              <w:t xml:space="preserve"> a </w:t>
            </w:r>
            <w:proofErr w:type="spellStart"/>
            <w:r w:rsidR="00CF5EEF" w:rsidRPr="00BB0761">
              <w:rPr>
                <w:i/>
                <w:sz w:val="16"/>
                <w:szCs w:val="16"/>
                <w:lang w:val="en-US" w:eastAsia="ro-RO"/>
              </w:rPr>
              <w:t>plății</w:t>
            </w:r>
            <w:proofErr w:type="spellEnd"/>
            <w:r w:rsidR="00CF5EEF" w:rsidRPr="00BB0761">
              <w:rPr>
                <w:i/>
                <w:sz w:val="16"/>
                <w:szCs w:val="16"/>
                <w:lang w:val="en-US" w:eastAsia="ro-RO"/>
              </w:rPr>
              <w:t xml:space="preserve"> finale, la care se </w:t>
            </w:r>
            <w:proofErr w:type="spellStart"/>
            <w:r w:rsidR="00CF5EEF" w:rsidRPr="00BB0761">
              <w:rPr>
                <w:i/>
                <w:sz w:val="16"/>
                <w:szCs w:val="16"/>
                <w:lang w:val="en-US" w:eastAsia="ro-RO"/>
              </w:rPr>
              <w:t>adaugă</w:t>
            </w:r>
            <w:proofErr w:type="spellEnd"/>
            <w:r w:rsidR="00CF5EEF" w:rsidRPr="00BB0761">
              <w:rPr>
                <w:i/>
                <w:sz w:val="16"/>
                <w:szCs w:val="16"/>
                <w:lang w:val="en-US" w:eastAsia="ro-RO"/>
              </w:rPr>
              <w:t xml:space="preserve"> </w:t>
            </w:r>
            <w:proofErr w:type="spellStart"/>
            <w:r w:rsidR="00CF5EEF" w:rsidRPr="00BB0761">
              <w:rPr>
                <w:i/>
                <w:sz w:val="16"/>
                <w:szCs w:val="16"/>
                <w:lang w:val="en-US" w:eastAsia="ro-RO"/>
              </w:rPr>
              <w:t>perioada</w:t>
            </w:r>
            <w:proofErr w:type="spellEnd"/>
            <w:r w:rsidR="00CF5EEF" w:rsidRPr="00BB0761">
              <w:rPr>
                <w:i/>
                <w:sz w:val="16"/>
                <w:szCs w:val="16"/>
                <w:lang w:val="en-US" w:eastAsia="ro-RO"/>
              </w:rPr>
              <w:t xml:space="preserve"> de 5 </w:t>
            </w:r>
            <w:proofErr w:type="spellStart"/>
            <w:r w:rsidR="00CF5EEF" w:rsidRPr="00BB0761">
              <w:rPr>
                <w:i/>
                <w:sz w:val="16"/>
                <w:szCs w:val="16"/>
                <w:lang w:val="en-US" w:eastAsia="ro-RO"/>
              </w:rPr>
              <w:t>ani</w:t>
            </w:r>
            <w:proofErr w:type="spellEnd"/>
            <w:r w:rsidR="00CF5EEF" w:rsidRPr="00BB0761">
              <w:rPr>
                <w:i/>
                <w:sz w:val="16"/>
                <w:szCs w:val="16"/>
                <w:lang w:val="en-US" w:eastAsia="ro-RO"/>
              </w:rPr>
              <w:t xml:space="preserve"> anterior </w:t>
            </w:r>
            <w:proofErr w:type="spellStart"/>
            <w:r w:rsidR="00CF5EEF" w:rsidRPr="00BB0761">
              <w:rPr>
                <w:i/>
                <w:sz w:val="16"/>
                <w:szCs w:val="16"/>
                <w:lang w:val="en-US" w:eastAsia="ro-RO"/>
              </w:rPr>
              <w:t>menționată</w:t>
            </w:r>
            <w:proofErr w:type="spellEnd"/>
            <w:r w:rsidR="00CF5EEF" w:rsidRPr="00BB0761">
              <w:rPr>
                <w:i/>
                <w:sz w:val="16"/>
                <w:szCs w:val="16"/>
                <w:lang w:val="en-US" w:eastAsia="ro-RO"/>
              </w:rPr>
              <w:t>)</w:t>
            </w:r>
          </w:p>
          <w:p w14:paraId="433AC014" w14:textId="63B90D22" w:rsidR="00AC5B23" w:rsidRPr="00BB0761" w:rsidRDefault="00AC5B23" w:rsidP="00057AB2">
            <w:pPr>
              <w:pStyle w:val="Header"/>
              <w:tabs>
                <w:tab w:val="clear" w:pos="4320"/>
                <w:tab w:val="center" w:pos="426"/>
              </w:tabs>
              <w:spacing w:before="0" w:after="200" w:line="276" w:lineRule="auto"/>
              <w:ind w:left="502"/>
              <w:contextualSpacing/>
              <w:jc w:val="both"/>
              <w:rPr>
                <w:color w:val="FF0000"/>
                <w:sz w:val="16"/>
                <w:szCs w:val="16"/>
                <w:lang w:val="en-US" w:eastAsia="ro-RO"/>
              </w:rPr>
            </w:pPr>
          </w:p>
        </w:tc>
        <w:tc>
          <w:tcPr>
            <w:tcW w:w="149" w:type="pct"/>
          </w:tcPr>
          <w:p w14:paraId="3FE7A984" w14:textId="77777777" w:rsidR="002C6E6E" w:rsidRPr="00BB0761" w:rsidRDefault="002C6E6E" w:rsidP="00A71C84">
            <w:pPr>
              <w:jc w:val="center"/>
              <w:rPr>
                <w:sz w:val="16"/>
                <w:szCs w:val="16"/>
                <w:lang w:val="it-IT"/>
              </w:rPr>
            </w:pPr>
          </w:p>
        </w:tc>
        <w:tc>
          <w:tcPr>
            <w:tcW w:w="147" w:type="pct"/>
          </w:tcPr>
          <w:p w14:paraId="355EF629" w14:textId="77777777" w:rsidR="002C6E6E" w:rsidRPr="00BB0761" w:rsidRDefault="002C6E6E" w:rsidP="00A71C84">
            <w:pPr>
              <w:rPr>
                <w:sz w:val="16"/>
                <w:szCs w:val="16"/>
                <w:lang w:val="it-IT"/>
              </w:rPr>
            </w:pPr>
          </w:p>
        </w:tc>
        <w:tc>
          <w:tcPr>
            <w:tcW w:w="208" w:type="pct"/>
          </w:tcPr>
          <w:p w14:paraId="17164822" w14:textId="77777777" w:rsidR="002C6E6E" w:rsidRPr="00BB0761" w:rsidRDefault="002C6E6E" w:rsidP="00A71C84">
            <w:pPr>
              <w:rPr>
                <w:sz w:val="16"/>
                <w:szCs w:val="16"/>
                <w:lang w:val="it-IT"/>
              </w:rPr>
            </w:pPr>
          </w:p>
        </w:tc>
        <w:tc>
          <w:tcPr>
            <w:tcW w:w="309" w:type="pct"/>
          </w:tcPr>
          <w:p w14:paraId="4CD9ED88" w14:textId="77777777" w:rsidR="002C6E6E" w:rsidRPr="00BB0761" w:rsidRDefault="002C6E6E" w:rsidP="00A71C84">
            <w:pPr>
              <w:rPr>
                <w:sz w:val="16"/>
                <w:szCs w:val="16"/>
                <w:lang w:val="it-IT"/>
              </w:rPr>
            </w:pPr>
          </w:p>
        </w:tc>
        <w:tc>
          <w:tcPr>
            <w:tcW w:w="132" w:type="pct"/>
          </w:tcPr>
          <w:p w14:paraId="5F7A688D" w14:textId="77777777" w:rsidR="002C6E6E" w:rsidRPr="00BB0761" w:rsidRDefault="002C6E6E" w:rsidP="00A71C84">
            <w:pPr>
              <w:rPr>
                <w:sz w:val="16"/>
                <w:szCs w:val="16"/>
                <w:lang w:val="it-IT"/>
              </w:rPr>
            </w:pPr>
          </w:p>
        </w:tc>
        <w:tc>
          <w:tcPr>
            <w:tcW w:w="147" w:type="pct"/>
          </w:tcPr>
          <w:p w14:paraId="7609C382" w14:textId="77777777" w:rsidR="002C6E6E" w:rsidRPr="00BB0761" w:rsidRDefault="002C6E6E" w:rsidP="00A71C84">
            <w:pPr>
              <w:rPr>
                <w:sz w:val="16"/>
                <w:szCs w:val="16"/>
                <w:lang w:val="it-IT"/>
              </w:rPr>
            </w:pPr>
          </w:p>
        </w:tc>
        <w:tc>
          <w:tcPr>
            <w:tcW w:w="168" w:type="pct"/>
          </w:tcPr>
          <w:p w14:paraId="6F9E4DB5" w14:textId="77777777" w:rsidR="002C6E6E" w:rsidRPr="00BB0761" w:rsidRDefault="002C6E6E" w:rsidP="00A71C84">
            <w:pPr>
              <w:rPr>
                <w:sz w:val="16"/>
                <w:szCs w:val="16"/>
                <w:lang w:val="it-IT"/>
              </w:rPr>
            </w:pPr>
          </w:p>
        </w:tc>
        <w:tc>
          <w:tcPr>
            <w:tcW w:w="384" w:type="pct"/>
            <w:gridSpan w:val="2"/>
          </w:tcPr>
          <w:p w14:paraId="2717FFC8" w14:textId="77777777" w:rsidR="002C6E6E" w:rsidRPr="00BB0761" w:rsidRDefault="002C6E6E" w:rsidP="00A71C84">
            <w:pPr>
              <w:rPr>
                <w:sz w:val="16"/>
                <w:szCs w:val="16"/>
                <w:lang w:val="it-IT"/>
              </w:rPr>
            </w:pPr>
          </w:p>
        </w:tc>
      </w:tr>
      <w:tr w:rsidR="00C247D4" w:rsidRPr="00BB0761" w14:paraId="033F9520" w14:textId="77777777" w:rsidTr="00C247D4">
        <w:trPr>
          <w:trHeight w:val="2111"/>
          <w:tblHeader/>
        </w:trPr>
        <w:tc>
          <w:tcPr>
            <w:tcW w:w="3356" w:type="pct"/>
          </w:tcPr>
          <w:p w14:paraId="6457153D" w14:textId="4BF7E51D" w:rsidR="003E1DE6" w:rsidRPr="00BB0761" w:rsidRDefault="0096060B" w:rsidP="00AD2546">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t>P</w:t>
            </w:r>
            <w:r w:rsidR="004A01F1" w:rsidRPr="00BB0761">
              <w:rPr>
                <w:rFonts w:ascii="Trebuchet MS" w:hAnsi="Trebuchet MS"/>
                <w:b/>
                <w:sz w:val="16"/>
                <w:szCs w:val="16"/>
              </w:rPr>
              <w:t>roiecte generatoare de venit</w:t>
            </w:r>
          </w:p>
          <w:p w14:paraId="745DA7BE" w14:textId="0D59E67A" w:rsidR="001C1C5F" w:rsidRPr="00BB0761" w:rsidRDefault="001C1C5F" w:rsidP="00AD2546">
            <w:pPr>
              <w:pStyle w:val="Header"/>
              <w:numPr>
                <w:ilvl w:val="0"/>
                <w:numId w:val="4"/>
              </w:numPr>
              <w:tabs>
                <w:tab w:val="clear" w:pos="4320"/>
                <w:tab w:val="center" w:pos="639"/>
              </w:tabs>
              <w:jc w:val="both"/>
              <w:rPr>
                <w:sz w:val="16"/>
                <w:szCs w:val="16"/>
                <w:lang w:val="fr-FR"/>
              </w:rPr>
            </w:pPr>
            <w:proofErr w:type="spellStart"/>
            <w:r w:rsidRPr="00BB0761">
              <w:rPr>
                <w:sz w:val="16"/>
                <w:szCs w:val="16"/>
                <w:lang w:val="fr-FR"/>
              </w:rPr>
              <w:t>Beneficiarul</w:t>
            </w:r>
            <w:proofErr w:type="spellEnd"/>
            <w:r w:rsidRPr="00BB0761">
              <w:rPr>
                <w:sz w:val="16"/>
                <w:szCs w:val="16"/>
                <w:lang w:val="fr-FR"/>
              </w:rPr>
              <w:t xml:space="preserve"> </w:t>
            </w:r>
            <w:r w:rsidR="006E1FF7" w:rsidRPr="00BB0761">
              <w:rPr>
                <w:sz w:val="16"/>
                <w:szCs w:val="16"/>
                <w:lang w:val="fr-FR"/>
              </w:rPr>
              <w:t xml:space="preserve">a </w:t>
            </w:r>
            <w:proofErr w:type="spellStart"/>
            <w:r w:rsidR="006E1FF7" w:rsidRPr="00BB0761">
              <w:rPr>
                <w:sz w:val="16"/>
                <w:szCs w:val="16"/>
                <w:lang w:val="fr-FR"/>
              </w:rPr>
              <w:t>declarat</w:t>
            </w:r>
            <w:proofErr w:type="spellEnd"/>
            <w:r w:rsidR="006E1FF7" w:rsidRPr="00BB0761">
              <w:rPr>
                <w:sz w:val="16"/>
                <w:szCs w:val="16"/>
                <w:lang w:val="fr-FR"/>
              </w:rPr>
              <w:t xml:space="preserve"> </w:t>
            </w:r>
            <w:proofErr w:type="spellStart"/>
            <w:r w:rsidR="006E1FF7" w:rsidRPr="00BB0761">
              <w:rPr>
                <w:sz w:val="16"/>
                <w:szCs w:val="16"/>
                <w:lang w:val="fr-FR"/>
              </w:rPr>
              <w:t>în</w:t>
            </w:r>
            <w:proofErr w:type="spellEnd"/>
            <w:r w:rsidR="006E1FF7" w:rsidRPr="00BB0761">
              <w:rPr>
                <w:sz w:val="16"/>
                <w:szCs w:val="16"/>
                <w:lang w:val="fr-FR"/>
              </w:rPr>
              <w:t xml:space="preserve"> </w:t>
            </w:r>
            <w:proofErr w:type="spellStart"/>
            <w:r w:rsidR="006E1FF7" w:rsidRPr="00BB0761">
              <w:rPr>
                <w:sz w:val="16"/>
                <w:szCs w:val="16"/>
                <w:lang w:val="fr-FR"/>
              </w:rPr>
              <w:t>Declaraţ</w:t>
            </w:r>
            <w:r w:rsidR="00E729B4" w:rsidRPr="00BB0761">
              <w:rPr>
                <w:sz w:val="16"/>
                <w:szCs w:val="16"/>
                <w:lang w:val="fr-FR"/>
              </w:rPr>
              <w:t>ia</w:t>
            </w:r>
            <w:proofErr w:type="spellEnd"/>
            <w:r w:rsidR="00E729B4" w:rsidRPr="00BB0761">
              <w:rPr>
                <w:sz w:val="16"/>
                <w:szCs w:val="16"/>
                <w:lang w:val="fr-FR"/>
              </w:rPr>
              <w:t xml:space="preserve"> </w:t>
            </w:r>
            <w:proofErr w:type="gramStart"/>
            <w:r w:rsidR="00E729B4" w:rsidRPr="00BB0761">
              <w:rPr>
                <w:sz w:val="16"/>
                <w:szCs w:val="16"/>
                <w:lang w:val="fr-FR"/>
              </w:rPr>
              <w:t xml:space="preserve">de </w:t>
            </w:r>
            <w:proofErr w:type="spellStart"/>
            <w:r w:rsidR="00E729B4" w:rsidRPr="00BB0761">
              <w:rPr>
                <w:sz w:val="16"/>
                <w:szCs w:val="16"/>
                <w:lang w:val="fr-FR"/>
              </w:rPr>
              <w:t>eligibilitate</w:t>
            </w:r>
            <w:proofErr w:type="spellEnd"/>
            <w:proofErr w:type="gramEnd"/>
            <w:r w:rsidR="00E729B4" w:rsidRPr="00BB0761">
              <w:rPr>
                <w:sz w:val="16"/>
                <w:szCs w:val="16"/>
                <w:lang w:val="fr-FR"/>
              </w:rPr>
              <w:t xml:space="preserve"> </w:t>
            </w:r>
            <w:proofErr w:type="spellStart"/>
            <w:r w:rsidR="00E729B4" w:rsidRPr="00BB0761">
              <w:rPr>
                <w:sz w:val="16"/>
                <w:szCs w:val="16"/>
                <w:lang w:val="fr-FR"/>
              </w:rPr>
              <w:t>că</w:t>
            </w:r>
            <w:proofErr w:type="spellEnd"/>
            <w:r w:rsidR="00E729B4" w:rsidRPr="00BB0761">
              <w:rPr>
                <w:sz w:val="16"/>
                <w:szCs w:val="16"/>
                <w:lang w:val="fr-FR"/>
              </w:rPr>
              <w:t xml:space="preserve"> </w:t>
            </w:r>
            <w:proofErr w:type="spellStart"/>
            <w:r w:rsidR="00E729B4" w:rsidRPr="00BB0761">
              <w:rPr>
                <w:sz w:val="16"/>
                <w:szCs w:val="16"/>
                <w:lang w:val="fr-FR"/>
              </w:rPr>
              <w:t>proiectul</w:t>
            </w:r>
            <w:proofErr w:type="spellEnd"/>
            <w:r w:rsidR="00E729B4" w:rsidRPr="00BB0761">
              <w:rPr>
                <w:sz w:val="16"/>
                <w:szCs w:val="16"/>
                <w:lang w:val="fr-FR"/>
              </w:rPr>
              <w:t xml:space="preserve"> n</w:t>
            </w:r>
            <w:r w:rsidRPr="00BB0761">
              <w:rPr>
                <w:sz w:val="16"/>
                <w:szCs w:val="16"/>
                <w:lang w:val="fr-FR"/>
              </w:rPr>
              <w:t xml:space="preserve">u este </w:t>
            </w:r>
            <w:proofErr w:type="spellStart"/>
            <w:r w:rsidRPr="00BB0761">
              <w:rPr>
                <w:sz w:val="16"/>
                <w:szCs w:val="16"/>
                <w:lang w:val="fr-FR"/>
              </w:rPr>
              <w:t>generator</w:t>
            </w:r>
            <w:proofErr w:type="spellEnd"/>
            <w:r w:rsidRPr="00BB0761">
              <w:rPr>
                <w:sz w:val="16"/>
                <w:szCs w:val="16"/>
                <w:lang w:val="fr-FR"/>
              </w:rPr>
              <w:t xml:space="preserve"> de </w:t>
            </w:r>
            <w:proofErr w:type="spellStart"/>
            <w:r w:rsidRPr="00BB0761">
              <w:rPr>
                <w:sz w:val="16"/>
                <w:szCs w:val="16"/>
                <w:lang w:val="fr-FR"/>
              </w:rPr>
              <w:t>venituri</w:t>
            </w:r>
            <w:proofErr w:type="spellEnd"/>
            <w:r w:rsidRPr="00BB0761">
              <w:rPr>
                <w:sz w:val="16"/>
                <w:szCs w:val="16"/>
                <w:lang w:val="fr-FR"/>
              </w:rPr>
              <w:t xml:space="preserve"> </w:t>
            </w:r>
            <w:proofErr w:type="spellStart"/>
            <w:r w:rsidRPr="00BB0761">
              <w:rPr>
                <w:sz w:val="16"/>
                <w:szCs w:val="16"/>
                <w:lang w:val="fr-FR"/>
              </w:rPr>
              <w:t>nete</w:t>
            </w:r>
            <w:proofErr w:type="spellEnd"/>
            <w:r w:rsidRPr="00BB0761">
              <w:rPr>
                <w:sz w:val="16"/>
                <w:szCs w:val="16"/>
                <w:lang w:val="fr-FR"/>
              </w:rPr>
              <w:t> ?</w:t>
            </w:r>
          </w:p>
          <w:p w14:paraId="3E4942CD" w14:textId="1B948BB7" w:rsidR="001C1C5F" w:rsidRPr="00BB0761" w:rsidRDefault="001C1C5F" w:rsidP="001C1C5F">
            <w:pPr>
              <w:pStyle w:val="Header"/>
              <w:tabs>
                <w:tab w:val="clear" w:pos="4320"/>
                <w:tab w:val="center" w:pos="639"/>
              </w:tabs>
              <w:ind w:left="142"/>
              <w:jc w:val="both"/>
              <w:rPr>
                <w:b/>
                <w:sz w:val="16"/>
                <w:szCs w:val="16"/>
                <w:lang w:val="fr-FR"/>
              </w:rPr>
            </w:pPr>
            <w:r w:rsidRPr="00BB0761">
              <w:rPr>
                <w:b/>
                <w:sz w:val="16"/>
                <w:szCs w:val="16"/>
                <w:lang w:val="fr-FR"/>
              </w:rPr>
              <w:t>SAU</w:t>
            </w:r>
          </w:p>
          <w:p w14:paraId="2A75FBE5" w14:textId="68117E02" w:rsidR="00DF4194" w:rsidRPr="00BB0761" w:rsidRDefault="001C1C5F" w:rsidP="00AD2546">
            <w:pPr>
              <w:pStyle w:val="Header"/>
              <w:numPr>
                <w:ilvl w:val="0"/>
                <w:numId w:val="4"/>
              </w:numPr>
              <w:tabs>
                <w:tab w:val="clear" w:pos="4320"/>
                <w:tab w:val="center" w:pos="639"/>
              </w:tabs>
              <w:jc w:val="both"/>
              <w:rPr>
                <w:b/>
                <w:sz w:val="16"/>
                <w:szCs w:val="16"/>
                <w:lang w:val="fr-FR"/>
              </w:rPr>
            </w:pPr>
            <w:r w:rsidRPr="00BB0761">
              <w:rPr>
                <w:sz w:val="16"/>
                <w:szCs w:val="16"/>
              </w:rPr>
              <w:t xml:space="preserve">Beneficiarul a completat </w:t>
            </w:r>
            <w:r w:rsidR="0055657A" w:rsidRPr="00BB0761">
              <w:rPr>
                <w:sz w:val="16"/>
                <w:szCs w:val="16"/>
              </w:rPr>
              <w:t xml:space="preserve">şi anexat </w:t>
            </w:r>
            <w:r w:rsidR="00C85C49" w:rsidRPr="00BB0761">
              <w:rPr>
                <w:sz w:val="16"/>
                <w:szCs w:val="16"/>
              </w:rPr>
              <w:t xml:space="preserve">Modelul D - </w:t>
            </w:r>
            <w:r w:rsidR="00C85C49" w:rsidRPr="00BB0761">
              <w:rPr>
                <w:i/>
                <w:sz w:val="16"/>
                <w:szCs w:val="16"/>
              </w:rPr>
              <w:t>Metodă</w:t>
            </w:r>
            <w:r w:rsidR="0069635C" w:rsidRPr="00BB0761">
              <w:rPr>
                <w:i/>
                <w:sz w:val="16"/>
                <w:szCs w:val="16"/>
              </w:rPr>
              <w:t xml:space="preserve"> de calcul</w:t>
            </w:r>
            <w:r w:rsidR="00770D0A" w:rsidRPr="00BB0761">
              <w:rPr>
                <w:i/>
                <w:sz w:val="16"/>
                <w:szCs w:val="16"/>
              </w:rPr>
              <w:t xml:space="preserve"> pentru proiectele generatoare de venit</w:t>
            </w:r>
            <w:r w:rsidR="00DF4194" w:rsidRPr="00BB0761">
              <w:rPr>
                <w:sz w:val="16"/>
                <w:szCs w:val="16"/>
              </w:rPr>
              <w:t>?</w:t>
            </w:r>
          </w:p>
          <w:p w14:paraId="4BA04069" w14:textId="0D8B2E5E" w:rsidR="007742C7" w:rsidRPr="00BB0761" w:rsidRDefault="007742C7" w:rsidP="00AD2546">
            <w:pPr>
              <w:pStyle w:val="Header"/>
              <w:numPr>
                <w:ilvl w:val="0"/>
                <w:numId w:val="4"/>
              </w:numPr>
              <w:tabs>
                <w:tab w:val="clear" w:pos="4320"/>
                <w:tab w:val="center" w:pos="639"/>
              </w:tabs>
              <w:jc w:val="both"/>
              <w:rPr>
                <w:sz w:val="16"/>
                <w:szCs w:val="16"/>
                <w:lang w:val="fr-FR"/>
              </w:rPr>
            </w:pPr>
            <w:proofErr w:type="spellStart"/>
            <w:r w:rsidRPr="00BB0761">
              <w:rPr>
                <w:sz w:val="16"/>
                <w:szCs w:val="16"/>
                <w:lang w:val="fr-FR"/>
              </w:rPr>
              <w:t>Valoarea</w:t>
            </w:r>
            <w:proofErr w:type="spellEnd"/>
            <w:r w:rsidRPr="00BB0761">
              <w:rPr>
                <w:sz w:val="16"/>
                <w:szCs w:val="16"/>
                <w:lang w:val="fr-FR"/>
              </w:rPr>
              <w:t xml:space="preserve"> </w:t>
            </w:r>
            <w:proofErr w:type="spellStart"/>
            <w:r w:rsidRPr="00BB0761">
              <w:rPr>
                <w:sz w:val="16"/>
                <w:szCs w:val="16"/>
                <w:lang w:val="fr-FR"/>
              </w:rPr>
              <w:t>finanțării</w:t>
            </w:r>
            <w:proofErr w:type="spellEnd"/>
            <w:r w:rsidRPr="00BB0761">
              <w:rPr>
                <w:sz w:val="16"/>
                <w:szCs w:val="16"/>
                <w:lang w:val="fr-FR"/>
              </w:rPr>
              <w:t xml:space="preserve"> </w:t>
            </w:r>
            <w:proofErr w:type="spellStart"/>
            <w:r w:rsidRPr="00BB0761">
              <w:rPr>
                <w:sz w:val="16"/>
                <w:szCs w:val="16"/>
                <w:lang w:val="fr-FR"/>
              </w:rPr>
              <w:t>nerambursabile</w:t>
            </w:r>
            <w:proofErr w:type="spellEnd"/>
            <w:r w:rsidRPr="00BB0761">
              <w:rPr>
                <w:sz w:val="16"/>
                <w:szCs w:val="16"/>
                <w:lang w:val="fr-FR"/>
              </w:rPr>
              <w:t xml:space="preserve"> </w:t>
            </w:r>
            <w:proofErr w:type="spellStart"/>
            <w:r w:rsidRPr="00BB0761">
              <w:rPr>
                <w:sz w:val="16"/>
                <w:szCs w:val="16"/>
                <w:lang w:val="fr-FR"/>
              </w:rPr>
              <w:t>din</w:t>
            </w:r>
            <w:proofErr w:type="spellEnd"/>
            <w:r w:rsidRPr="00BB0761">
              <w:rPr>
                <w:sz w:val="16"/>
                <w:szCs w:val="16"/>
                <w:lang w:val="fr-FR"/>
              </w:rPr>
              <w:t xml:space="preserve"> </w:t>
            </w:r>
            <w:proofErr w:type="spellStart"/>
            <w:r w:rsidRPr="00BB0761">
              <w:rPr>
                <w:sz w:val="16"/>
                <w:szCs w:val="16"/>
                <w:lang w:val="fr-FR"/>
              </w:rPr>
              <w:t>Modelul</w:t>
            </w:r>
            <w:proofErr w:type="spellEnd"/>
            <w:r w:rsidRPr="00BB0761">
              <w:rPr>
                <w:sz w:val="16"/>
                <w:szCs w:val="16"/>
                <w:lang w:val="fr-FR"/>
              </w:rPr>
              <w:t xml:space="preserve"> D - </w:t>
            </w:r>
            <w:proofErr w:type="spellStart"/>
            <w:r w:rsidR="00C85C49" w:rsidRPr="00BB0761">
              <w:rPr>
                <w:i/>
                <w:sz w:val="16"/>
                <w:szCs w:val="16"/>
                <w:lang w:val="fr-FR"/>
              </w:rPr>
              <w:t>Metodă</w:t>
            </w:r>
            <w:proofErr w:type="spellEnd"/>
            <w:r w:rsidRPr="00BB0761">
              <w:rPr>
                <w:i/>
                <w:sz w:val="16"/>
                <w:szCs w:val="16"/>
                <w:lang w:val="fr-FR"/>
              </w:rPr>
              <w:t xml:space="preserve"> de calcul </w:t>
            </w:r>
            <w:proofErr w:type="spellStart"/>
            <w:r w:rsidRPr="00BB0761">
              <w:rPr>
                <w:i/>
                <w:sz w:val="16"/>
                <w:szCs w:val="16"/>
                <w:lang w:val="fr-FR"/>
              </w:rPr>
              <w:t>pentru</w:t>
            </w:r>
            <w:proofErr w:type="spellEnd"/>
            <w:r w:rsidRPr="00BB0761">
              <w:rPr>
                <w:i/>
                <w:sz w:val="16"/>
                <w:szCs w:val="16"/>
                <w:lang w:val="fr-FR"/>
              </w:rPr>
              <w:t xml:space="preserve"> </w:t>
            </w:r>
            <w:proofErr w:type="spellStart"/>
            <w:r w:rsidRPr="00BB0761">
              <w:rPr>
                <w:i/>
                <w:sz w:val="16"/>
                <w:szCs w:val="16"/>
                <w:lang w:val="fr-FR"/>
              </w:rPr>
              <w:t>proiectele</w:t>
            </w:r>
            <w:proofErr w:type="spellEnd"/>
            <w:r w:rsidRPr="00BB0761">
              <w:rPr>
                <w:i/>
                <w:sz w:val="16"/>
                <w:szCs w:val="16"/>
                <w:lang w:val="fr-FR"/>
              </w:rPr>
              <w:t xml:space="preserve"> </w:t>
            </w:r>
            <w:proofErr w:type="spellStart"/>
            <w:r w:rsidRPr="00BB0761">
              <w:rPr>
                <w:i/>
                <w:sz w:val="16"/>
                <w:szCs w:val="16"/>
                <w:lang w:val="fr-FR"/>
              </w:rPr>
              <w:t>generatoare</w:t>
            </w:r>
            <w:proofErr w:type="spellEnd"/>
            <w:r w:rsidRPr="00BB0761">
              <w:rPr>
                <w:i/>
                <w:sz w:val="16"/>
                <w:szCs w:val="16"/>
                <w:lang w:val="fr-FR"/>
              </w:rPr>
              <w:t xml:space="preserve"> de </w:t>
            </w:r>
            <w:proofErr w:type="spellStart"/>
            <w:r w:rsidRPr="00BB0761">
              <w:rPr>
                <w:i/>
                <w:sz w:val="16"/>
                <w:szCs w:val="16"/>
                <w:lang w:val="fr-FR"/>
              </w:rPr>
              <w:t>venit</w:t>
            </w:r>
            <w:proofErr w:type="spellEnd"/>
            <w:r w:rsidRPr="00BB0761">
              <w:rPr>
                <w:sz w:val="16"/>
                <w:szCs w:val="16"/>
                <w:lang w:val="fr-FR"/>
              </w:rPr>
              <w:t xml:space="preserve"> </w:t>
            </w:r>
            <w:proofErr w:type="spellStart"/>
            <w:r w:rsidRPr="00BB0761">
              <w:rPr>
                <w:sz w:val="16"/>
                <w:szCs w:val="16"/>
                <w:lang w:val="fr-FR"/>
              </w:rPr>
              <w:t>coincide</w:t>
            </w:r>
            <w:proofErr w:type="spellEnd"/>
            <w:r w:rsidRPr="00BB0761">
              <w:rPr>
                <w:sz w:val="16"/>
                <w:szCs w:val="16"/>
                <w:lang w:val="fr-FR"/>
              </w:rPr>
              <w:t xml:space="preserve"> </w:t>
            </w:r>
            <w:proofErr w:type="spellStart"/>
            <w:r w:rsidRPr="00BB0761">
              <w:rPr>
                <w:sz w:val="16"/>
                <w:szCs w:val="16"/>
                <w:lang w:val="fr-FR"/>
              </w:rPr>
              <w:t>cu</w:t>
            </w:r>
            <w:proofErr w:type="spellEnd"/>
            <w:r w:rsidRPr="00BB0761">
              <w:rPr>
                <w:sz w:val="16"/>
                <w:szCs w:val="16"/>
                <w:lang w:val="fr-FR"/>
              </w:rPr>
              <w:t xml:space="preserve"> </w:t>
            </w:r>
            <w:proofErr w:type="spellStart"/>
            <w:r w:rsidRPr="00BB0761">
              <w:rPr>
                <w:sz w:val="16"/>
                <w:szCs w:val="16"/>
                <w:lang w:val="fr-FR"/>
              </w:rPr>
              <w:t>valoarea</w:t>
            </w:r>
            <w:proofErr w:type="spellEnd"/>
            <w:r w:rsidRPr="00BB0761">
              <w:rPr>
                <w:sz w:val="16"/>
                <w:szCs w:val="16"/>
                <w:lang w:val="fr-FR"/>
              </w:rPr>
              <w:t xml:space="preserve"> </w:t>
            </w:r>
            <w:proofErr w:type="spellStart"/>
            <w:r w:rsidRPr="00BB0761">
              <w:rPr>
                <w:sz w:val="16"/>
                <w:szCs w:val="16"/>
                <w:lang w:val="fr-FR"/>
              </w:rPr>
              <w:t>din</w:t>
            </w:r>
            <w:proofErr w:type="spellEnd"/>
            <w:r w:rsidRPr="00BB0761">
              <w:rPr>
                <w:sz w:val="16"/>
                <w:szCs w:val="16"/>
                <w:lang w:val="fr-FR"/>
              </w:rPr>
              <w:t xml:space="preserve"> </w:t>
            </w:r>
            <w:proofErr w:type="spellStart"/>
            <w:r w:rsidRPr="00BB0761">
              <w:rPr>
                <w:sz w:val="16"/>
                <w:szCs w:val="16"/>
                <w:lang w:val="fr-FR"/>
              </w:rPr>
              <w:t>bugetul</w:t>
            </w:r>
            <w:proofErr w:type="spellEnd"/>
            <w:r w:rsidRPr="00BB0761">
              <w:rPr>
                <w:sz w:val="16"/>
                <w:szCs w:val="16"/>
                <w:lang w:val="fr-FR"/>
              </w:rPr>
              <w:t xml:space="preserve"> </w:t>
            </w:r>
            <w:proofErr w:type="spellStart"/>
            <w:r w:rsidRPr="00BB0761">
              <w:rPr>
                <w:sz w:val="16"/>
                <w:szCs w:val="16"/>
                <w:lang w:val="fr-FR"/>
              </w:rPr>
              <w:t>proiectului</w:t>
            </w:r>
            <w:proofErr w:type="spellEnd"/>
            <w:r w:rsidRPr="00BB0761">
              <w:rPr>
                <w:sz w:val="16"/>
                <w:szCs w:val="16"/>
                <w:lang w:val="fr-FR"/>
              </w:rPr>
              <w:t> ?</w:t>
            </w:r>
          </w:p>
        </w:tc>
        <w:tc>
          <w:tcPr>
            <w:tcW w:w="149" w:type="pct"/>
          </w:tcPr>
          <w:p w14:paraId="5DD3D588" w14:textId="77777777" w:rsidR="00C37E17" w:rsidRPr="00BB0761" w:rsidRDefault="00C37E17" w:rsidP="00A71C84">
            <w:pPr>
              <w:jc w:val="center"/>
              <w:rPr>
                <w:sz w:val="16"/>
                <w:szCs w:val="16"/>
                <w:lang w:val="it-IT"/>
              </w:rPr>
            </w:pPr>
          </w:p>
        </w:tc>
        <w:tc>
          <w:tcPr>
            <w:tcW w:w="147" w:type="pct"/>
          </w:tcPr>
          <w:p w14:paraId="22B3B6FF" w14:textId="77777777" w:rsidR="00C37E17" w:rsidRPr="00BB0761" w:rsidRDefault="00C37E17" w:rsidP="00A71C84">
            <w:pPr>
              <w:rPr>
                <w:sz w:val="16"/>
                <w:szCs w:val="16"/>
                <w:lang w:val="it-IT"/>
              </w:rPr>
            </w:pPr>
          </w:p>
        </w:tc>
        <w:tc>
          <w:tcPr>
            <w:tcW w:w="208" w:type="pct"/>
          </w:tcPr>
          <w:p w14:paraId="63802063" w14:textId="77777777" w:rsidR="00C37E17" w:rsidRPr="00BB0761" w:rsidRDefault="00C37E17" w:rsidP="00A71C84">
            <w:pPr>
              <w:rPr>
                <w:sz w:val="16"/>
                <w:szCs w:val="16"/>
                <w:lang w:val="it-IT"/>
              </w:rPr>
            </w:pPr>
          </w:p>
        </w:tc>
        <w:tc>
          <w:tcPr>
            <w:tcW w:w="309" w:type="pct"/>
          </w:tcPr>
          <w:p w14:paraId="4567684E" w14:textId="77777777" w:rsidR="00C37E17" w:rsidRPr="00BB0761" w:rsidRDefault="00C37E17" w:rsidP="00A71C84">
            <w:pPr>
              <w:rPr>
                <w:sz w:val="16"/>
                <w:szCs w:val="16"/>
                <w:lang w:val="it-IT"/>
              </w:rPr>
            </w:pPr>
          </w:p>
        </w:tc>
        <w:tc>
          <w:tcPr>
            <w:tcW w:w="132" w:type="pct"/>
          </w:tcPr>
          <w:p w14:paraId="2B195938" w14:textId="77777777" w:rsidR="00C37E17" w:rsidRPr="00BB0761" w:rsidRDefault="00C37E17" w:rsidP="00A71C84">
            <w:pPr>
              <w:rPr>
                <w:sz w:val="16"/>
                <w:szCs w:val="16"/>
                <w:lang w:val="it-IT"/>
              </w:rPr>
            </w:pPr>
          </w:p>
        </w:tc>
        <w:tc>
          <w:tcPr>
            <w:tcW w:w="147" w:type="pct"/>
          </w:tcPr>
          <w:p w14:paraId="06808DDE" w14:textId="77777777" w:rsidR="00C37E17" w:rsidRPr="00BB0761" w:rsidRDefault="00C37E17" w:rsidP="00A71C84">
            <w:pPr>
              <w:rPr>
                <w:sz w:val="16"/>
                <w:szCs w:val="16"/>
                <w:lang w:val="it-IT"/>
              </w:rPr>
            </w:pPr>
          </w:p>
        </w:tc>
        <w:tc>
          <w:tcPr>
            <w:tcW w:w="168" w:type="pct"/>
          </w:tcPr>
          <w:p w14:paraId="0CCF2CEF" w14:textId="77777777" w:rsidR="00C37E17" w:rsidRPr="00BB0761" w:rsidRDefault="00C37E17" w:rsidP="00A71C84">
            <w:pPr>
              <w:rPr>
                <w:sz w:val="16"/>
                <w:szCs w:val="16"/>
                <w:lang w:val="it-IT"/>
              </w:rPr>
            </w:pPr>
          </w:p>
        </w:tc>
        <w:tc>
          <w:tcPr>
            <w:tcW w:w="384" w:type="pct"/>
            <w:gridSpan w:val="2"/>
          </w:tcPr>
          <w:p w14:paraId="02FB718B" w14:textId="77777777" w:rsidR="00C37E17" w:rsidRPr="00BB0761" w:rsidRDefault="00C37E17" w:rsidP="00A71C84">
            <w:pPr>
              <w:rPr>
                <w:sz w:val="16"/>
                <w:szCs w:val="16"/>
                <w:lang w:val="it-IT"/>
              </w:rPr>
            </w:pPr>
          </w:p>
        </w:tc>
      </w:tr>
      <w:tr w:rsidR="00C247D4" w:rsidRPr="00BB0761" w14:paraId="5D9E7EE0" w14:textId="77777777" w:rsidTr="00C247D4">
        <w:trPr>
          <w:trHeight w:val="20"/>
          <w:tblHeader/>
        </w:trPr>
        <w:tc>
          <w:tcPr>
            <w:tcW w:w="3356" w:type="pct"/>
          </w:tcPr>
          <w:p w14:paraId="782BC71D" w14:textId="39CD633C" w:rsidR="003E1DE6" w:rsidRPr="00BB0761" w:rsidRDefault="003E1DE6" w:rsidP="00AD2546">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lastRenderedPageBreak/>
              <w:t xml:space="preserve">Documentaţia tehnico-economică </w:t>
            </w:r>
          </w:p>
          <w:p w14:paraId="40916ECB" w14:textId="16D7F1E5" w:rsidR="00965465" w:rsidRPr="00BB0761" w:rsidRDefault="00CD69B4" w:rsidP="00AD2546">
            <w:pPr>
              <w:pStyle w:val="Header"/>
              <w:numPr>
                <w:ilvl w:val="0"/>
                <w:numId w:val="4"/>
              </w:numPr>
              <w:tabs>
                <w:tab w:val="clear" w:pos="4320"/>
                <w:tab w:val="center" w:pos="426"/>
              </w:tabs>
              <w:jc w:val="both"/>
              <w:rPr>
                <w:sz w:val="16"/>
                <w:szCs w:val="16"/>
              </w:rPr>
            </w:pPr>
            <w:r w:rsidRPr="00CE785D">
              <w:rPr>
                <w:sz w:val="16"/>
                <w:szCs w:val="16"/>
              </w:rPr>
              <w:t xml:space="preserve"> </w:t>
            </w:r>
            <w:r w:rsidR="00F82F85" w:rsidRPr="00CE785D">
              <w:rPr>
                <w:sz w:val="16"/>
                <w:szCs w:val="16"/>
              </w:rPr>
              <w:t xml:space="preserve">Este </w:t>
            </w:r>
            <w:r w:rsidR="00584221" w:rsidRPr="00CE785D">
              <w:rPr>
                <w:sz w:val="16"/>
                <w:szCs w:val="16"/>
              </w:rPr>
              <w:t xml:space="preserve">anexată </w:t>
            </w:r>
            <w:r w:rsidR="00F82F85" w:rsidRPr="00CE785D">
              <w:rPr>
                <w:sz w:val="16"/>
                <w:szCs w:val="16"/>
              </w:rPr>
              <w:t>Documentaţia tehnico-economică</w:t>
            </w:r>
            <w:r w:rsidR="00965465" w:rsidRPr="00CE785D">
              <w:rPr>
                <w:sz w:val="16"/>
                <w:szCs w:val="16"/>
              </w:rPr>
              <w:t xml:space="preserve"> pe tipuri de proiecte de investiții</w:t>
            </w:r>
            <w:r w:rsidR="001518A8" w:rsidRPr="00CE785D">
              <w:rPr>
                <w:sz w:val="16"/>
                <w:szCs w:val="16"/>
              </w:rPr>
              <w:t xml:space="preserve">, </w:t>
            </w:r>
            <w:r w:rsidR="00F341DB" w:rsidRPr="00CE785D">
              <w:rPr>
                <w:sz w:val="16"/>
                <w:szCs w:val="16"/>
              </w:rPr>
              <w:t>conform sub-secțiunii 5.4.1, punctul 15 din ghidul specific (</w:t>
            </w:r>
            <w:r w:rsidR="00965465" w:rsidRPr="00CE785D">
              <w:rPr>
                <w:sz w:val="16"/>
                <w:szCs w:val="16"/>
              </w:rPr>
              <w:t xml:space="preserve">situaţiile </w:t>
            </w:r>
            <w:r w:rsidR="00F341DB" w:rsidRPr="00BB0761">
              <w:rPr>
                <w:sz w:val="16"/>
                <w:szCs w:val="16"/>
              </w:rPr>
              <w:t>1,2 și 3)</w:t>
            </w:r>
            <w:r w:rsidR="00F82F85" w:rsidRPr="00BB0761">
              <w:rPr>
                <w:sz w:val="16"/>
                <w:szCs w:val="16"/>
              </w:rPr>
              <w:t>?</w:t>
            </w:r>
          </w:p>
          <w:p w14:paraId="72550AFF" w14:textId="70A254E3" w:rsidR="001518A8" w:rsidRPr="00BB0761" w:rsidRDefault="002C2ACD" w:rsidP="00AD2546">
            <w:pPr>
              <w:pStyle w:val="Header"/>
              <w:numPr>
                <w:ilvl w:val="0"/>
                <w:numId w:val="4"/>
              </w:numPr>
              <w:tabs>
                <w:tab w:val="clear" w:pos="4320"/>
                <w:tab w:val="center" w:pos="426"/>
              </w:tabs>
              <w:jc w:val="both"/>
              <w:rPr>
                <w:sz w:val="16"/>
                <w:szCs w:val="16"/>
              </w:rPr>
            </w:pPr>
            <w:r w:rsidRPr="00BB0761">
              <w:rPr>
                <w:i/>
                <w:sz w:val="16"/>
                <w:szCs w:val="16"/>
              </w:rPr>
              <w:t xml:space="preserve"> </w:t>
            </w:r>
            <w:r w:rsidR="001518A8" w:rsidRPr="00BB0761">
              <w:rPr>
                <w:i/>
                <w:sz w:val="16"/>
                <w:szCs w:val="16"/>
              </w:rPr>
              <w:t>(</w:t>
            </w:r>
            <w:r w:rsidR="00FA3EB2" w:rsidRPr="00BB0761">
              <w:rPr>
                <w:i/>
                <w:sz w:val="16"/>
                <w:szCs w:val="16"/>
              </w:rPr>
              <w:t>î</w:t>
            </w:r>
            <w:r w:rsidR="001518A8" w:rsidRPr="00BB0761">
              <w:rPr>
                <w:i/>
                <w:sz w:val="16"/>
                <w:szCs w:val="16"/>
              </w:rPr>
              <w:t xml:space="preserve">n cazul lucrărilor de intervenții la construcții existente) </w:t>
            </w:r>
            <w:r w:rsidR="001518A8" w:rsidRPr="00BB0761">
              <w:rPr>
                <w:sz w:val="16"/>
                <w:szCs w:val="16"/>
              </w:rPr>
              <w:t>Este anexată expertiza tehnică?</w:t>
            </w:r>
          </w:p>
          <w:p w14:paraId="6EBA79EB" w14:textId="65FEE451" w:rsidR="00FD2083" w:rsidRPr="00BB0761" w:rsidRDefault="00FD2083" w:rsidP="00AD2546">
            <w:pPr>
              <w:pStyle w:val="Header"/>
              <w:numPr>
                <w:ilvl w:val="0"/>
                <w:numId w:val="4"/>
              </w:numPr>
              <w:tabs>
                <w:tab w:val="clear" w:pos="4320"/>
                <w:tab w:val="center" w:pos="426"/>
              </w:tabs>
              <w:jc w:val="both"/>
              <w:rPr>
                <w:sz w:val="16"/>
                <w:szCs w:val="16"/>
              </w:rPr>
            </w:pPr>
            <w:r w:rsidRPr="00BB0761">
              <w:rPr>
                <w:i/>
                <w:sz w:val="16"/>
                <w:szCs w:val="16"/>
              </w:rPr>
              <w:t xml:space="preserve"> </w:t>
            </w:r>
            <w:r w:rsidR="00C85C49" w:rsidRPr="00BB0761">
              <w:rPr>
                <w:i/>
                <w:sz w:val="16"/>
                <w:szCs w:val="16"/>
              </w:rPr>
              <w:t>(în</w:t>
            </w:r>
            <w:r w:rsidR="007B3EEC" w:rsidRPr="00BB0761">
              <w:rPr>
                <w:i/>
                <w:sz w:val="16"/>
                <w:szCs w:val="16"/>
              </w:rPr>
              <w:t xml:space="preserve"> cazul investiţiilor noi</w:t>
            </w:r>
            <w:r w:rsidR="00C85C49" w:rsidRPr="00BB0761">
              <w:rPr>
                <w:i/>
                <w:sz w:val="16"/>
                <w:szCs w:val="16"/>
              </w:rPr>
              <w:t xml:space="preserve">) </w:t>
            </w:r>
            <w:r w:rsidRPr="00BB0761">
              <w:rPr>
                <w:sz w:val="16"/>
                <w:szCs w:val="16"/>
              </w:rPr>
              <w:t>Studiile de teren sunt anexate</w:t>
            </w:r>
            <w:r w:rsidRPr="00BB0761">
              <w:rPr>
                <w:i/>
                <w:sz w:val="16"/>
                <w:szCs w:val="16"/>
              </w:rPr>
              <w:t>?</w:t>
            </w:r>
          </w:p>
          <w:p w14:paraId="72406880" w14:textId="04B93733" w:rsidR="007A193A" w:rsidRPr="00BB0761" w:rsidRDefault="00FA3EB2" w:rsidP="00AD2546">
            <w:pPr>
              <w:pStyle w:val="Header"/>
              <w:numPr>
                <w:ilvl w:val="0"/>
                <w:numId w:val="4"/>
              </w:numPr>
              <w:tabs>
                <w:tab w:val="clear" w:pos="4320"/>
                <w:tab w:val="center" w:pos="426"/>
              </w:tabs>
              <w:jc w:val="both"/>
              <w:rPr>
                <w:b/>
                <w:sz w:val="16"/>
                <w:szCs w:val="16"/>
                <w:lang w:val="fr-FR"/>
              </w:rPr>
            </w:pPr>
            <w:r w:rsidRPr="00BB0761">
              <w:rPr>
                <w:i/>
                <w:sz w:val="16"/>
                <w:szCs w:val="16"/>
              </w:rPr>
              <w:t xml:space="preserve"> </w:t>
            </w:r>
            <w:r w:rsidR="007A193A" w:rsidRPr="00BB0761">
              <w:rPr>
                <w:i/>
                <w:sz w:val="16"/>
                <w:szCs w:val="16"/>
              </w:rPr>
              <w:t>(doar pentru proiectele de investiții pentru care execuția fizică de lucrări nu a fost demarată la data depunerii CF)</w:t>
            </w:r>
            <w:r w:rsidR="001518A8" w:rsidRPr="00BB0761">
              <w:rPr>
                <w:i/>
                <w:sz w:val="16"/>
                <w:szCs w:val="16"/>
              </w:rPr>
              <w:t>, după caz</w:t>
            </w:r>
          </w:p>
          <w:p w14:paraId="00CD39A9" w14:textId="6003B101" w:rsidR="00C37E17" w:rsidRPr="00BB0761" w:rsidRDefault="00C37E17" w:rsidP="00D802F9">
            <w:pPr>
              <w:pStyle w:val="Header"/>
              <w:numPr>
                <w:ilvl w:val="0"/>
                <w:numId w:val="30"/>
              </w:numPr>
              <w:tabs>
                <w:tab w:val="clear" w:pos="4320"/>
                <w:tab w:val="center" w:pos="639"/>
              </w:tabs>
              <w:jc w:val="both"/>
              <w:rPr>
                <w:sz w:val="16"/>
                <w:szCs w:val="16"/>
              </w:rPr>
            </w:pPr>
            <w:r w:rsidRPr="00BB0761">
              <w:rPr>
                <w:sz w:val="16"/>
                <w:szCs w:val="16"/>
              </w:rPr>
              <w:t xml:space="preserve">Documentaţia tehnico-economică </w:t>
            </w:r>
            <w:r w:rsidR="007A193A" w:rsidRPr="00BB0761">
              <w:rPr>
                <w:sz w:val="16"/>
                <w:szCs w:val="16"/>
              </w:rPr>
              <w:t>anexată la cererea de finanțare (</w:t>
            </w:r>
            <w:r w:rsidR="001518A8" w:rsidRPr="00BB0761">
              <w:rPr>
                <w:sz w:val="16"/>
                <w:szCs w:val="16"/>
              </w:rPr>
              <w:t>Studiu de Fezabilitate/</w:t>
            </w:r>
            <w:r w:rsidR="007A193A" w:rsidRPr="00BB0761">
              <w:rPr>
                <w:sz w:val="16"/>
                <w:szCs w:val="16"/>
              </w:rPr>
              <w:t>DALI</w:t>
            </w:r>
            <w:r w:rsidR="001518A8" w:rsidRPr="00BB0761">
              <w:rPr>
                <w:sz w:val="16"/>
                <w:szCs w:val="16"/>
              </w:rPr>
              <w:t>/Studiu de oportunitate</w:t>
            </w:r>
            <w:r w:rsidR="007A193A" w:rsidRPr="00BB0761">
              <w:rPr>
                <w:sz w:val="16"/>
                <w:szCs w:val="16"/>
              </w:rPr>
              <w:t xml:space="preserve">) </w:t>
            </w:r>
            <w:r w:rsidRPr="00BB0761">
              <w:rPr>
                <w:sz w:val="16"/>
                <w:szCs w:val="16"/>
              </w:rPr>
              <w:t xml:space="preserve">nu a fost elaborată/ revizuită/ reactualizată cu mai mult de 2 ani înainte de data depunerii cererii de finanţare? </w:t>
            </w:r>
          </w:p>
          <w:p w14:paraId="6A88773D" w14:textId="10534E82" w:rsidR="006B15B5" w:rsidRPr="00BB0761" w:rsidRDefault="006B15B5" w:rsidP="006B15B5">
            <w:pPr>
              <w:pStyle w:val="Header"/>
              <w:tabs>
                <w:tab w:val="clear" w:pos="4320"/>
                <w:tab w:val="center" w:pos="639"/>
              </w:tabs>
              <w:ind w:left="1146"/>
              <w:jc w:val="both"/>
              <w:rPr>
                <w:sz w:val="16"/>
                <w:szCs w:val="16"/>
              </w:rPr>
            </w:pPr>
            <w:r w:rsidRPr="00BB0761">
              <w:rPr>
                <w:sz w:val="16"/>
                <w:szCs w:val="16"/>
              </w:rPr>
              <w:t>SAU</w:t>
            </w:r>
          </w:p>
          <w:p w14:paraId="3BFCDF35" w14:textId="62843934" w:rsidR="007A193A" w:rsidRPr="00BB0761" w:rsidRDefault="007A193A" w:rsidP="00D802F9">
            <w:pPr>
              <w:pStyle w:val="Header"/>
              <w:numPr>
                <w:ilvl w:val="0"/>
                <w:numId w:val="30"/>
              </w:numPr>
              <w:tabs>
                <w:tab w:val="clear" w:pos="4320"/>
                <w:tab w:val="center" w:pos="639"/>
              </w:tabs>
              <w:jc w:val="both"/>
              <w:rPr>
                <w:sz w:val="16"/>
                <w:szCs w:val="16"/>
              </w:rPr>
            </w:pPr>
            <w:r w:rsidRPr="00BB0761">
              <w:rPr>
                <w:sz w:val="16"/>
                <w:szCs w:val="16"/>
              </w:rPr>
              <w:t xml:space="preserve">Dacă la cererea de finanțare a fost </w:t>
            </w:r>
            <w:r w:rsidR="00EC6449" w:rsidRPr="00BB0761">
              <w:rPr>
                <w:sz w:val="16"/>
                <w:szCs w:val="16"/>
              </w:rPr>
              <w:t xml:space="preserve">anexat inclusiv proiectul tehnic, acesta nu a fost elaborat/ revizuit/ reactualizat cu mai mult de 2 ani înainte de data depunerii cererii de finanţare? </w:t>
            </w:r>
          </w:p>
        </w:tc>
        <w:tc>
          <w:tcPr>
            <w:tcW w:w="149" w:type="pct"/>
          </w:tcPr>
          <w:p w14:paraId="6F0BD80E" w14:textId="77777777" w:rsidR="00C37E17" w:rsidRPr="00BB0761" w:rsidRDefault="00C37E17" w:rsidP="00C37E17">
            <w:pPr>
              <w:jc w:val="center"/>
              <w:rPr>
                <w:sz w:val="16"/>
                <w:szCs w:val="16"/>
                <w:lang w:val="it-IT"/>
              </w:rPr>
            </w:pPr>
          </w:p>
        </w:tc>
        <w:tc>
          <w:tcPr>
            <w:tcW w:w="147" w:type="pct"/>
          </w:tcPr>
          <w:p w14:paraId="346C8F31" w14:textId="77777777" w:rsidR="00C37E17" w:rsidRPr="00BB0761" w:rsidRDefault="00C37E17" w:rsidP="00C37E17">
            <w:pPr>
              <w:rPr>
                <w:sz w:val="16"/>
                <w:szCs w:val="16"/>
                <w:lang w:val="it-IT"/>
              </w:rPr>
            </w:pPr>
          </w:p>
        </w:tc>
        <w:tc>
          <w:tcPr>
            <w:tcW w:w="208" w:type="pct"/>
          </w:tcPr>
          <w:p w14:paraId="43BE1940" w14:textId="77777777" w:rsidR="00C37E17" w:rsidRPr="00BB0761" w:rsidRDefault="00C37E17" w:rsidP="00C37E17">
            <w:pPr>
              <w:rPr>
                <w:sz w:val="16"/>
                <w:szCs w:val="16"/>
                <w:lang w:val="it-IT"/>
              </w:rPr>
            </w:pPr>
          </w:p>
        </w:tc>
        <w:tc>
          <w:tcPr>
            <w:tcW w:w="309" w:type="pct"/>
          </w:tcPr>
          <w:p w14:paraId="6EDB8CE8" w14:textId="77777777" w:rsidR="00C37E17" w:rsidRPr="00BB0761" w:rsidRDefault="00C37E17" w:rsidP="00C37E17">
            <w:pPr>
              <w:rPr>
                <w:sz w:val="16"/>
                <w:szCs w:val="16"/>
                <w:lang w:val="it-IT"/>
              </w:rPr>
            </w:pPr>
          </w:p>
        </w:tc>
        <w:tc>
          <w:tcPr>
            <w:tcW w:w="132" w:type="pct"/>
          </w:tcPr>
          <w:p w14:paraId="77B98641" w14:textId="77777777" w:rsidR="00C37E17" w:rsidRPr="00BB0761" w:rsidRDefault="00C37E17" w:rsidP="00C37E17">
            <w:pPr>
              <w:rPr>
                <w:sz w:val="16"/>
                <w:szCs w:val="16"/>
                <w:lang w:val="it-IT"/>
              </w:rPr>
            </w:pPr>
          </w:p>
        </w:tc>
        <w:tc>
          <w:tcPr>
            <w:tcW w:w="147" w:type="pct"/>
          </w:tcPr>
          <w:p w14:paraId="2360740F" w14:textId="77777777" w:rsidR="00C37E17" w:rsidRPr="00BB0761" w:rsidRDefault="00C37E17" w:rsidP="00C37E17">
            <w:pPr>
              <w:rPr>
                <w:sz w:val="16"/>
                <w:szCs w:val="16"/>
                <w:lang w:val="it-IT"/>
              </w:rPr>
            </w:pPr>
          </w:p>
        </w:tc>
        <w:tc>
          <w:tcPr>
            <w:tcW w:w="168" w:type="pct"/>
          </w:tcPr>
          <w:p w14:paraId="46513472" w14:textId="77777777" w:rsidR="00C37E17" w:rsidRPr="00BB0761" w:rsidRDefault="00C37E17" w:rsidP="00C37E17">
            <w:pPr>
              <w:rPr>
                <w:sz w:val="16"/>
                <w:szCs w:val="16"/>
                <w:lang w:val="it-IT"/>
              </w:rPr>
            </w:pPr>
          </w:p>
        </w:tc>
        <w:tc>
          <w:tcPr>
            <w:tcW w:w="384" w:type="pct"/>
            <w:gridSpan w:val="2"/>
          </w:tcPr>
          <w:p w14:paraId="3455E0D1" w14:textId="77777777" w:rsidR="00C37E17" w:rsidRPr="00BB0761" w:rsidRDefault="00C37E17" w:rsidP="00C37E17">
            <w:pPr>
              <w:rPr>
                <w:sz w:val="16"/>
                <w:szCs w:val="16"/>
                <w:lang w:val="it-IT"/>
              </w:rPr>
            </w:pPr>
          </w:p>
        </w:tc>
      </w:tr>
      <w:tr w:rsidR="00C247D4" w:rsidRPr="00BB0761" w14:paraId="0E99602E" w14:textId="77777777" w:rsidTr="00C247D4">
        <w:trPr>
          <w:trHeight w:val="4152"/>
          <w:tblHeader/>
        </w:trPr>
        <w:tc>
          <w:tcPr>
            <w:tcW w:w="3356" w:type="pct"/>
            <w:tcBorders>
              <w:bottom w:val="single" w:sz="4" w:space="0" w:color="auto"/>
            </w:tcBorders>
          </w:tcPr>
          <w:p w14:paraId="2F81465B" w14:textId="6A5D8B08" w:rsidR="003E1DE6" w:rsidRPr="00BB0761" w:rsidRDefault="003E1DE6" w:rsidP="00FD2083">
            <w:pPr>
              <w:spacing w:after="0"/>
              <w:rPr>
                <w:b/>
                <w:sz w:val="16"/>
                <w:szCs w:val="16"/>
              </w:rPr>
            </w:pPr>
          </w:p>
          <w:p w14:paraId="3DABE1EB" w14:textId="1972085E" w:rsidR="00153247" w:rsidRPr="00BB0761" w:rsidRDefault="000759AC" w:rsidP="00AD2546">
            <w:pPr>
              <w:pStyle w:val="Header"/>
              <w:numPr>
                <w:ilvl w:val="0"/>
                <w:numId w:val="4"/>
              </w:numPr>
              <w:tabs>
                <w:tab w:val="clear" w:pos="4320"/>
                <w:tab w:val="center" w:pos="639"/>
              </w:tabs>
              <w:jc w:val="both"/>
              <w:rPr>
                <w:sz w:val="16"/>
                <w:szCs w:val="16"/>
              </w:rPr>
            </w:pPr>
            <w:r w:rsidRPr="00BB0761">
              <w:rPr>
                <w:i/>
                <w:sz w:val="16"/>
                <w:szCs w:val="16"/>
              </w:rPr>
              <w:t>(doar p</w:t>
            </w:r>
            <w:r w:rsidR="00C37E17" w:rsidRPr="00BB0761">
              <w:rPr>
                <w:i/>
                <w:sz w:val="16"/>
                <w:szCs w:val="16"/>
              </w:rPr>
              <w:t xml:space="preserve">entru proiectele de investiţii pentru care execuţia </w:t>
            </w:r>
            <w:r w:rsidR="00AF18EA" w:rsidRPr="00BB0761">
              <w:rPr>
                <w:i/>
                <w:sz w:val="16"/>
                <w:szCs w:val="16"/>
              </w:rPr>
              <w:t>de lucrări a fost demarată, iar</w:t>
            </w:r>
            <w:r w:rsidR="00C37E17" w:rsidRPr="00BB0761">
              <w:rPr>
                <w:i/>
                <w:sz w:val="16"/>
                <w:szCs w:val="16"/>
              </w:rPr>
              <w:t xml:space="preserve">  proiectele nu s-au încheiat în mod fizic sau financiar înainte de depunerea cererii de finanțare</w:t>
            </w:r>
            <w:r w:rsidRPr="00BB0761">
              <w:rPr>
                <w:i/>
                <w:sz w:val="16"/>
                <w:szCs w:val="16"/>
              </w:rPr>
              <w:t>)</w:t>
            </w:r>
            <w:r w:rsidR="00C37E17" w:rsidRPr="00BB0761">
              <w:rPr>
                <w:sz w:val="16"/>
                <w:szCs w:val="16"/>
              </w:rPr>
              <w:t>,</w:t>
            </w:r>
          </w:p>
          <w:p w14:paraId="371D06C7" w14:textId="79704CBB" w:rsidR="00C37E17" w:rsidRPr="00BB0761" w:rsidRDefault="000759AC" w:rsidP="00153247">
            <w:pPr>
              <w:pStyle w:val="Header"/>
              <w:tabs>
                <w:tab w:val="clear" w:pos="4320"/>
                <w:tab w:val="center" w:pos="639"/>
              </w:tabs>
              <w:spacing w:before="0" w:after="0"/>
              <w:jc w:val="both"/>
              <w:rPr>
                <w:sz w:val="16"/>
                <w:szCs w:val="16"/>
              </w:rPr>
            </w:pPr>
            <w:r w:rsidRPr="00BB0761">
              <w:rPr>
                <w:rFonts w:ascii="Calibri" w:hAnsi="Calibri" w:cs="Calibri"/>
                <w:sz w:val="16"/>
                <w:szCs w:val="16"/>
              </w:rPr>
              <w:t>Ȋ</w:t>
            </w:r>
            <w:r w:rsidRPr="00BB0761">
              <w:rPr>
                <w:sz w:val="16"/>
                <w:szCs w:val="16"/>
              </w:rPr>
              <w:t xml:space="preserve">n plus față de </w:t>
            </w:r>
            <w:r w:rsidR="00AF18EA" w:rsidRPr="00BB0761">
              <w:rPr>
                <w:sz w:val="16"/>
                <w:szCs w:val="16"/>
              </w:rPr>
              <w:t>Studiul de Fezabilitate/</w:t>
            </w:r>
            <w:r w:rsidR="00153247" w:rsidRPr="00BB0761">
              <w:rPr>
                <w:sz w:val="16"/>
                <w:szCs w:val="16"/>
              </w:rPr>
              <w:t>DALI</w:t>
            </w:r>
            <w:r w:rsidR="00AF18EA" w:rsidRPr="00BB0761">
              <w:rPr>
                <w:sz w:val="16"/>
                <w:szCs w:val="16"/>
              </w:rPr>
              <w:t xml:space="preserve"> (inclusiv expertiza tehnică)</w:t>
            </w:r>
            <w:r w:rsidRPr="00BB0761">
              <w:rPr>
                <w:sz w:val="16"/>
                <w:szCs w:val="16"/>
              </w:rPr>
              <w:t xml:space="preserve">, </w:t>
            </w:r>
            <w:r w:rsidR="00C37E17" w:rsidRPr="00BB0761">
              <w:rPr>
                <w:sz w:val="16"/>
                <w:szCs w:val="16"/>
              </w:rPr>
              <w:t>s-au anexat:</w:t>
            </w:r>
          </w:p>
          <w:p w14:paraId="6F99E2AC" w14:textId="7091BD80" w:rsidR="00C37E17" w:rsidRPr="00BB0761" w:rsidRDefault="00C37E17" w:rsidP="00CD0556">
            <w:pPr>
              <w:numPr>
                <w:ilvl w:val="0"/>
                <w:numId w:val="11"/>
              </w:numPr>
              <w:spacing w:before="0" w:after="0"/>
              <w:jc w:val="both"/>
              <w:rPr>
                <w:sz w:val="16"/>
                <w:szCs w:val="16"/>
              </w:rPr>
            </w:pPr>
            <w:r w:rsidRPr="00BB0761">
              <w:rPr>
                <w:sz w:val="16"/>
                <w:szCs w:val="16"/>
              </w:rPr>
              <w:t>Procesul verbal de recepţie parţială a lucrărilor</w:t>
            </w:r>
            <w:r w:rsidR="00476D12" w:rsidRPr="00BB0761">
              <w:rPr>
                <w:sz w:val="16"/>
                <w:szCs w:val="16"/>
              </w:rPr>
              <w:t xml:space="preserve"> (procese verbale pe faze determinante);</w:t>
            </w:r>
          </w:p>
          <w:p w14:paraId="7D99CD47" w14:textId="77777777" w:rsidR="00C37E17" w:rsidRPr="00BB0761" w:rsidRDefault="00C37E17" w:rsidP="00CD0556">
            <w:pPr>
              <w:numPr>
                <w:ilvl w:val="0"/>
                <w:numId w:val="11"/>
              </w:numPr>
              <w:spacing w:before="0" w:after="0"/>
              <w:jc w:val="both"/>
              <w:rPr>
                <w:sz w:val="16"/>
                <w:szCs w:val="16"/>
              </w:rPr>
            </w:pPr>
            <w:r w:rsidRPr="00BB0761">
              <w:rPr>
                <w:sz w:val="16"/>
                <w:szCs w:val="16"/>
              </w:rPr>
              <w:t>Autorizaţia de construire;</w:t>
            </w:r>
          </w:p>
          <w:p w14:paraId="1065131C" w14:textId="3856009A" w:rsidR="00C37E17" w:rsidRPr="00BB0761" w:rsidRDefault="00C37E17" w:rsidP="00CD0556">
            <w:pPr>
              <w:numPr>
                <w:ilvl w:val="0"/>
                <w:numId w:val="11"/>
              </w:numPr>
              <w:spacing w:before="0" w:after="0"/>
              <w:jc w:val="both"/>
              <w:rPr>
                <w:sz w:val="16"/>
                <w:szCs w:val="16"/>
              </w:rPr>
            </w:pPr>
            <w:r w:rsidRPr="00BB0761">
              <w:rPr>
                <w:sz w:val="16"/>
                <w:szCs w:val="16"/>
              </w:rPr>
              <w:t>Raportul privind stadi</w:t>
            </w:r>
            <w:r w:rsidR="00670E63" w:rsidRPr="00BB0761">
              <w:rPr>
                <w:sz w:val="16"/>
                <w:szCs w:val="16"/>
              </w:rPr>
              <w:t>ul fizic al investi</w:t>
            </w:r>
            <w:r w:rsidR="007D0D48" w:rsidRPr="00BB0761">
              <w:rPr>
                <w:sz w:val="16"/>
                <w:szCs w:val="16"/>
              </w:rPr>
              <w:t xml:space="preserve">ţiei (Model </w:t>
            </w:r>
            <w:del w:id="1" w:author="Ovidiu PANAITE" w:date="2017-07-18T13:27:00Z">
              <w:r w:rsidR="007D0D48" w:rsidRPr="00BB0761" w:rsidDel="00BB0761">
                <w:rPr>
                  <w:sz w:val="16"/>
                  <w:szCs w:val="16"/>
                </w:rPr>
                <w:delText xml:space="preserve">G </w:delText>
              </w:r>
            </w:del>
            <w:r w:rsidR="007D0D48" w:rsidRPr="00BB0761">
              <w:rPr>
                <w:sz w:val="16"/>
                <w:szCs w:val="16"/>
              </w:rPr>
              <w:t xml:space="preserve">aferent Anexei </w:t>
            </w:r>
            <w:ins w:id="2" w:author="Ovidiu PANAITE" w:date="2017-07-18T13:27:00Z">
              <w:r w:rsidR="00BB0761">
                <w:rPr>
                  <w:sz w:val="16"/>
                  <w:szCs w:val="16"/>
                </w:rPr>
                <w:t>....</w:t>
              </w:r>
            </w:ins>
            <w:del w:id="3" w:author="Ovidiu PANAITE" w:date="2017-07-18T13:27:00Z">
              <w:r w:rsidR="007D0D48" w:rsidRPr="00BB0761" w:rsidDel="00BB0761">
                <w:rPr>
                  <w:sz w:val="16"/>
                  <w:szCs w:val="16"/>
                </w:rPr>
                <w:delText>4.1</w:delText>
              </w:r>
              <w:r w:rsidR="00670E63" w:rsidRPr="00BB0761" w:rsidDel="00BB0761">
                <w:rPr>
                  <w:sz w:val="16"/>
                  <w:szCs w:val="16"/>
                </w:rPr>
                <w:delText>.1</w:delText>
              </w:r>
            </w:del>
            <w:r w:rsidRPr="00BB0761">
              <w:rPr>
                <w:sz w:val="16"/>
                <w:szCs w:val="16"/>
              </w:rPr>
              <w:t xml:space="preserve"> la Ghidul specific) asumat de către reprezentantul legal al socitantului, de către dirigintele de şantier şi de către constructor;</w:t>
            </w:r>
          </w:p>
          <w:p w14:paraId="109AC575" w14:textId="2368379D" w:rsidR="00C37E17" w:rsidRPr="00BB0761" w:rsidRDefault="00C37E17" w:rsidP="00AF18EA">
            <w:pPr>
              <w:numPr>
                <w:ilvl w:val="0"/>
                <w:numId w:val="11"/>
              </w:numPr>
              <w:spacing w:before="0" w:after="0"/>
              <w:jc w:val="both"/>
              <w:rPr>
                <w:sz w:val="16"/>
                <w:szCs w:val="16"/>
              </w:rPr>
            </w:pPr>
            <w:r w:rsidRPr="00BB0761">
              <w:rPr>
                <w:sz w:val="16"/>
                <w:szCs w:val="16"/>
              </w:rPr>
              <w:t>Devizul detali</w:t>
            </w:r>
            <w:r w:rsidR="00AF18EA" w:rsidRPr="00BB0761">
              <w:rPr>
                <w:sz w:val="16"/>
                <w:szCs w:val="16"/>
              </w:rPr>
              <w:t>at, întocmit conform</w:t>
            </w:r>
            <w:r w:rsidR="00670E63" w:rsidRPr="00BB0761">
              <w:rPr>
                <w:sz w:val="16"/>
                <w:szCs w:val="16"/>
              </w:rPr>
              <w:t xml:space="preserve"> legislaţiei în vigoare</w:t>
            </w:r>
            <w:r w:rsidR="00AF18EA" w:rsidRPr="00BB0761">
              <w:rPr>
                <w:sz w:val="16"/>
                <w:szCs w:val="16"/>
              </w:rPr>
              <w:t>, după caz</w:t>
            </w:r>
            <w:r w:rsidRPr="00BB0761">
              <w:rPr>
                <w:sz w:val="16"/>
                <w:szCs w:val="16"/>
              </w:rPr>
              <w:t>, al lucrărilor executate şi plătite, al lucrărilor executate şi neplătite şi respectiv al lucrărilor ce urmează a mai fi executate;</w:t>
            </w:r>
          </w:p>
          <w:p w14:paraId="1C95DA65" w14:textId="77777777" w:rsidR="00C37E17" w:rsidRPr="00BB0761" w:rsidRDefault="00C37E17" w:rsidP="00CD0556">
            <w:pPr>
              <w:numPr>
                <w:ilvl w:val="0"/>
                <w:numId w:val="11"/>
              </w:numPr>
              <w:spacing w:before="0" w:after="0"/>
              <w:jc w:val="both"/>
              <w:rPr>
                <w:sz w:val="16"/>
                <w:szCs w:val="16"/>
              </w:rPr>
            </w:pPr>
            <w:r w:rsidRPr="00BB0761">
              <w:rPr>
                <w:sz w:val="16"/>
                <w:szCs w:val="16"/>
              </w:rPr>
              <w:t>Contractul de lucrări, semnat după data de 01.01.2014, inclusiv toate actele adiționale încheiate;</w:t>
            </w:r>
          </w:p>
          <w:p w14:paraId="0335DD2D" w14:textId="6EC08722" w:rsidR="00B34023" w:rsidRPr="00BB0761" w:rsidRDefault="00C37E17" w:rsidP="00B34023">
            <w:pPr>
              <w:numPr>
                <w:ilvl w:val="0"/>
                <w:numId w:val="11"/>
              </w:numPr>
              <w:spacing w:before="0" w:after="0"/>
              <w:jc w:val="both"/>
              <w:rPr>
                <w:sz w:val="16"/>
                <w:szCs w:val="16"/>
              </w:rPr>
            </w:pPr>
            <w:r w:rsidRPr="00BB0761">
              <w:rPr>
                <w:sz w:val="16"/>
                <w:szCs w:val="16"/>
              </w:rPr>
              <w:t>Proiectul tehnic?</w:t>
            </w:r>
          </w:p>
        </w:tc>
        <w:tc>
          <w:tcPr>
            <w:tcW w:w="149" w:type="pct"/>
            <w:tcBorders>
              <w:bottom w:val="single" w:sz="4" w:space="0" w:color="auto"/>
            </w:tcBorders>
          </w:tcPr>
          <w:p w14:paraId="4472B01C" w14:textId="77777777" w:rsidR="00C37E17" w:rsidRPr="00BB0761" w:rsidRDefault="00C37E17" w:rsidP="00C37E17">
            <w:pPr>
              <w:jc w:val="center"/>
              <w:rPr>
                <w:sz w:val="16"/>
                <w:szCs w:val="16"/>
                <w:lang w:val="it-IT"/>
              </w:rPr>
            </w:pPr>
          </w:p>
        </w:tc>
        <w:tc>
          <w:tcPr>
            <w:tcW w:w="147" w:type="pct"/>
            <w:tcBorders>
              <w:bottom w:val="single" w:sz="4" w:space="0" w:color="auto"/>
            </w:tcBorders>
          </w:tcPr>
          <w:p w14:paraId="7EDAF4D1" w14:textId="77777777" w:rsidR="00C37E17" w:rsidRPr="00BB0761" w:rsidRDefault="00C37E17" w:rsidP="00C37E17">
            <w:pPr>
              <w:rPr>
                <w:sz w:val="16"/>
                <w:szCs w:val="16"/>
                <w:lang w:val="it-IT"/>
              </w:rPr>
            </w:pPr>
          </w:p>
        </w:tc>
        <w:tc>
          <w:tcPr>
            <w:tcW w:w="208" w:type="pct"/>
            <w:tcBorders>
              <w:bottom w:val="single" w:sz="4" w:space="0" w:color="auto"/>
            </w:tcBorders>
          </w:tcPr>
          <w:p w14:paraId="30EEF42E" w14:textId="77777777" w:rsidR="00C37E17" w:rsidRPr="00BB0761" w:rsidRDefault="00C37E17" w:rsidP="00C37E17">
            <w:pPr>
              <w:rPr>
                <w:sz w:val="16"/>
                <w:szCs w:val="16"/>
                <w:lang w:val="it-IT"/>
              </w:rPr>
            </w:pPr>
          </w:p>
        </w:tc>
        <w:tc>
          <w:tcPr>
            <w:tcW w:w="309" w:type="pct"/>
            <w:tcBorders>
              <w:bottom w:val="single" w:sz="4" w:space="0" w:color="auto"/>
            </w:tcBorders>
          </w:tcPr>
          <w:p w14:paraId="5A1A6519" w14:textId="77777777" w:rsidR="00C37E17" w:rsidRPr="00BB0761" w:rsidRDefault="00C37E17" w:rsidP="00C37E17">
            <w:pPr>
              <w:rPr>
                <w:sz w:val="16"/>
                <w:szCs w:val="16"/>
                <w:lang w:val="it-IT"/>
              </w:rPr>
            </w:pPr>
          </w:p>
        </w:tc>
        <w:tc>
          <w:tcPr>
            <w:tcW w:w="132" w:type="pct"/>
            <w:tcBorders>
              <w:bottom w:val="single" w:sz="4" w:space="0" w:color="auto"/>
            </w:tcBorders>
          </w:tcPr>
          <w:p w14:paraId="41A5487F" w14:textId="77777777" w:rsidR="00C37E17" w:rsidRPr="00BB0761" w:rsidRDefault="00C37E17" w:rsidP="00C37E17">
            <w:pPr>
              <w:rPr>
                <w:sz w:val="16"/>
                <w:szCs w:val="16"/>
                <w:lang w:val="it-IT"/>
              </w:rPr>
            </w:pPr>
          </w:p>
        </w:tc>
        <w:tc>
          <w:tcPr>
            <w:tcW w:w="147" w:type="pct"/>
            <w:tcBorders>
              <w:bottom w:val="single" w:sz="4" w:space="0" w:color="auto"/>
            </w:tcBorders>
          </w:tcPr>
          <w:p w14:paraId="7CDB16DC" w14:textId="77777777" w:rsidR="00C37E17" w:rsidRPr="00BB0761" w:rsidRDefault="00C37E17" w:rsidP="00C37E17">
            <w:pPr>
              <w:rPr>
                <w:sz w:val="16"/>
                <w:szCs w:val="16"/>
                <w:lang w:val="it-IT"/>
              </w:rPr>
            </w:pPr>
          </w:p>
        </w:tc>
        <w:tc>
          <w:tcPr>
            <w:tcW w:w="168" w:type="pct"/>
            <w:tcBorders>
              <w:bottom w:val="single" w:sz="4" w:space="0" w:color="auto"/>
            </w:tcBorders>
          </w:tcPr>
          <w:p w14:paraId="7C08F73F" w14:textId="77777777" w:rsidR="00C37E17" w:rsidRPr="00BB0761" w:rsidRDefault="00C37E17" w:rsidP="00C37E17">
            <w:pPr>
              <w:rPr>
                <w:sz w:val="16"/>
                <w:szCs w:val="16"/>
                <w:lang w:val="it-IT"/>
              </w:rPr>
            </w:pPr>
          </w:p>
        </w:tc>
        <w:tc>
          <w:tcPr>
            <w:tcW w:w="384" w:type="pct"/>
            <w:gridSpan w:val="2"/>
            <w:tcBorders>
              <w:bottom w:val="single" w:sz="4" w:space="0" w:color="auto"/>
            </w:tcBorders>
          </w:tcPr>
          <w:p w14:paraId="7F021981" w14:textId="77777777" w:rsidR="00C37E17" w:rsidRPr="00BB0761" w:rsidRDefault="00C37E17" w:rsidP="00C37E17">
            <w:pPr>
              <w:rPr>
                <w:sz w:val="16"/>
                <w:szCs w:val="16"/>
                <w:lang w:val="it-IT"/>
              </w:rPr>
            </w:pPr>
          </w:p>
        </w:tc>
      </w:tr>
      <w:tr w:rsidR="00C247D4" w:rsidRPr="00BB0761" w14:paraId="6B0297C7" w14:textId="77777777" w:rsidTr="00C247D4">
        <w:trPr>
          <w:trHeight w:val="20"/>
          <w:tblHeader/>
        </w:trPr>
        <w:tc>
          <w:tcPr>
            <w:tcW w:w="3356" w:type="pct"/>
            <w:tcBorders>
              <w:bottom w:val="nil"/>
            </w:tcBorders>
          </w:tcPr>
          <w:p w14:paraId="4AD2F8BC" w14:textId="3EBAC5ED" w:rsidR="003E1DE6" w:rsidRPr="00BB0761" w:rsidRDefault="003E1DE6" w:rsidP="00CD69B4">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lastRenderedPageBreak/>
              <w:t xml:space="preserve">Certificatul de urbanism (aferent obţinerii autorizaţiei de construire) și, dacă e cazul,  Autorizaţia de construire </w:t>
            </w:r>
          </w:p>
          <w:p w14:paraId="6EA9802F" w14:textId="77777777" w:rsidR="00A90AA8" w:rsidRPr="00CE785D" w:rsidRDefault="00A90AA8" w:rsidP="000759AC">
            <w:pPr>
              <w:pStyle w:val="Header"/>
              <w:tabs>
                <w:tab w:val="clear" w:pos="4320"/>
                <w:tab w:val="center" w:pos="426"/>
              </w:tabs>
              <w:jc w:val="both"/>
              <w:rPr>
                <w:i/>
                <w:sz w:val="16"/>
                <w:szCs w:val="16"/>
              </w:rPr>
            </w:pPr>
          </w:p>
          <w:p w14:paraId="1E33BA96" w14:textId="4FB99E68" w:rsidR="00A90AA8" w:rsidRPr="00BB0761" w:rsidRDefault="00ED520C" w:rsidP="00A90AA8">
            <w:pPr>
              <w:pStyle w:val="Header"/>
              <w:tabs>
                <w:tab w:val="clear" w:pos="4320"/>
                <w:tab w:val="center" w:pos="426"/>
              </w:tabs>
              <w:jc w:val="both"/>
              <w:rPr>
                <w:i/>
                <w:sz w:val="16"/>
                <w:szCs w:val="16"/>
              </w:rPr>
            </w:pPr>
            <w:r w:rsidRPr="00BB0761">
              <w:rPr>
                <w:i/>
                <w:sz w:val="16"/>
                <w:szCs w:val="16"/>
              </w:rPr>
              <w:t>(</w:t>
            </w:r>
            <w:r w:rsidR="00A90AA8" w:rsidRPr="00BB0761">
              <w:rPr>
                <w:i/>
                <w:sz w:val="16"/>
                <w:szCs w:val="16"/>
              </w:rPr>
              <w:t xml:space="preserve">Pentru proiectele de investiţii pentru care execuţia de lucrări nu a fost demarată înainte de </w:t>
            </w:r>
            <w:r w:rsidR="00733728" w:rsidRPr="00BB0761">
              <w:rPr>
                <w:i/>
                <w:sz w:val="16"/>
                <w:szCs w:val="16"/>
              </w:rPr>
              <w:t>depunerea  cererii de finanțare</w:t>
            </w:r>
            <w:r w:rsidRPr="00BB0761">
              <w:rPr>
                <w:i/>
                <w:sz w:val="16"/>
                <w:szCs w:val="16"/>
              </w:rPr>
              <w:t>)</w:t>
            </w:r>
          </w:p>
          <w:p w14:paraId="3BD33CE5" w14:textId="32590E45" w:rsidR="0044108E" w:rsidRPr="00BB0761" w:rsidRDefault="00CD69B4" w:rsidP="00CD69B4">
            <w:pPr>
              <w:pStyle w:val="Header"/>
              <w:numPr>
                <w:ilvl w:val="0"/>
                <w:numId w:val="4"/>
              </w:numPr>
              <w:tabs>
                <w:tab w:val="clear" w:pos="4320"/>
                <w:tab w:val="center" w:pos="426"/>
              </w:tabs>
              <w:jc w:val="both"/>
              <w:rPr>
                <w:sz w:val="16"/>
                <w:szCs w:val="16"/>
              </w:rPr>
            </w:pPr>
            <w:r w:rsidRPr="00BB0761">
              <w:rPr>
                <w:sz w:val="16"/>
                <w:szCs w:val="16"/>
              </w:rPr>
              <w:t xml:space="preserve"> </w:t>
            </w:r>
            <w:r w:rsidR="00364B2E" w:rsidRPr="00BB0761">
              <w:rPr>
                <w:sz w:val="16"/>
                <w:szCs w:val="16"/>
              </w:rPr>
              <w:t>Este anexat Certificatul de urbanism (aferent obţinerii autorizaţiei de construire)?</w:t>
            </w:r>
            <w:r w:rsidR="00A26781" w:rsidRPr="00BB0761">
              <w:rPr>
                <w:sz w:val="16"/>
                <w:szCs w:val="16"/>
              </w:rPr>
              <w:t xml:space="preserve"> </w:t>
            </w:r>
          </w:p>
          <w:p w14:paraId="5F8F5F37" w14:textId="69C09FD0" w:rsidR="00C357F7" w:rsidRPr="00BB0761" w:rsidRDefault="00A90AA8" w:rsidP="00CD69B4">
            <w:pPr>
              <w:pStyle w:val="Header"/>
              <w:numPr>
                <w:ilvl w:val="0"/>
                <w:numId w:val="4"/>
              </w:numPr>
              <w:tabs>
                <w:tab w:val="clear" w:pos="4320"/>
                <w:tab w:val="center" w:pos="426"/>
              </w:tabs>
              <w:jc w:val="both"/>
              <w:rPr>
                <w:sz w:val="16"/>
                <w:szCs w:val="16"/>
              </w:rPr>
            </w:pPr>
            <w:r w:rsidRPr="00BB0761">
              <w:rPr>
                <w:sz w:val="16"/>
                <w:szCs w:val="16"/>
              </w:rPr>
              <w:t xml:space="preserve"> </w:t>
            </w:r>
            <w:r w:rsidR="0044108E" w:rsidRPr="00BB0761">
              <w:rPr>
                <w:sz w:val="16"/>
                <w:szCs w:val="16"/>
              </w:rPr>
              <w:t xml:space="preserve">Certificatul de urbanism </w:t>
            </w:r>
            <w:r w:rsidR="00A26781" w:rsidRPr="00BB0761">
              <w:rPr>
                <w:sz w:val="16"/>
                <w:szCs w:val="16"/>
              </w:rPr>
              <w:t>este în termen</w:t>
            </w:r>
            <w:r w:rsidR="00CD463A" w:rsidRPr="00BB0761">
              <w:rPr>
                <w:sz w:val="16"/>
                <w:szCs w:val="16"/>
              </w:rPr>
              <w:t>ul</w:t>
            </w:r>
            <w:r w:rsidR="00A26781" w:rsidRPr="00BB0761">
              <w:rPr>
                <w:sz w:val="16"/>
                <w:szCs w:val="16"/>
              </w:rPr>
              <w:t xml:space="preserve"> de valabilitate? </w:t>
            </w:r>
          </w:p>
          <w:p w14:paraId="2465AB61" w14:textId="6B6C7663" w:rsidR="0044108E" w:rsidRPr="00BB0761" w:rsidRDefault="0044108E" w:rsidP="0044108E">
            <w:pPr>
              <w:pStyle w:val="Header"/>
              <w:tabs>
                <w:tab w:val="clear" w:pos="4320"/>
                <w:tab w:val="center" w:pos="426"/>
              </w:tabs>
              <w:ind w:left="142"/>
              <w:jc w:val="both"/>
              <w:rPr>
                <w:sz w:val="16"/>
                <w:szCs w:val="16"/>
              </w:rPr>
            </w:pPr>
            <w:r w:rsidRPr="00BB0761">
              <w:rPr>
                <w:sz w:val="16"/>
                <w:szCs w:val="16"/>
              </w:rPr>
              <w:t>SAU</w:t>
            </w:r>
          </w:p>
          <w:p w14:paraId="0812EBA3" w14:textId="4A6E4142" w:rsidR="0044108E" w:rsidRPr="00BB0761" w:rsidRDefault="001B757A" w:rsidP="0044108E">
            <w:pPr>
              <w:pStyle w:val="Header"/>
              <w:tabs>
                <w:tab w:val="clear" w:pos="4320"/>
                <w:tab w:val="center" w:pos="426"/>
              </w:tabs>
              <w:ind w:left="142"/>
              <w:jc w:val="both"/>
              <w:rPr>
                <w:sz w:val="16"/>
                <w:szCs w:val="16"/>
              </w:rPr>
            </w:pPr>
            <w:r w:rsidRPr="00BB0761">
              <w:rPr>
                <w:i/>
                <w:sz w:val="16"/>
                <w:szCs w:val="16"/>
              </w:rPr>
              <w:t>(în cazul proiectelor pentru care se depune Autorizație de construire, se acceptă Certificat de urbanism ieșit din termenul de valabilitate)</w:t>
            </w:r>
            <w:r w:rsidRPr="00BB0761">
              <w:rPr>
                <w:sz w:val="16"/>
                <w:szCs w:val="16"/>
              </w:rPr>
              <w:t xml:space="preserve"> </w:t>
            </w:r>
            <w:r w:rsidR="000759AC" w:rsidRPr="00BB0761">
              <w:rPr>
                <w:sz w:val="16"/>
                <w:szCs w:val="16"/>
              </w:rPr>
              <w:t>A fost depusă</w:t>
            </w:r>
            <w:r w:rsidR="00A939ED" w:rsidRPr="00BB0761">
              <w:rPr>
                <w:sz w:val="16"/>
                <w:szCs w:val="16"/>
              </w:rPr>
              <w:t xml:space="preserve"> </w:t>
            </w:r>
            <w:r w:rsidR="00995AB9" w:rsidRPr="00BB0761">
              <w:rPr>
                <w:sz w:val="16"/>
                <w:szCs w:val="16"/>
              </w:rPr>
              <w:t>inclusiv Autorizaţia de construire ce este în termen de valabilitate?</w:t>
            </w:r>
          </w:p>
          <w:p w14:paraId="03ADD5C8" w14:textId="6871D414" w:rsidR="00C37E17" w:rsidRPr="00BB0761" w:rsidRDefault="00CD69B4" w:rsidP="00CD69B4">
            <w:pPr>
              <w:pStyle w:val="Header"/>
              <w:numPr>
                <w:ilvl w:val="0"/>
                <w:numId w:val="4"/>
              </w:numPr>
              <w:tabs>
                <w:tab w:val="clear" w:pos="4320"/>
                <w:tab w:val="center" w:pos="426"/>
              </w:tabs>
              <w:jc w:val="both"/>
              <w:rPr>
                <w:sz w:val="16"/>
                <w:szCs w:val="16"/>
              </w:rPr>
            </w:pPr>
            <w:r w:rsidRPr="00BB0761">
              <w:rPr>
                <w:sz w:val="16"/>
                <w:szCs w:val="16"/>
              </w:rPr>
              <w:t xml:space="preserve"> </w:t>
            </w:r>
            <w:r w:rsidR="00C37E17" w:rsidRPr="00BB0761">
              <w:rPr>
                <w:sz w:val="16"/>
                <w:szCs w:val="16"/>
              </w:rPr>
              <w:t>Sunt atașate avize și acorduri de principiu privind asigurarea utilităților/alte avize</w:t>
            </w:r>
            <w:r w:rsidR="00325041" w:rsidRPr="00BB0761">
              <w:rPr>
                <w:sz w:val="16"/>
                <w:szCs w:val="16"/>
              </w:rPr>
              <w:t>,</w:t>
            </w:r>
            <w:r w:rsidR="00C37E17" w:rsidRPr="00BB0761">
              <w:rPr>
                <w:sz w:val="16"/>
                <w:szCs w:val="16"/>
              </w:rPr>
              <w:t xml:space="preserve"> acorduri de principiu s</w:t>
            </w:r>
            <w:r w:rsidR="00325041" w:rsidRPr="00BB0761">
              <w:rPr>
                <w:sz w:val="16"/>
                <w:szCs w:val="16"/>
              </w:rPr>
              <w:t>pecifice tipului de intervenție</w:t>
            </w:r>
            <w:r w:rsidR="00BB204E" w:rsidRPr="00BB0761">
              <w:rPr>
                <w:sz w:val="16"/>
                <w:szCs w:val="16"/>
              </w:rPr>
              <w:t>, conform prevederilor ghidului specific</w:t>
            </w:r>
            <w:r w:rsidR="00C37E17" w:rsidRPr="00BB0761">
              <w:rPr>
                <w:sz w:val="16"/>
                <w:szCs w:val="16"/>
              </w:rPr>
              <w:t>?</w:t>
            </w:r>
            <w:r w:rsidR="00B703F7" w:rsidRPr="00BB0761">
              <w:rPr>
                <w:rStyle w:val="FootnoteReference"/>
                <w:sz w:val="16"/>
                <w:szCs w:val="16"/>
              </w:rPr>
              <w:footnoteReference w:id="3"/>
            </w:r>
          </w:p>
          <w:p w14:paraId="4A88652F" w14:textId="2F0C97CE" w:rsidR="00733728" w:rsidRPr="00BB0761" w:rsidRDefault="00ED520C" w:rsidP="00733728">
            <w:pPr>
              <w:pStyle w:val="Header"/>
              <w:tabs>
                <w:tab w:val="clear" w:pos="4320"/>
                <w:tab w:val="center" w:pos="426"/>
              </w:tabs>
              <w:jc w:val="both"/>
              <w:rPr>
                <w:sz w:val="16"/>
                <w:szCs w:val="16"/>
              </w:rPr>
            </w:pPr>
            <w:r w:rsidRPr="00BB0761">
              <w:rPr>
                <w:i/>
                <w:sz w:val="16"/>
                <w:szCs w:val="16"/>
              </w:rPr>
              <w:t>(</w:t>
            </w:r>
            <w:r w:rsidR="00C37E17" w:rsidRPr="00BB0761">
              <w:rPr>
                <w:i/>
                <w:sz w:val="16"/>
                <w:szCs w:val="16"/>
              </w:rPr>
              <w:t>Pentru proiectele de investiţii pentru care execuţia de lucrări a fost demarată înainte de depunerea  cer</w:t>
            </w:r>
            <w:r w:rsidR="00F341DB" w:rsidRPr="00BB0761">
              <w:rPr>
                <w:i/>
                <w:sz w:val="16"/>
                <w:szCs w:val="16"/>
              </w:rPr>
              <w:t>erii de finanțare</w:t>
            </w:r>
            <w:r w:rsidR="00CD463A" w:rsidRPr="00BB0761">
              <w:rPr>
                <w:i/>
                <w:sz w:val="16"/>
                <w:szCs w:val="16"/>
              </w:rPr>
              <w:t>,</w:t>
            </w:r>
            <w:r w:rsidR="00F341DB" w:rsidRPr="00BB0761">
              <w:rPr>
                <w:i/>
                <w:sz w:val="16"/>
                <w:szCs w:val="16"/>
              </w:rPr>
              <w:t xml:space="preserve"> iar</w:t>
            </w:r>
            <w:r w:rsidR="00EC6449" w:rsidRPr="00BB0761">
              <w:rPr>
                <w:i/>
                <w:sz w:val="16"/>
                <w:szCs w:val="16"/>
              </w:rPr>
              <w:t xml:space="preserve"> investiț</w:t>
            </w:r>
            <w:r w:rsidR="00C37E17" w:rsidRPr="00BB0761">
              <w:rPr>
                <w:i/>
                <w:sz w:val="16"/>
                <w:szCs w:val="16"/>
              </w:rPr>
              <w:t xml:space="preserve">iile nu </w:t>
            </w:r>
            <w:r w:rsidR="00F341DB" w:rsidRPr="00BB0761">
              <w:rPr>
                <w:i/>
                <w:sz w:val="16"/>
                <w:szCs w:val="16"/>
              </w:rPr>
              <w:t xml:space="preserve">au fost încheiate în mod fizic sau financiar </w:t>
            </w:r>
            <w:r w:rsidR="00C37E17" w:rsidRPr="00BB0761">
              <w:rPr>
                <w:i/>
                <w:sz w:val="16"/>
                <w:szCs w:val="16"/>
              </w:rPr>
              <w:t>până la depunerea  cererii de finanțare</w:t>
            </w:r>
            <w:r w:rsidRPr="00BB0761">
              <w:rPr>
                <w:i/>
                <w:sz w:val="16"/>
                <w:szCs w:val="16"/>
              </w:rPr>
              <w:t>)</w:t>
            </w:r>
          </w:p>
          <w:p w14:paraId="6919DA67" w14:textId="1D854A6E" w:rsidR="00C37E17" w:rsidRPr="00BB0761" w:rsidRDefault="00CD69B4" w:rsidP="00CD69B4">
            <w:pPr>
              <w:pStyle w:val="Header"/>
              <w:numPr>
                <w:ilvl w:val="0"/>
                <w:numId w:val="4"/>
              </w:numPr>
              <w:tabs>
                <w:tab w:val="clear" w:pos="4320"/>
                <w:tab w:val="center" w:pos="426"/>
              </w:tabs>
              <w:jc w:val="both"/>
              <w:rPr>
                <w:b/>
                <w:sz w:val="16"/>
                <w:szCs w:val="16"/>
                <w:lang w:val="fr-FR"/>
              </w:rPr>
            </w:pPr>
            <w:r w:rsidRPr="00BB0761">
              <w:rPr>
                <w:sz w:val="16"/>
                <w:szCs w:val="16"/>
              </w:rPr>
              <w:t xml:space="preserve"> </w:t>
            </w:r>
            <w:r w:rsidR="00F341DB" w:rsidRPr="00BB0761">
              <w:rPr>
                <w:sz w:val="16"/>
                <w:szCs w:val="16"/>
              </w:rPr>
              <w:t>S</w:t>
            </w:r>
            <w:r w:rsidR="00C37E17" w:rsidRPr="00BB0761">
              <w:rPr>
                <w:sz w:val="16"/>
                <w:szCs w:val="16"/>
              </w:rPr>
              <w:t>unt ata</w:t>
            </w:r>
            <w:r w:rsidR="00F341DB" w:rsidRPr="00BB0761">
              <w:rPr>
                <w:sz w:val="16"/>
                <w:szCs w:val="16"/>
              </w:rPr>
              <w:t>șate certificatul de urbanism</w:t>
            </w:r>
            <w:r w:rsidR="00C37E17" w:rsidRPr="00BB0761">
              <w:rPr>
                <w:sz w:val="16"/>
                <w:szCs w:val="16"/>
              </w:rPr>
              <w:t xml:space="preserve"> și autorizaţia de construire?</w:t>
            </w:r>
          </w:p>
          <w:p w14:paraId="277F28F7" w14:textId="75A9CF1B" w:rsidR="002676AF" w:rsidRPr="00CE785D" w:rsidRDefault="00CD69B4" w:rsidP="00CD69B4">
            <w:pPr>
              <w:pStyle w:val="Header"/>
              <w:numPr>
                <w:ilvl w:val="0"/>
                <w:numId w:val="4"/>
              </w:numPr>
              <w:tabs>
                <w:tab w:val="clear" w:pos="4320"/>
                <w:tab w:val="center" w:pos="426"/>
              </w:tabs>
              <w:jc w:val="both"/>
              <w:rPr>
                <w:sz w:val="16"/>
                <w:szCs w:val="16"/>
              </w:rPr>
            </w:pPr>
            <w:r w:rsidRPr="00CE785D">
              <w:rPr>
                <w:sz w:val="16"/>
                <w:szCs w:val="16"/>
              </w:rPr>
              <w:t xml:space="preserve"> </w:t>
            </w:r>
            <w:r w:rsidR="002676AF" w:rsidRPr="00CE785D">
              <w:rPr>
                <w:sz w:val="16"/>
                <w:szCs w:val="16"/>
              </w:rPr>
              <w:t>Sunt atașate avize și acorduri de principiu privind asigurarea utilităților/alte avize</w:t>
            </w:r>
            <w:r w:rsidR="00325041" w:rsidRPr="00CE785D">
              <w:rPr>
                <w:sz w:val="16"/>
                <w:szCs w:val="16"/>
              </w:rPr>
              <w:t>,</w:t>
            </w:r>
            <w:r w:rsidR="002676AF" w:rsidRPr="00CE785D">
              <w:rPr>
                <w:sz w:val="16"/>
                <w:szCs w:val="16"/>
              </w:rPr>
              <w:t xml:space="preserve"> acorduri de principiu s</w:t>
            </w:r>
            <w:r w:rsidR="00325041" w:rsidRPr="00CE785D">
              <w:rPr>
                <w:sz w:val="16"/>
                <w:szCs w:val="16"/>
              </w:rPr>
              <w:t>pecifice tipului de intervenție</w:t>
            </w:r>
            <w:r w:rsidR="002676AF" w:rsidRPr="00CE785D">
              <w:rPr>
                <w:sz w:val="16"/>
                <w:szCs w:val="16"/>
              </w:rPr>
              <w:t>?</w:t>
            </w:r>
          </w:p>
          <w:p w14:paraId="502FF6FC" w14:textId="73BF7570" w:rsidR="002676AF" w:rsidRPr="00BB0761" w:rsidRDefault="002676AF" w:rsidP="002676AF">
            <w:pPr>
              <w:pStyle w:val="Header"/>
              <w:tabs>
                <w:tab w:val="clear" w:pos="4320"/>
                <w:tab w:val="center" w:pos="426"/>
              </w:tabs>
              <w:ind w:left="142"/>
              <w:jc w:val="both"/>
              <w:rPr>
                <w:b/>
                <w:sz w:val="16"/>
                <w:szCs w:val="16"/>
                <w:lang w:val="fr-FR"/>
              </w:rPr>
            </w:pPr>
          </w:p>
        </w:tc>
        <w:tc>
          <w:tcPr>
            <w:tcW w:w="149" w:type="pct"/>
            <w:tcBorders>
              <w:bottom w:val="nil"/>
            </w:tcBorders>
          </w:tcPr>
          <w:p w14:paraId="5B22FF22" w14:textId="77777777" w:rsidR="00C37E17" w:rsidRPr="00BB0761" w:rsidRDefault="00C37E17" w:rsidP="00C37E17">
            <w:pPr>
              <w:jc w:val="center"/>
              <w:rPr>
                <w:sz w:val="16"/>
                <w:szCs w:val="16"/>
                <w:lang w:val="it-IT"/>
              </w:rPr>
            </w:pPr>
          </w:p>
        </w:tc>
        <w:tc>
          <w:tcPr>
            <w:tcW w:w="147" w:type="pct"/>
            <w:tcBorders>
              <w:bottom w:val="nil"/>
            </w:tcBorders>
          </w:tcPr>
          <w:p w14:paraId="68A2902B" w14:textId="77777777" w:rsidR="00C37E17" w:rsidRPr="00BB0761" w:rsidRDefault="00C37E17" w:rsidP="00C37E17">
            <w:pPr>
              <w:rPr>
                <w:sz w:val="16"/>
                <w:szCs w:val="16"/>
                <w:lang w:val="it-IT"/>
              </w:rPr>
            </w:pPr>
          </w:p>
        </w:tc>
        <w:tc>
          <w:tcPr>
            <w:tcW w:w="208" w:type="pct"/>
            <w:tcBorders>
              <w:bottom w:val="nil"/>
            </w:tcBorders>
          </w:tcPr>
          <w:p w14:paraId="3F81B323" w14:textId="77777777" w:rsidR="00C37E17" w:rsidRPr="00BB0761" w:rsidRDefault="00C37E17" w:rsidP="00C37E17">
            <w:pPr>
              <w:rPr>
                <w:sz w:val="16"/>
                <w:szCs w:val="16"/>
                <w:lang w:val="it-IT"/>
              </w:rPr>
            </w:pPr>
          </w:p>
        </w:tc>
        <w:tc>
          <w:tcPr>
            <w:tcW w:w="309" w:type="pct"/>
            <w:tcBorders>
              <w:bottom w:val="nil"/>
            </w:tcBorders>
          </w:tcPr>
          <w:p w14:paraId="6DC226AB" w14:textId="77777777" w:rsidR="00C37E17" w:rsidRPr="00BB0761" w:rsidRDefault="00C37E17" w:rsidP="00C37E17">
            <w:pPr>
              <w:rPr>
                <w:sz w:val="16"/>
                <w:szCs w:val="16"/>
                <w:lang w:val="it-IT"/>
              </w:rPr>
            </w:pPr>
          </w:p>
        </w:tc>
        <w:tc>
          <w:tcPr>
            <w:tcW w:w="132" w:type="pct"/>
            <w:tcBorders>
              <w:bottom w:val="nil"/>
            </w:tcBorders>
          </w:tcPr>
          <w:p w14:paraId="4C526FF9" w14:textId="77777777" w:rsidR="00C37E17" w:rsidRPr="00BB0761" w:rsidRDefault="00C37E17" w:rsidP="00C37E17">
            <w:pPr>
              <w:rPr>
                <w:sz w:val="16"/>
                <w:szCs w:val="16"/>
                <w:lang w:val="it-IT"/>
              </w:rPr>
            </w:pPr>
          </w:p>
        </w:tc>
        <w:tc>
          <w:tcPr>
            <w:tcW w:w="147" w:type="pct"/>
            <w:tcBorders>
              <w:bottom w:val="nil"/>
            </w:tcBorders>
          </w:tcPr>
          <w:p w14:paraId="119E750F" w14:textId="77777777" w:rsidR="00C37E17" w:rsidRPr="00BB0761" w:rsidRDefault="00C37E17" w:rsidP="00C37E17">
            <w:pPr>
              <w:rPr>
                <w:sz w:val="16"/>
                <w:szCs w:val="16"/>
                <w:lang w:val="it-IT"/>
              </w:rPr>
            </w:pPr>
          </w:p>
        </w:tc>
        <w:tc>
          <w:tcPr>
            <w:tcW w:w="168" w:type="pct"/>
            <w:tcBorders>
              <w:bottom w:val="nil"/>
            </w:tcBorders>
          </w:tcPr>
          <w:p w14:paraId="06FD6C83" w14:textId="77777777" w:rsidR="00C37E17" w:rsidRPr="00BB0761" w:rsidRDefault="00C37E17" w:rsidP="00C37E17">
            <w:pPr>
              <w:rPr>
                <w:sz w:val="16"/>
                <w:szCs w:val="16"/>
                <w:lang w:val="it-IT"/>
              </w:rPr>
            </w:pPr>
          </w:p>
        </w:tc>
        <w:tc>
          <w:tcPr>
            <w:tcW w:w="384" w:type="pct"/>
            <w:gridSpan w:val="2"/>
            <w:tcBorders>
              <w:bottom w:val="nil"/>
            </w:tcBorders>
          </w:tcPr>
          <w:p w14:paraId="43388993" w14:textId="77777777" w:rsidR="00C37E17" w:rsidRPr="00BB0761" w:rsidRDefault="00C37E17" w:rsidP="00C37E17">
            <w:pPr>
              <w:rPr>
                <w:sz w:val="16"/>
                <w:szCs w:val="16"/>
                <w:lang w:val="it-IT"/>
              </w:rPr>
            </w:pPr>
          </w:p>
        </w:tc>
      </w:tr>
      <w:tr w:rsidR="00C247D4" w:rsidRPr="00BB0761" w14:paraId="55B773C5" w14:textId="77777777" w:rsidTr="00C247D4">
        <w:trPr>
          <w:trHeight w:val="20"/>
          <w:tblHeader/>
        </w:trPr>
        <w:tc>
          <w:tcPr>
            <w:tcW w:w="3356" w:type="pct"/>
            <w:tcBorders>
              <w:top w:val="nil"/>
            </w:tcBorders>
          </w:tcPr>
          <w:p w14:paraId="18BF9389" w14:textId="319E3E4D" w:rsidR="003E1DE6" w:rsidRPr="00BB0761" w:rsidRDefault="003E1DE6" w:rsidP="00CD69B4">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t>Decizia privind evaluarea impactului asupra mediului</w:t>
            </w:r>
          </w:p>
          <w:p w14:paraId="3AD2080A" w14:textId="77777777" w:rsidR="00057AB2" w:rsidRPr="00BB0761" w:rsidRDefault="00057AB2" w:rsidP="00057AB2">
            <w:pPr>
              <w:pStyle w:val="Header"/>
              <w:numPr>
                <w:ilvl w:val="0"/>
                <w:numId w:val="4"/>
              </w:numPr>
              <w:tabs>
                <w:tab w:val="center" w:pos="639"/>
              </w:tabs>
              <w:jc w:val="both"/>
              <w:rPr>
                <w:i/>
                <w:sz w:val="16"/>
                <w:szCs w:val="16"/>
              </w:rPr>
            </w:pPr>
            <w:r w:rsidRPr="00BB0761">
              <w:rPr>
                <w:i/>
                <w:sz w:val="16"/>
                <w:szCs w:val="16"/>
              </w:rPr>
              <w:t>Pentru proiectele care care în conformitate cu etapa de evaluare iniţială efectuată de către autoritatea competentă pentru protecţia mediului NU vor face obiectul procedurii de evaluare a impactului asupra mediului: Punctul de vedere al autorităţii competente pentru protecţia mediului?</w:t>
            </w:r>
          </w:p>
          <w:p w14:paraId="636260B2" w14:textId="19F742CD" w:rsidR="00C37E17" w:rsidRPr="00BB0761" w:rsidRDefault="00057AB2" w:rsidP="00057AB2">
            <w:pPr>
              <w:pStyle w:val="ListParagraph"/>
              <w:numPr>
                <w:ilvl w:val="0"/>
                <w:numId w:val="4"/>
              </w:numPr>
              <w:rPr>
                <w:rFonts w:ascii="Trebuchet MS" w:hAnsi="Trebuchet MS"/>
                <w:i/>
                <w:sz w:val="16"/>
                <w:szCs w:val="16"/>
                <w:lang w:eastAsia="en-US"/>
              </w:rPr>
            </w:pPr>
            <w:r w:rsidRPr="00BB0761">
              <w:rPr>
                <w:rFonts w:ascii="Trebuchet MS" w:hAnsi="Trebuchet MS"/>
                <w:i/>
                <w:sz w:val="16"/>
                <w:szCs w:val="16"/>
              </w:rPr>
              <w:t xml:space="preserve"> </w:t>
            </w:r>
            <w:r w:rsidR="00182C6E" w:rsidRPr="00BB0761">
              <w:rPr>
                <w:rFonts w:ascii="Trebuchet MS" w:hAnsi="Trebuchet MS"/>
                <w:i/>
                <w:sz w:val="16"/>
                <w:szCs w:val="16"/>
              </w:rPr>
              <w:t>(</w:t>
            </w:r>
            <w:r w:rsidRPr="00BB0761">
              <w:rPr>
                <w:rFonts w:ascii="Trebuchet MS" w:hAnsi="Trebuchet MS"/>
                <w:i/>
                <w:sz w:val="16"/>
                <w:szCs w:val="16"/>
                <w:lang w:eastAsia="en-US"/>
              </w:rPr>
              <w:t>Pentru proiectele care care în conformitate cu etapa de evaluare iniţială efectuată de către autoritatea competentă pentru protecţia mediului vor face obiectul procedurii de evaluare a impactului asupra mediului: Actul administrativ al autorităţii competente pentru protecţia mediului, măsuri de diminuare a impactului, măsuri de compensare, modalitatea de integrare a prevederilor acordului de mediu în documentaţia tehnico-economică?</w:t>
            </w:r>
          </w:p>
          <w:p w14:paraId="03C45CDE" w14:textId="5731ED63" w:rsidR="00C37E17" w:rsidRPr="00BB0761" w:rsidRDefault="00C37E17" w:rsidP="00C37E17">
            <w:pPr>
              <w:spacing w:before="0" w:after="0"/>
              <w:jc w:val="both"/>
              <w:rPr>
                <w:b/>
                <w:sz w:val="16"/>
                <w:szCs w:val="16"/>
                <w:lang w:val="fr-FR"/>
              </w:rPr>
            </w:pPr>
          </w:p>
        </w:tc>
        <w:tc>
          <w:tcPr>
            <w:tcW w:w="149" w:type="pct"/>
            <w:tcBorders>
              <w:top w:val="nil"/>
            </w:tcBorders>
          </w:tcPr>
          <w:p w14:paraId="1F2B6A6C" w14:textId="77777777" w:rsidR="00C37E17" w:rsidRPr="00BB0761" w:rsidRDefault="00C37E17" w:rsidP="00C37E17">
            <w:pPr>
              <w:jc w:val="center"/>
              <w:rPr>
                <w:sz w:val="16"/>
                <w:szCs w:val="16"/>
                <w:lang w:val="it-IT"/>
              </w:rPr>
            </w:pPr>
          </w:p>
        </w:tc>
        <w:tc>
          <w:tcPr>
            <w:tcW w:w="147" w:type="pct"/>
            <w:tcBorders>
              <w:top w:val="nil"/>
            </w:tcBorders>
          </w:tcPr>
          <w:p w14:paraId="5F9E666F" w14:textId="77777777" w:rsidR="00C37E17" w:rsidRPr="00BB0761" w:rsidRDefault="00C37E17" w:rsidP="00C37E17">
            <w:pPr>
              <w:rPr>
                <w:sz w:val="16"/>
                <w:szCs w:val="16"/>
                <w:lang w:val="it-IT"/>
              </w:rPr>
            </w:pPr>
          </w:p>
        </w:tc>
        <w:tc>
          <w:tcPr>
            <w:tcW w:w="208" w:type="pct"/>
            <w:tcBorders>
              <w:top w:val="nil"/>
            </w:tcBorders>
          </w:tcPr>
          <w:p w14:paraId="5ACC88D0" w14:textId="77777777" w:rsidR="00C37E17" w:rsidRPr="00BB0761" w:rsidRDefault="00C37E17" w:rsidP="00C37E17">
            <w:pPr>
              <w:rPr>
                <w:sz w:val="16"/>
                <w:szCs w:val="16"/>
                <w:lang w:val="it-IT"/>
              </w:rPr>
            </w:pPr>
          </w:p>
        </w:tc>
        <w:tc>
          <w:tcPr>
            <w:tcW w:w="309" w:type="pct"/>
            <w:tcBorders>
              <w:top w:val="nil"/>
            </w:tcBorders>
          </w:tcPr>
          <w:p w14:paraId="73A98141" w14:textId="77777777" w:rsidR="00C37E17" w:rsidRPr="00BB0761" w:rsidRDefault="00C37E17" w:rsidP="00C37E17">
            <w:pPr>
              <w:rPr>
                <w:sz w:val="16"/>
                <w:szCs w:val="16"/>
                <w:lang w:val="it-IT"/>
              </w:rPr>
            </w:pPr>
          </w:p>
        </w:tc>
        <w:tc>
          <w:tcPr>
            <w:tcW w:w="132" w:type="pct"/>
            <w:tcBorders>
              <w:top w:val="nil"/>
            </w:tcBorders>
          </w:tcPr>
          <w:p w14:paraId="48D097D1" w14:textId="77777777" w:rsidR="00C37E17" w:rsidRPr="00BB0761" w:rsidRDefault="00C37E17" w:rsidP="00C37E17">
            <w:pPr>
              <w:rPr>
                <w:sz w:val="16"/>
                <w:szCs w:val="16"/>
                <w:lang w:val="it-IT"/>
              </w:rPr>
            </w:pPr>
          </w:p>
        </w:tc>
        <w:tc>
          <w:tcPr>
            <w:tcW w:w="147" w:type="pct"/>
            <w:tcBorders>
              <w:top w:val="nil"/>
            </w:tcBorders>
          </w:tcPr>
          <w:p w14:paraId="055D1AD9" w14:textId="77777777" w:rsidR="00C37E17" w:rsidRPr="00BB0761" w:rsidRDefault="00C37E17" w:rsidP="00C37E17">
            <w:pPr>
              <w:rPr>
                <w:sz w:val="16"/>
                <w:szCs w:val="16"/>
                <w:lang w:val="it-IT"/>
              </w:rPr>
            </w:pPr>
          </w:p>
        </w:tc>
        <w:tc>
          <w:tcPr>
            <w:tcW w:w="168" w:type="pct"/>
            <w:tcBorders>
              <w:top w:val="nil"/>
            </w:tcBorders>
          </w:tcPr>
          <w:p w14:paraId="5FDBBC37" w14:textId="77777777" w:rsidR="00C37E17" w:rsidRPr="00BB0761" w:rsidRDefault="00C37E17" w:rsidP="00C37E17">
            <w:pPr>
              <w:rPr>
                <w:sz w:val="16"/>
                <w:szCs w:val="16"/>
                <w:lang w:val="it-IT"/>
              </w:rPr>
            </w:pPr>
          </w:p>
        </w:tc>
        <w:tc>
          <w:tcPr>
            <w:tcW w:w="384" w:type="pct"/>
            <w:gridSpan w:val="2"/>
            <w:tcBorders>
              <w:top w:val="nil"/>
            </w:tcBorders>
          </w:tcPr>
          <w:p w14:paraId="0BD06B77" w14:textId="77777777" w:rsidR="00C37E17" w:rsidRPr="00BB0761" w:rsidRDefault="00C37E17" w:rsidP="00C37E17">
            <w:pPr>
              <w:rPr>
                <w:sz w:val="16"/>
                <w:szCs w:val="16"/>
                <w:lang w:val="it-IT"/>
              </w:rPr>
            </w:pPr>
          </w:p>
        </w:tc>
      </w:tr>
      <w:tr w:rsidR="00C247D4" w:rsidRPr="00BB0761" w14:paraId="7978A6F9" w14:textId="77777777" w:rsidTr="00C247D4">
        <w:trPr>
          <w:trHeight w:val="20"/>
          <w:tblHeader/>
        </w:trPr>
        <w:tc>
          <w:tcPr>
            <w:tcW w:w="3356" w:type="pct"/>
          </w:tcPr>
          <w:p w14:paraId="3395C0D2" w14:textId="0629042E" w:rsidR="00670F2B" w:rsidRPr="00BB0761" w:rsidRDefault="00DD44F8" w:rsidP="00EA052E">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lastRenderedPageBreak/>
              <w:t xml:space="preserve">Hotărârea </w:t>
            </w:r>
            <w:r w:rsidR="00670F2B" w:rsidRPr="00BB0761">
              <w:rPr>
                <w:rFonts w:ascii="Trebuchet MS" w:hAnsi="Trebuchet MS"/>
                <w:b/>
                <w:sz w:val="16"/>
                <w:szCs w:val="16"/>
              </w:rPr>
              <w:t xml:space="preserve"> de aprobarea a documentaţiei tehnico-economice a proiectului și a indicatorilor tehnico-economici</w:t>
            </w:r>
          </w:p>
          <w:p w14:paraId="38DA7060" w14:textId="2D6458A2" w:rsidR="00C37E17" w:rsidRPr="00BB0761" w:rsidRDefault="00DF4194" w:rsidP="00EA052E">
            <w:pPr>
              <w:pStyle w:val="Header"/>
              <w:numPr>
                <w:ilvl w:val="0"/>
                <w:numId w:val="4"/>
              </w:numPr>
              <w:tabs>
                <w:tab w:val="clear" w:pos="4320"/>
                <w:tab w:val="center" w:pos="284"/>
              </w:tabs>
              <w:jc w:val="both"/>
              <w:rPr>
                <w:sz w:val="16"/>
                <w:szCs w:val="16"/>
              </w:rPr>
            </w:pPr>
            <w:r w:rsidRPr="00BB0761">
              <w:rPr>
                <w:sz w:val="16"/>
                <w:szCs w:val="16"/>
              </w:rPr>
              <w:t xml:space="preserve">Este atașată </w:t>
            </w:r>
            <w:r w:rsidR="002901A5" w:rsidRPr="00BB0761">
              <w:rPr>
                <w:sz w:val="16"/>
                <w:szCs w:val="16"/>
              </w:rPr>
              <w:t xml:space="preserve">Hotărârea </w:t>
            </w:r>
            <w:r w:rsidRPr="00BB0761">
              <w:rPr>
                <w:sz w:val="16"/>
                <w:szCs w:val="16"/>
              </w:rPr>
              <w:t xml:space="preserve"> de aprobare</w:t>
            </w:r>
            <w:r w:rsidR="00C37E17" w:rsidRPr="00BB0761">
              <w:rPr>
                <w:sz w:val="16"/>
                <w:szCs w:val="16"/>
              </w:rPr>
              <w:t xml:space="preserve"> a documentaţiei tehnico-economice a proiectului și a indicatorilor tehnico-economici</w:t>
            </w:r>
            <w:r w:rsidRPr="00BB0761">
              <w:rPr>
                <w:sz w:val="16"/>
                <w:szCs w:val="16"/>
              </w:rPr>
              <w:t>?</w:t>
            </w:r>
          </w:p>
          <w:p w14:paraId="2F15DD5B" w14:textId="7DA8F8B1" w:rsidR="00C37E17" w:rsidRPr="00BB0761" w:rsidRDefault="00DF4194" w:rsidP="00EA052E">
            <w:pPr>
              <w:pStyle w:val="Header"/>
              <w:numPr>
                <w:ilvl w:val="0"/>
                <w:numId w:val="4"/>
              </w:numPr>
              <w:tabs>
                <w:tab w:val="clear" w:pos="4320"/>
                <w:tab w:val="center" w:pos="284"/>
              </w:tabs>
              <w:jc w:val="both"/>
              <w:rPr>
                <w:sz w:val="16"/>
                <w:szCs w:val="16"/>
              </w:rPr>
            </w:pPr>
            <w:r w:rsidRPr="00BB0761">
              <w:rPr>
                <w:sz w:val="16"/>
                <w:szCs w:val="16"/>
              </w:rPr>
              <w:t>Hotărârea</w:t>
            </w:r>
            <w:r w:rsidR="00F4017D" w:rsidRPr="00BB0761">
              <w:rPr>
                <w:sz w:val="16"/>
                <w:szCs w:val="16"/>
              </w:rPr>
              <w:t xml:space="preserve"> </w:t>
            </w:r>
            <w:r w:rsidRPr="00BB0761">
              <w:rPr>
                <w:sz w:val="16"/>
                <w:szCs w:val="16"/>
              </w:rPr>
              <w:t xml:space="preserve"> de aprobare a documentaţiei tehnico-economice a proiectului și a indicatorilor tehnico-economici </w:t>
            </w:r>
            <w:r w:rsidR="00F4017D" w:rsidRPr="00BB0761">
              <w:rPr>
                <w:sz w:val="16"/>
                <w:szCs w:val="16"/>
              </w:rPr>
              <w:t>se referă la obiectul proiectului aşa cum reiese din cererea de finanțare și din întreaga documentaţie anexată</w:t>
            </w:r>
            <w:r w:rsidR="00C37E17" w:rsidRPr="00BB0761">
              <w:rPr>
                <w:sz w:val="16"/>
                <w:szCs w:val="16"/>
              </w:rPr>
              <w:t xml:space="preserve">? </w:t>
            </w:r>
          </w:p>
          <w:p w14:paraId="36862676" w14:textId="1D0FBF79" w:rsidR="00C37E17" w:rsidRPr="00BB0761" w:rsidRDefault="00C37E17" w:rsidP="002F0AEC">
            <w:pPr>
              <w:tabs>
                <w:tab w:val="center" w:pos="284"/>
              </w:tabs>
              <w:ind w:left="426"/>
              <w:rPr>
                <w:i/>
                <w:sz w:val="16"/>
                <w:szCs w:val="16"/>
                <w:lang w:val="it-IT"/>
              </w:rPr>
            </w:pPr>
            <w:r w:rsidRPr="00BB0761">
              <w:rPr>
                <w:i/>
                <w:sz w:val="16"/>
                <w:szCs w:val="16"/>
                <w:lang w:val="it-IT"/>
              </w:rPr>
              <w:t>(În cazul în care acesta nu corespunde</w:t>
            </w:r>
            <w:r w:rsidR="00BF3AF1" w:rsidRPr="00BB0761">
              <w:rPr>
                <w:i/>
                <w:sz w:val="16"/>
                <w:szCs w:val="16"/>
                <w:lang w:val="it-IT"/>
              </w:rPr>
              <w:t xml:space="preserve"> decât parţial</w:t>
            </w:r>
            <w:r w:rsidRPr="00BB0761">
              <w:rPr>
                <w:i/>
                <w:sz w:val="16"/>
                <w:szCs w:val="16"/>
                <w:lang w:val="it-IT"/>
              </w:rPr>
              <w:t>, se va solicita în perioada de precontractare emiterea unei noi hotărâri care modifică/rectifică documentul inițial)</w:t>
            </w:r>
          </w:p>
        </w:tc>
        <w:tc>
          <w:tcPr>
            <w:tcW w:w="149" w:type="pct"/>
          </w:tcPr>
          <w:p w14:paraId="537E5834" w14:textId="77777777" w:rsidR="00C37E17" w:rsidRPr="00BB0761" w:rsidRDefault="00C37E17" w:rsidP="00C37E17">
            <w:pPr>
              <w:jc w:val="center"/>
              <w:rPr>
                <w:sz w:val="16"/>
                <w:szCs w:val="16"/>
                <w:lang w:val="it-IT"/>
              </w:rPr>
            </w:pPr>
          </w:p>
        </w:tc>
        <w:tc>
          <w:tcPr>
            <w:tcW w:w="147" w:type="pct"/>
          </w:tcPr>
          <w:p w14:paraId="310AACD7" w14:textId="77777777" w:rsidR="00C37E17" w:rsidRPr="00BB0761" w:rsidRDefault="00C37E17" w:rsidP="00C37E17">
            <w:pPr>
              <w:rPr>
                <w:sz w:val="16"/>
                <w:szCs w:val="16"/>
                <w:lang w:val="it-IT"/>
              </w:rPr>
            </w:pPr>
          </w:p>
        </w:tc>
        <w:tc>
          <w:tcPr>
            <w:tcW w:w="208" w:type="pct"/>
          </w:tcPr>
          <w:p w14:paraId="019587CE" w14:textId="77777777" w:rsidR="00C37E17" w:rsidRPr="00BB0761" w:rsidRDefault="00C37E17" w:rsidP="00C37E17">
            <w:pPr>
              <w:rPr>
                <w:sz w:val="16"/>
                <w:szCs w:val="16"/>
                <w:lang w:val="it-IT"/>
              </w:rPr>
            </w:pPr>
          </w:p>
        </w:tc>
        <w:tc>
          <w:tcPr>
            <w:tcW w:w="309" w:type="pct"/>
          </w:tcPr>
          <w:p w14:paraId="60879930" w14:textId="77777777" w:rsidR="00C37E17" w:rsidRPr="00BB0761" w:rsidRDefault="00C37E17" w:rsidP="00C37E17">
            <w:pPr>
              <w:rPr>
                <w:sz w:val="16"/>
                <w:szCs w:val="16"/>
                <w:lang w:val="it-IT"/>
              </w:rPr>
            </w:pPr>
          </w:p>
        </w:tc>
        <w:tc>
          <w:tcPr>
            <w:tcW w:w="132" w:type="pct"/>
          </w:tcPr>
          <w:p w14:paraId="4D0CBED9" w14:textId="77777777" w:rsidR="00C37E17" w:rsidRPr="00BB0761" w:rsidRDefault="00C37E17" w:rsidP="00C37E17">
            <w:pPr>
              <w:rPr>
                <w:sz w:val="16"/>
                <w:szCs w:val="16"/>
                <w:lang w:val="it-IT"/>
              </w:rPr>
            </w:pPr>
          </w:p>
        </w:tc>
        <w:tc>
          <w:tcPr>
            <w:tcW w:w="147" w:type="pct"/>
          </w:tcPr>
          <w:p w14:paraId="7D026C29" w14:textId="77777777" w:rsidR="00C37E17" w:rsidRPr="00BB0761" w:rsidRDefault="00C37E17" w:rsidP="00C37E17">
            <w:pPr>
              <w:rPr>
                <w:sz w:val="16"/>
                <w:szCs w:val="16"/>
                <w:lang w:val="it-IT"/>
              </w:rPr>
            </w:pPr>
          </w:p>
        </w:tc>
        <w:tc>
          <w:tcPr>
            <w:tcW w:w="168" w:type="pct"/>
          </w:tcPr>
          <w:p w14:paraId="60FC5F39" w14:textId="77777777" w:rsidR="00C37E17" w:rsidRPr="00CE785D" w:rsidRDefault="00C37E17" w:rsidP="00C37E17">
            <w:pPr>
              <w:rPr>
                <w:sz w:val="16"/>
                <w:szCs w:val="16"/>
                <w:lang w:val="it-IT"/>
              </w:rPr>
            </w:pPr>
          </w:p>
        </w:tc>
        <w:tc>
          <w:tcPr>
            <w:tcW w:w="384" w:type="pct"/>
            <w:gridSpan w:val="2"/>
          </w:tcPr>
          <w:p w14:paraId="4CDDF123" w14:textId="77777777" w:rsidR="00C37E17" w:rsidRPr="00BB0761" w:rsidRDefault="00C37E17" w:rsidP="00C37E17">
            <w:pPr>
              <w:rPr>
                <w:sz w:val="16"/>
                <w:szCs w:val="16"/>
                <w:lang w:val="it-IT"/>
              </w:rPr>
            </w:pPr>
          </w:p>
        </w:tc>
      </w:tr>
      <w:tr w:rsidR="00C247D4" w:rsidRPr="00BB0761" w14:paraId="196F4F9F" w14:textId="77777777" w:rsidTr="00C247D4">
        <w:trPr>
          <w:trHeight w:val="2167"/>
          <w:tblHeader/>
        </w:trPr>
        <w:tc>
          <w:tcPr>
            <w:tcW w:w="3356" w:type="pct"/>
          </w:tcPr>
          <w:p w14:paraId="110ACB36" w14:textId="124257A7" w:rsidR="0032247A" w:rsidRPr="00BB0761" w:rsidRDefault="0032247A" w:rsidP="0032247A">
            <w:pPr>
              <w:pStyle w:val="Header"/>
              <w:tabs>
                <w:tab w:val="clear" w:pos="4320"/>
                <w:tab w:val="center" w:pos="639"/>
              </w:tabs>
              <w:ind w:left="502"/>
              <w:jc w:val="both"/>
              <w:rPr>
                <w:sz w:val="16"/>
                <w:szCs w:val="16"/>
              </w:rPr>
            </w:pPr>
            <w:r w:rsidRPr="00BB0761">
              <w:rPr>
                <w:i/>
                <w:sz w:val="16"/>
                <w:szCs w:val="16"/>
              </w:rPr>
              <w:t>(</w:t>
            </w:r>
            <w:r w:rsidR="00C37E17" w:rsidRPr="00BB0761">
              <w:rPr>
                <w:i/>
                <w:sz w:val="16"/>
                <w:szCs w:val="16"/>
              </w:rPr>
              <w:t xml:space="preserve">în cazul proiectelor de investiţii pentru care execuţia de lucrări </w:t>
            </w:r>
            <w:r w:rsidR="008D2E2E" w:rsidRPr="00BB0761">
              <w:rPr>
                <w:i/>
                <w:sz w:val="16"/>
                <w:szCs w:val="16"/>
              </w:rPr>
              <w:t>a fost demarată,  iar</w:t>
            </w:r>
            <w:r w:rsidR="00DF50D6" w:rsidRPr="00BB0761">
              <w:rPr>
                <w:i/>
                <w:sz w:val="16"/>
                <w:szCs w:val="16"/>
              </w:rPr>
              <w:t xml:space="preserve">  investiț</w:t>
            </w:r>
            <w:r w:rsidR="00C37E17" w:rsidRPr="00BB0761">
              <w:rPr>
                <w:i/>
                <w:sz w:val="16"/>
                <w:szCs w:val="16"/>
              </w:rPr>
              <w:t>iile nu</w:t>
            </w:r>
            <w:r w:rsidR="001145B5" w:rsidRPr="00BB0761">
              <w:rPr>
                <w:i/>
                <w:sz w:val="16"/>
                <w:szCs w:val="16"/>
              </w:rPr>
              <w:t xml:space="preserve"> au fost încheiate în mod fizic şi financiar</w:t>
            </w:r>
            <w:r w:rsidRPr="00BB0761">
              <w:rPr>
                <w:i/>
                <w:sz w:val="16"/>
                <w:szCs w:val="16"/>
              </w:rPr>
              <w:t xml:space="preserve">) </w:t>
            </w:r>
          </w:p>
          <w:p w14:paraId="6D42999B" w14:textId="6B1902A2" w:rsidR="00C37E17" w:rsidRPr="00CE785D" w:rsidRDefault="0032247A" w:rsidP="00EA052E">
            <w:pPr>
              <w:pStyle w:val="Header"/>
              <w:numPr>
                <w:ilvl w:val="0"/>
                <w:numId w:val="4"/>
              </w:numPr>
              <w:tabs>
                <w:tab w:val="clear" w:pos="4320"/>
                <w:tab w:val="center" w:pos="639"/>
              </w:tabs>
              <w:jc w:val="both"/>
              <w:rPr>
                <w:sz w:val="16"/>
                <w:szCs w:val="16"/>
              </w:rPr>
            </w:pPr>
            <w:r w:rsidRPr="00CE785D">
              <w:rPr>
                <w:sz w:val="16"/>
                <w:szCs w:val="16"/>
              </w:rPr>
              <w:t>Este atașată Hotărârea de aprobare a proiectului</w:t>
            </w:r>
            <w:r w:rsidR="00E07106" w:rsidRPr="00CE785D">
              <w:rPr>
                <w:sz w:val="16"/>
                <w:szCs w:val="16"/>
              </w:rPr>
              <w:t xml:space="preserve">? </w:t>
            </w:r>
          </w:p>
          <w:p w14:paraId="34791815" w14:textId="5DD3FCB6" w:rsidR="00C37E17" w:rsidRPr="00BB0761" w:rsidRDefault="00C37E17" w:rsidP="00EA052E">
            <w:pPr>
              <w:pStyle w:val="Header"/>
              <w:numPr>
                <w:ilvl w:val="0"/>
                <w:numId w:val="4"/>
              </w:numPr>
              <w:tabs>
                <w:tab w:val="clear" w:pos="4320"/>
                <w:tab w:val="center" w:pos="639"/>
              </w:tabs>
              <w:jc w:val="both"/>
              <w:rPr>
                <w:b/>
                <w:sz w:val="16"/>
                <w:szCs w:val="16"/>
                <w:lang w:val="fr-FR"/>
              </w:rPr>
            </w:pPr>
            <w:r w:rsidRPr="00BB0761">
              <w:rPr>
                <w:sz w:val="16"/>
                <w:szCs w:val="16"/>
              </w:rPr>
              <w:t xml:space="preserve">Sumele menționate în hotărâre sunt acoperitoare pentru </w:t>
            </w:r>
            <w:r w:rsidR="00553795" w:rsidRPr="00BB0761">
              <w:rPr>
                <w:sz w:val="16"/>
                <w:szCs w:val="16"/>
              </w:rPr>
              <w:t>cheltuielile</w:t>
            </w:r>
            <w:r w:rsidRPr="00BB0761">
              <w:rPr>
                <w:sz w:val="16"/>
                <w:szCs w:val="16"/>
              </w:rPr>
              <w:t xml:space="preserve"> aferente investiției (cheltuieli neeligibile și contribuția la cheltuielil</w:t>
            </w:r>
            <w:r w:rsidR="008D2E2E" w:rsidRPr="00BB0761">
              <w:rPr>
                <w:sz w:val="16"/>
                <w:szCs w:val="16"/>
              </w:rPr>
              <w:t xml:space="preserve">e eligibile), conform bugetului, acordului de parteneriat </w:t>
            </w:r>
            <w:r w:rsidRPr="00BB0761">
              <w:rPr>
                <w:sz w:val="16"/>
                <w:szCs w:val="16"/>
              </w:rPr>
              <w:t>și devizului</w:t>
            </w:r>
            <w:r w:rsidR="0030232B" w:rsidRPr="00BB0761">
              <w:rPr>
                <w:sz w:val="16"/>
                <w:szCs w:val="16"/>
              </w:rPr>
              <w:t>, dacă e cazul</w:t>
            </w:r>
            <w:r w:rsidRPr="00BB0761">
              <w:rPr>
                <w:sz w:val="16"/>
                <w:szCs w:val="16"/>
              </w:rPr>
              <w:t>?</w:t>
            </w:r>
          </w:p>
        </w:tc>
        <w:tc>
          <w:tcPr>
            <w:tcW w:w="149" w:type="pct"/>
          </w:tcPr>
          <w:p w14:paraId="249D9C7F" w14:textId="77777777" w:rsidR="00C37E17" w:rsidRPr="00BB0761" w:rsidRDefault="00C37E17" w:rsidP="00C37E17">
            <w:pPr>
              <w:jc w:val="center"/>
              <w:rPr>
                <w:sz w:val="16"/>
                <w:szCs w:val="16"/>
                <w:lang w:val="it-IT"/>
              </w:rPr>
            </w:pPr>
          </w:p>
        </w:tc>
        <w:tc>
          <w:tcPr>
            <w:tcW w:w="147" w:type="pct"/>
          </w:tcPr>
          <w:p w14:paraId="4D8976D3" w14:textId="77777777" w:rsidR="00C37E17" w:rsidRPr="00BB0761" w:rsidRDefault="00C37E17" w:rsidP="00C37E17">
            <w:pPr>
              <w:rPr>
                <w:sz w:val="16"/>
                <w:szCs w:val="16"/>
                <w:lang w:val="it-IT"/>
              </w:rPr>
            </w:pPr>
          </w:p>
        </w:tc>
        <w:tc>
          <w:tcPr>
            <w:tcW w:w="208" w:type="pct"/>
          </w:tcPr>
          <w:p w14:paraId="2DA04975" w14:textId="77777777" w:rsidR="00C37E17" w:rsidRPr="00BB0761" w:rsidRDefault="00C37E17" w:rsidP="00C37E17">
            <w:pPr>
              <w:rPr>
                <w:sz w:val="16"/>
                <w:szCs w:val="16"/>
                <w:lang w:val="it-IT"/>
              </w:rPr>
            </w:pPr>
          </w:p>
        </w:tc>
        <w:tc>
          <w:tcPr>
            <w:tcW w:w="309" w:type="pct"/>
          </w:tcPr>
          <w:p w14:paraId="792EC7F2" w14:textId="77777777" w:rsidR="00C37E17" w:rsidRPr="00BB0761" w:rsidRDefault="00C37E17" w:rsidP="00C37E17">
            <w:pPr>
              <w:rPr>
                <w:sz w:val="16"/>
                <w:szCs w:val="16"/>
                <w:lang w:val="it-IT"/>
              </w:rPr>
            </w:pPr>
          </w:p>
        </w:tc>
        <w:tc>
          <w:tcPr>
            <w:tcW w:w="132" w:type="pct"/>
          </w:tcPr>
          <w:p w14:paraId="12B982D5" w14:textId="77777777" w:rsidR="00C37E17" w:rsidRPr="00BB0761" w:rsidRDefault="00C37E17" w:rsidP="00C37E17">
            <w:pPr>
              <w:rPr>
                <w:sz w:val="16"/>
                <w:szCs w:val="16"/>
                <w:lang w:val="it-IT"/>
              </w:rPr>
            </w:pPr>
          </w:p>
        </w:tc>
        <w:tc>
          <w:tcPr>
            <w:tcW w:w="147" w:type="pct"/>
          </w:tcPr>
          <w:p w14:paraId="71DCD8DA" w14:textId="77777777" w:rsidR="00C37E17" w:rsidRPr="00BB0761" w:rsidRDefault="00C37E17" w:rsidP="00C37E17">
            <w:pPr>
              <w:rPr>
                <w:sz w:val="16"/>
                <w:szCs w:val="16"/>
                <w:lang w:val="it-IT"/>
              </w:rPr>
            </w:pPr>
          </w:p>
        </w:tc>
        <w:tc>
          <w:tcPr>
            <w:tcW w:w="168" w:type="pct"/>
          </w:tcPr>
          <w:p w14:paraId="40781B3B" w14:textId="77777777" w:rsidR="00C37E17" w:rsidRPr="00BB0761" w:rsidRDefault="00C37E17" w:rsidP="00C37E17">
            <w:pPr>
              <w:rPr>
                <w:sz w:val="16"/>
                <w:szCs w:val="16"/>
                <w:lang w:val="it-IT"/>
              </w:rPr>
            </w:pPr>
          </w:p>
        </w:tc>
        <w:tc>
          <w:tcPr>
            <w:tcW w:w="384" w:type="pct"/>
            <w:gridSpan w:val="2"/>
          </w:tcPr>
          <w:p w14:paraId="5AB97FF9" w14:textId="77777777" w:rsidR="00C37E17" w:rsidRPr="00BB0761" w:rsidRDefault="00C37E17" w:rsidP="00C37E17">
            <w:pPr>
              <w:rPr>
                <w:sz w:val="16"/>
                <w:szCs w:val="16"/>
                <w:lang w:val="it-IT"/>
              </w:rPr>
            </w:pPr>
          </w:p>
        </w:tc>
      </w:tr>
      <w:tr w:rsidR="00C247D4" w:rsidRPr="00BB0761" w14:paraId="6FDD283A" w14:textId="77777777" w:rsidTr="00C247D4">
        <w:trPr>
          <w:trHeight w:val="3301"/>
          <w:tblHeader/>
        </w:trPr>
        <w:tc>
          <w:tcPr>
            <w:tcW w:w="3356" w:type="pct"/>
          </w:tcPr>
          <w:p w14:paraId="05407FD7" w14:textId="21B0D75A" w:rsidR="00670F2B" w:rsidRPr="00BB0761" w:rsidRDefault="00670F2B" w:rsidP="00EA052E">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t xml:space="preserve">Devizul general pentru proiectele de lucrări în conformitate cu legislația în vigoare </w:t>
            </w:r>
          </w:p>
          <w:p w14:paraId="1F441D42" w14:textId="71739C24" w:rsidR="00E02202" w:rsidRPr="00BB0761" w:rsidRDefault="00935A2A" w:rsidP="00EA052E">
            <w:pPr>
              <w:pStyle w:val="Header"/>
              <w:numPr>
                <w:ilvl w:val="0"/>
                <w:numId w:val="4"/>
              </w:numPr>
              <w:tabs>
                <w:tab w:val="clear" w:pos="4320"/>
                <w:tab w:val="center" w:pos="284"/>
              </w:tabs>
              <w:jc w:val="both"/>
              <w:rPr>
                <w:color w:val="0070C0"/>
                <w:sz w:val="16"/>
                <w:szCs w:val="16"/>
              </w:rPr>
            </w:pPr>
            <w:r w:rsidRPr="00BB0761">
              <w:rPr>
                <w:sz w:val="16"/>
                <w:szCs w:val="16"/>
              </w:rPr>
              <w:t>Este anexat</w:t>
            </w:r>
            <w:r w:rsidR="00C37E17" w:rsidRPr="00BB0761">
              <w:rPr>
                <w:sz w:val="16"/>
                <w:szCs w:val="16"/>
              </w:rPr>
              <w:t xml:space="preserve"> Devizul general aferent documentației tehnico-economice pe baza căruia se contractează proiectul (</w:t>
            </w:r>
            <w:r w:rsidR="008D2E2E" w:rsidRPr="00BB0761">
              <w:rPr>
                <w:sz w:val="16"/>
                <w:szCs w:val="16"/>
              </w:rPr>
              <w:t>SF/</w:t>
            </w:r>
            <w:r w:rsidR="00C37E17" w:rsidRPr="00BB0761">
              <w:rPr>
                <w:sz w:val="16"/>
                <w:szCs w:val="16"/>
              </w:rPr>
              <w:t>DALI sau PT)?</w:t>
            </w:r>
            <w:r w:rsidR="00E02202" w:rsidRPr="00BB0761">
              <w:rPr>
                <w:b/>
                <w:sz w:val="16"/>
                <w:szCs w:val="16"/>
                <w:lang w:val="fr-FR"/>
              </w:rPr>
              <w:tab/>
            </w:r>
          </w:p>
          <w:p w14:paraId="66486C1C" w14:textId="1E70062E" w:rsidR="00C37E17" w:rsidRPr="00BB0761" w:rsidRDefault="00DF4194" w:rsidP="00EA052E">
            <w:pPr>
              <w:pStyle w:val="Header"/>
              <w:numPr>
                <w:ilvl w:val="0"/>
                <w:numId w:val="4"/>
              </w:numPr>
              <w:tabs>
                <w:tab w:val="clear" w:pos="4320"/>
                <w:tab w:val="center" w:pos="284"/>
              </w:tabs>
              <w:jc w:val="both"/>
              <w:rPr>
                <w:color w:val="0070C0"/>
                <w:sz w:val="16"/>
                <w:szCs w:val="16"/>
              </w:rPr>
            </w:pPr>
            <w:proofErr w:type="spellStart"/>
            <w:r w:rsidRPr="00BB0761">
              <w:rPr>
                <w:sz w:val="16"/>
                <w:szCs w:val="16"/>
                <w:lang w:val="fr-FR"/>
              </w:rPr>
              <w:t>Devizul</w:t>
            </w:r>
            <w:proofErr w:type="spellEnd"/>
            <w:r w:rsidRPr="00BB0761">
              <w:rPr>
                <w:sz w:val="16"/>
                <w:szCs w:val="16"/>
                <w:lang w:val="fr-FR"/>
              </w:rPr>
              <w:t xml:space="preserve"> </w:t>
            </w:r>
            <w:proofErr w:type="spellStart"/>
            <w:r w:rsidRPr="00BB0761">
              <w:rPr>
                <w:sz w:val="16"/>
                <w:szCs w:val="16"/>
                <w:lang w:val="fr-FR"/>
              </w:rPr>
              <w:t>general</w:t>
            </w:r>
            <w:proofErr w:type="spellEnd"/>
            <w:r w:rsidRPr="00BB0761">
              <w:rPr>
                <w:sz w:val="16"/>
                <w:szCs w:val="16"/>
                <w:lang w:val="fr-FR"/>
              </w:rPr>
              <w:t xml:space="preserve"> </w:t>
            </w:r>
            <w:proofErr w:type="spellStart"/>
            <w:r w:rsidRPr="00BB0761">
              <w:rPr>
                <w:sz w:val="16"/>
                <w:szCs w:val="16"/>
                <w:lang w:val="fr-FR"/>
              </w:rPr>
              <w:t>r</w:t>
            </w:r>
            <w:r w:rsidR="00C37E17" w:rsidRPr="00BB0761">
              <w:rPr>
                <w:sz w:val="16"/>
                <w:szCs w:val="16"/>
                <w:lang w:val="fr-FR"/>
              </w:rPr>
              <w:t>espectă</w:t>
            </w:r>
            <w:proofErr w:type="spellEnd"/>
            <w:r w:rsidR="00C37E17" w:rsidRPr="00BB0761">
              <w:rPr>
                <w:sz w:val="16"/>
                <w:szCs w:val="16"/>
                <w:lang w:val="fr-FR"/>
              </w:rPr>
              <w:t xml:space="preserve"> structura </w:t>
            </w:r>
            <w:proofErr w:type="spellStart"/>
            <w:r w:rsidR="00C37E17" w:rsidRPr="00BB0761">
              <w:rPr>
                <w:sz w:val="16"/>
                <w:szCs w:val="16"/>
                <w:lang w:val="fr-FR"/>
              </w:rPr>
              <w:t>devizului</w:t>
            </w:r>
            <w:proofErr w:type="spellEnd"/>
            <w:r w:rsidR="00C37E17" w:rsidRPr="00BB0761">
              <w:rPr>
                <w:sz w:val="16"/>
                <w:szCs w:val="16"/>
                <w:lang w:val="fr-FR"/>
              </w:rPr>
              <w:t xml:space="preserve"> </w:t>
            </w:r>
            <w:proofErr w:type="spellStart"/>
            <w:r w:rsidR="00C37E17" w:rsidRPr="00BB0761">
              <w:rPr>
                <w:sz w:val="16"/>
                <w:szCs w:val="16"/>
                <w:lang w:val="fr-FR"/>
              </w:rPr>
              <w:t>g</w:t>
            </w:r>
            <w:r w:rsidR="00553795" w:rsidRPr="00BB0761">
              <w:rPr>
                <w:sz w:val="16"/>
                <w:szCs w:val="16"/>
                <w:lang w:val="fr-FR"/>
              </w:rPr>
              <w:t>eneral</w:t>
            </w:r>
            <w:proofErr w:type="spellEnd"/>
            <w:r w:rsidR="00553795" w:rsidRPr="00BB0761">
              <w:rPr>
                <w:sz w:val="16"/>
                <w:szCs w:val="16"/>
                <w:lang w:val="fr-FR"/>
              </w:rPr>
              <w:t xml:space="preserve"> </w:t>
            </w:r>
            <w:proofErr w:type="spellStart"/>
            <w:r w:rsidR="00553795" w:rsidRPr="00BB0761">
              <w:rPr>
                <w:sz w:val="16"/>
                <w:szCs w:val="16"/>
                <w:lang w:val="fr-FR"/>
              </w:rPr>
              <w:t>din</w:t>
            </w:r>
            <w:proofErr w:type="spellEnd"/>
            <w:r w:rsidR="00553795" w:rsidRPr="00BB0761">
              <w:rPr>
                <w:sz w:val="16"/>
                <w:szCs w:val="16"/>
                <w:lang w:val="fr-FR"/>
              </w:rPr>
              <w:t xml:space="preserve"> </w:t>
            </w:r>
            <w:proofErr w:type="spellStart"/>
            <w:r w:rsidR="00553795" w:rsidRPr="00BB0761">
              <w:rPr>
                <w:sz w:val="16"/>
                <w:szCs w:val="16"/>
                <w:lang w:val="fr-FR"/>
              </w:rPr>
              <w:t>legislația</w:t>
            </w:r>
            <w:proofErr w:type="spellEnd"/>
            <w:r w:rsidR="00553795" w:rsidRPr="00BB0761">
              <w:rPr>
                <w:sz w:val="16"/>
                <w:szCs w:val="16"/>
                <w:lang w:val="fr-FR"/>
              </w:rPr>
              <w:t xml:space="preserve"> </w:t>
            </w:r>
            <w:proofErr w:type="spellStart"/>
            <w:r w:rsidR="00553795" w:rsidRPr="00BB0761">
              <w:rPr>
                <w:sz w:val="16"/>
                <w:szCs w:val="16"/>
                <w:lang w:val="fr-FR"/>
              </w:rPr>
              <w:t>națională</w:t>
            </w:r>
            <w:proofErr w:type="spellEnd"/>
            <w:r w:rsidR="00553795" w:rsidRPr="00BB0761">
              <w:rPr>
                <w:sz w:val="16"/>
                <w:szCs w:val="16"/>
                <w:lang w:val="fr-FR"/>
              </w:rPr>
              <w:t xml:space="preserve">, </w:t>
            </w:r>
            <w:proofErr w:type="spellStart"/>
            <w:r w:rsidR="00553795" w:rsidRPr="00BB0761">
              <w:rPr>
                <w:sz w:val="16"/>
                <w:szCs w:val="16"/>
                <w:lang w:val="fr-FR"/>
              </w:rPr>
              <w:t>respectiv</w:t>
            </w:r>
            <w:proofErr w:type="spellEnd"/>
            <w:r w:rsidR="00C37E17" w:rsidRPr="00BB0761">
              <w:rPr>
                <w:sz w:val="16"/>
                <w:szCs w:val="16"/>
                <w:lang w:val="fr-FR"/>
              </w:rPr>
              <w:t xml:space="preserve"> </w:t>
            </w:r>
            <w:proofErr w:type="spellStart"/>
            <w:r w:rsidR="00C37E17" w:rsidRPr="00BB0761">
              <w:rPr>
                <w:sz w:val="16"/>
                <w:szCs w:val="16"/>
                <w:lang w:val="fr-FR"/>
              </w:rPr>
              <w:t>din</w:t>
            </w:r>
            <w:proofErr w:type="spellEnd"/>
            <w:r w:rsidR="00C37E17" w:rsidRPr="00BB0761">
              <w:rPr>
                <w:sz w:val="16"/>
                <w:szCs w:val="16"/>
                <w:lang w:val="fr-FR"/>
              </w:rPr>
              <w:t xml:space="preserve"> </w:t>
            </w:r>
            <w:proofErr w:type="spellStart"/>
            <w:r w:rsidR="00C37E17" w:rsidRPr="00BB0761">
              <w:rPr>
                <w:sz w:val="16"/>
                <w:szCs w:val="16"/>
                <w:lang w:val="fr-FR"/>
              </w:rPr>
              <w:t>cadrul</w:t>
            </w:r>
            <w:proofErr w:type="spellEnd"/>
            <w:r w:rsidR="00C37E17" w:rsidRPr="00BB0761">
              <w:rPr>
                <w:sz w:val="16"/>
                <w:szCs w:val="16"/>
                <w:lang w:val="fr-FR"/>
              </w:rPr>
              <w:t xml:space="preserve"> HG </w:t>
            </w:r>
            <w:r w:rsidR="00935A2A" w:rsidRPr="00BB0761">
              <w:rPr>
                <w:sz w:val="16"/>
                <w:szCs w:val="16"/>
                <w:lang w:val="fr-FR"/>
              </w:rPr>
              <w:t xml:space="preserve">nr. </w:t>
            </w:r>
            <w:r w:rsidR="00C37E17" w:rsidRPr="00BB0761">
              <w:rPr>
                <w:sz w:val="16"/>
                <w:szCs w:val="16"/>
                <w:lang w:val="fr-FR"/>
              </w:rPr>
              <w:t>28/2008</w:t>
            </w:r>
            <w:r w:rsidR="008D2E2E" w:rsidRPr="00BB0761">
              <w:rPr>
                <w:sz w:val="16"/>
                <w:szCs w:val="16"/>
              </w:rPr>
              <w:t xml:space="preserve"> </w:t>
            </w:r>
            <w:proofErr w:type="spellStart"/>
            <w:r w:rsidR="008D2E2E" w:rsidRPr="00BB0761">
              <w:rPr>
                <w:sz w:val="16"/>
                <w:szCs w:val="16"/>
                <w:lang w:val="fr-FR"/>
              </w:rPr>
              <w:t>sau</w:t>
            </w:r>
            <w:proofErr w:type="spellEnd"/>
            <w:r w:rsidR="008D2E2E" w:rsidRPr="00BB0761">
              <w:rPr>
                <w:sz w:val="16"/>
                <w:szCs w:val="16"/>
                <w:lang w:val="fr-FR"/>
              </w:rPr>
              <w:t xml:space="preserve"> HG</w:t>
            </w:r>
            <w:r w:rsidR="00935A2A" w:rsidRPr="00BB0761">
              <w:rPr>
                <w:sz w:val="16"/>
                <w:szCs w:val="16"/>
                <w:lang w:val="fr-FR"/>
              </w:rPr>
              <w:t xml:space="preserve"> nr.</w:t>
            </w:r>
            <w:r w:rsidR="008D2E2E" w:rsidRPr="00BB0761">
              <w:rPr>
                <w:sz w:val="16"/>
                <w:szCs w:val="16"/>
                <w:lang w:val="fr-FR"/>
              </w:rPr>
              <w:t xml:space="preserve"> 907/2016, </w:t>
            </w:r>
            <w:proofErr w:type="spellStart"/>
            <w:r w:rsidR="008D2E2E" w:rsidRPr="00BB0761">
              <w:rPr>
                <w:sz w:val="16"/>
                <w:szCs w:val="16"/>
                <w:lang w:val="fr-FR"/>
              </w:rPr>
              <w:t>după</w:t>
            </w:r>
            <w:proofErr w:type="spellEnd"/>
            <w:r w:rsidR="008D2E2E" w:rsidRPr="00BB0761">
              <w:rPr>
                <w:sz w:val="16"/>
                <w:szCs w:val="16"/>
                <w:lang w:val="fr-FR"/>
              </w:rPr>
              <w:t xml:space="preserve"> </w:t>
            </w:r>
            <w:proofErr w:type="spellStart"/>
            <w:r w:rsidR="008D2E2E" w:rsidRPr="00BB0761">
              <w:rPr>
                <w:sz w:val="16"/>
                <w:szCs w:val="16"/>
                <w:lang w:val="fr-FR"/>
              </w:rPr>
              <w:t>caz</w:t>
            </w:r>
            <w:proofErr w:type="spellEnd"/>
            <w:r w:rsidR="00C37E17" w:rsidRPr="00BB0761">
              <w:rPr>
                <w:sz w:val="16"/>
                <w:szCs w:val="16"/>
                <w:lang w:val="fr-FR"/>
              </w:rPr>
              <w:t>?</w:t>
            </w:r>
          </w:p>
          <w:p w14:paraId="0368671C" w14:textId="77777777" w:rsidR="00C37E17" w:rsidRPr="00BB0761" w:rsidRDefault="00C37E17" w:rsidP="00EA052E">
            <w:pPr>
              <w:pStyle w:val="Header"/>
              <w:numPr>
                <w:ilvl w:val="0"/>
                <w:numId w:val="4"/>
              </w:numPr>
              <w:tabs>
                <w:tab w:val="clear" w:pos="4320"/>
                <w:tab w:val="center" w:pos="284"/>
              </w:tabs>
              <w:jc w:val="both"/>
              <w:rPr>
                <w:color w:val="0070C0"/>
                <w:sz w:val="16"/>
                <w:szCs w:val="16"/>
              </w:rPr>
            </w:pPr>
            <w:r w:rsidRPr="00BB0761">
              <w:rPr>
                <w:sz w:val="16"/>
                <w:szCs w:val="16"/>
                <w:lang w:val="it-IT"/>
              </w:rPr>
              <w:t>Devizul general prezintă data elaborării/actualizării, semnatura și ştampila elaboratorului documentației tehnico-economice?</w:t>
            </w:r>
          </w:p>
          <w:p w14:paraId="77CF5354" w14:textId="1ED8E8C7" w:rsidR="007C1FE2" w:rsidRPr="00BB0761" w:rsidRDefault="00935A2A" w:rsidP="00057AB2">
            <w:pPr>
              <w:pStyle w:val="Header"/>
              <w:numPr>
                <w:ilvl w:val="0"/>
                <w:numId w:val="4"/>
              </w:numPr>
              <w:tabs>
                <w:tab w:val="clear" w:pos="4320"/>
                <w:tab w:val="center" w:pos="284"/>
              </w:tabs>
              <w:jc w:val="both"/>
              <w:rPr>
                <w:color w:val="0070C0"/>
                <w:sz w:val="16"/>
                <w:szCs w:val="16"/>
              </w:rPr>
            </w:pPr>
            <w:r w:rsidRPr="00BB0761">
              <w:rPr>
                <w:i/>
                <w:sz w:val="16"/>
                <w:szCs w:val="16"/>
              </w:rPr>
              <w:t>(doar pe</w:t>
            </w:r>
            <w:r w:rsidR="00553795" w:rsidRPr="00BB0761">
              <w:rPr>
                <w:i/>
                <w:sz w:val="16"/>
                <w:szCs w:val="16"/>
              </w:rPr>
              <w:t>ntru proiectele de investiții în care</w:t>
            </w:r>
            <w:r w:rsidRPr="00BB0761">
              <w:rPr>
                <w:i/>
                <w:sz w:val="16"/>
                <w:szCs w:val="16"/>
              </w:rPr>
              <w:t xml:space="preserve"> execuția fizică de lucrări nu a fost demarată la data depunerii CF)</w:t>
            </w:r>
            <w:r w:rsidRPr="00BB0761">
              <w:rPr>
                <w:sz w:val="16"/>
                <w:szCs w:val="16"/>
              </w:rPr>
              <w:t xml:space="preserve"> </w:t>
            </w:r>
            <w:r w:rsidR="00C37E17" w:rsidRPr="00BB0761">
              <w:rPr>
                <w:sz w:val="16"/>
                <w:szCs w:val="16"/>
              </w:rPr>
              <w:t>Devizul general aferent documentației tehnico-economice pe baza căruia se contractează proiectul (</w:t>
            </w:r>
            <w:r w:rsidR="008D2E2E" w:rsidRPr="00BB0761">
              <w:rPr>
                <w:sz w:val="16"/>
                <w:szCs w:val="16"/>
              </w:rPr>
              <w:t>SF/</w:t>
            </w:r>
            <w:r w:rsidR="00C37E17" w:rsidRPr="00BB0761">
              <w:rPr>
                <w:sz w:val="16"/>
                <w:szCs w:val="16"/>
              </w:rPr>
              <w:t xml:space="preserve">DALI sau PT) este actualizat cu cel mult 12 luni înainte de data depunerii cererii de finanţare? </w:t>
            </w:r>
          </w:p>
        </w:tc>
        <w:tc>
          <w:tcPr>
            <w:tcW w:w="149" w:type="pct"/>
          </w:tcPr>
          <w:p w14:paraId="67BCAD02" w14:textId="77777777" w:rsidR="00C37E17" w:rsidRPr="00BB0761" w:rsidRDefault="00C37E17" w:rsidP="00C37E17">
            <w:pPr>
              <w:jc w:val="center"/>
              <w:rPr>
                <w:sz w:val="16"/>
                <w:szCs w:val="16"/>
                <w:lang w:val="it-IT"/>
              </w:rPr>
            </w:pPr>
          </w:p>
        </w:tc>
        <w:tc>
          <w:tcPr>
            <w:tcW w:w="147" w:type="pct"/>
          </w:tcPr>
          <w:p w14:paraId="4C460A5B" w14:textId="77777777" w:rsidR="00C37E17" w:rsidRPr="00BB0761" w:rsidRDefault="00C37E17" w:rsidP="00C37E17">
            <w:pPr>
              <w:rPr>
                <w:sz w:val="16"/>
                <w:szCs w:val="16"/>
                <w:lang w:val="it-IT"/>
              </w:rPr>
            </w:pPr>
          </w:p>
        </w:tc>
        <w:tc>
          <w:tcPr>
            <w:tcW w:w="208" w:type="pct"/>
          </w:tcPr>
          <w:p w14:paraId="36081CBA" w14:textId="77777777" w:rsidR="00C37E17" w:rsidRPr="00BB0761" w:rsidRDefault="00C37E17" w:rsidP="00C37E17">
            <w:pPr>
              <w:rPr>
                <w:sz w:val="16"/>
                <w:szCs w:val="16"/>
                <w:lang w:val="it-IT"/>
              </w:rPr>
            </w:pPr>
          </w:p>
        </w:tc>
        <w:tc>
          <w:tcPr>
            <w:tcW w:w="309" w:type="pct"/>
          </w:tcPr>
          <w:p w14:paraId="7042D2F9" w14:textId="77777777" w:rsidR="00C37E17" w:rsidRPr="00BB0761" w:rsidRDefault="00C37E17" w:rsidP="00C37E17">
            <w:pPr>
              <w:rPr>
                <w:sz w:val="16"/>
                <w:szCs w:val="16"/>
                <w:lang w:val="it-IT"/>
              </w:rPr>
            </w:pPr>
          </w:p>
        </w:tc>
        <w:tc>
          <w:tcPr>
            <w:tcW w:w="132" w:type="pct"/>
          </w:tcPr>
          <w:p w14:paraId="4EA49EA1" w14:textId="77777777" w:rsidR="00C37E17" w:rsidRPr="00BB0761" w:rsidRDefault="00C37E17" w:rsidP="00C37E17">
            <w:pPr>
              <w:rPr>
                <w:sz w:val="16"/>
                <w:szCs w:val="16"/>
                <w:lang w:val="it-IT"/>
              </w:rPr>
            </w:pPr>
          </w:p>
        </w:tc>
        <w:tc>
          <w:tcPr>
            <w:tcW w:w="147" w:type="pct"/>
          </w:tcPr>
          <w:p w14:paraId="1C667037" w14:textId="77777777" w:rsidR="00C37E17" w:rsidRPr="00BB0761" w:rsidRDefault="00C37E17" w:rsidP="00C37E17">
            <w:pPr>
              <w:rPr>
                <w:sz w:val="16"/>
                <w:szCs w:val="16"/>
                <w:lang w:val="it-IT"/>
              </w:rPr>
            </w:pPr>
          </w:p>
        </w:tc>
        <w:tc>
          <w:tcPr>
            <w:tcW w:w="168" w:type="pct"/>
          </w:tcPr>
          <w:p w14:paraId="20EBACC6" w14:textId="77777777" w:rsidR="00C37E17" w:rsidRPr="00BB0761" w:rsidRDefault="00C37E17" w:rsidP="00C37E17">
            <w:pPr>
              <w:rPr>
                <w:sz w:val="16"/>
                <w:szCs w:val="16"/>
                <w:lang w:val="it-IT"/>
              </w:rPr>
            </w:pPr>
          </w:p>
        </w:tc>
        <w:tc>
          <w:tcPr>
            <w:tcW w:w="384" w:type="pct"/>
            <w:gridSpan w:val="2"/>
          </w:tcPr>
          <w:p w14:paraId="0C4FE3A7" w14:textId="77777777" w:rsidR="00C37E17" w:rsidRPr="00BB0761" w:rsidRDefault="00C37E17" w:rsidP="00C37E17">
            <w:pPr>
              <w:rPr>
                <w:sz w:val="16"/>
                <w:szCs w:val="16"/>
                <w:lang w:val="it-IT"/>
              </w:rPr>
            </w:pPr>
          </w:p>
        </w:tc>
      </w:tr>
      <w:tr w:rsidR="00C247D4" w:rsidRPr="00BB0761" w14:paraId="10D7CBF1" w14:textId="77777777" w:rsidTr="00C247D4">
        <w:trPr>
          <w:trHeight w:val="1643"/>
          <w:tblHeader/>
        </w:trPr>
        <w:tc>
          <w:tcPr>
            <w:tcW w:w="3356" w:type="pct"/>
          </w:tcPr>
          <w:p w14:paraId="7F5C8E4D" w14:textId="14DFCFDB" w:rsidR="00670F2B" w:rsidRPr="00BB0761" w:rsidRDefault="00057AB2" w:rsidP="00EA052E">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lastRenderedPageBreak/>
              <w:t>Lista de echipamente</w:t>
            </w:r>
            <w:r w:rsidR="00670F2B" w:rsidRPr="00BB0761">
              <w:rPr>
                <w:rFonts w:ascii="Trebuchet MS" w:hAnsi="Trebuchet MS"/>
                <w:b/>
                <w:sz w:val="16"/>
                <w:szCs w:val="16"/>
              </w:rPr>
              <w:t xml:space="preserve"> și/sau lucrări și/sau servicii cu încadrarea acestora pe secțiunea de cheltuieli eligibile /ne-eligibile</w:t>
            </w:r>
          </w:p>
          <w:p w14:paraId="10806BD6" w14:textId="3896AF43" w:rsidR="003805D5" w:rsidRPr="00BB0761" w:rsidRDefault="00424FD8" w:rsidP="00EA052E">
            <w:pPr>
              <w:pStyle w:val="Header"/>
              <w:numPr>
                <w:ilvl w:val="0"/>
                <w:numId w:val="4"/>
              </w:numPr>
              <w:tabs>
                <w:tab w:val="center" w:pos="426"/>
              </w:tabs>
              <w:jc w:val="both"/>
              <w:rPr>
                <w:sz w:val="16"/>
                <w:szCs w:val="16"/>
              </w:rPr>
            </w:pPr>
            <w:r w:rsidRPr="00BB0761">
              <w:rPr>
                <w:sz w:val="16"/>
                <w:szCs w:val="16"/>
              </w:rPr>
              <w:t xml:space="preserve"> </w:t>
            </w:r>
            <w:r w:rsidR="00553795" w:rsidRPr="00BB0761">
              <w:rPr>
                <w:sz w:val="16"/>
                <w:szCs w:val="16"/>
              </w:rPr>
              <w:t>Lista de ec</w:t>
            </w:r>
            <w:r w:rsidR="00057AB2" w:rsidRPr="00BB0761">
              <w:rPr>
                <w:sz w:val="16"/>
                <w:szCs w:val="16"/>
              </w:rPr>
              <w:t xml:space="preserve">hipamente, lucrări sau servicii (Model </w:t>
            </w:r>
            <w:r w:rsidR="00553795" w:rsidRPr="00BB0761">
              <w:rPr>
                <w:sz w:val="16"/>
                <w:szCs w:val="16"/>
              </w:rPr>
              <w:t xml:space="preserve">), </w:t>
            </w:r>
            <w:r w:rsidR="00C37E17" w:rsidRPr="00BB0761">
              <w:rPr>
                <w:sz w:val="16"/>
                <w:szCs w:val="16"/>
              </w:rPr>
              <w:t>cu încadrarea acestora pe secțiunea de che</w:t>
            </w:r>
            <w:r w:rsidR="00DF50D6" w:rsidRPr="00BB0761">
              <w:rPr>
                <w:sz w:val="16"/>
                <w:szCs w:val="16"/>
              </w:rPr>
              <w:t>ltuieli eligibile</w:t>
            </w:r>
            <w:r w:rsidR="00DF4194" w:rsidRPr="00BB0761">
              <w:rPr>
                <w:sz w:val="16"/>
                <w:szCs w:val="16"/>
              </w:rPr>
              <w:t>/ne-eligibile e</w:t>
            </w:r>
            <w:r w:rsidR="00C37E17" w:rsidRPr="00BB0761">
              <w:rPr>
                <w:sz w:val="16"/>
                <w:szCs w:val="16"/>
              </w:rPr>
              <w:t xml:space="preserve">ste anexată </w:t>
            </w:r>
            <w:r w:rsidR="00553795" w:rsidRPr="00BB0761">
              <w:rPr>
                <w:sz w:val="16"/>
                <w:szCs w:val="16"/>
              </w:rPr>
              <w:t>și sumele menționate se corelează cu cele din cadrul bugetului proiectului, de la capitolul bugetar corespunzător?</w:t>
            </w:r>
          </w:p>
        </w:tc>
        <w:tc>
          <w:tcPr>
            <w:tcW w:w="149" w:type="pct"/>
          </w:tcPr>
          <w:p w14:paraId="29B5B813" w14:textId="77777777" w:rsidR="00C37E17" w:rsidRPr="00BB0761" w:rsidRDefault="00C37E17" w:rsidP="00C37E17">
            <w:pPr>
              <w:jc w:val="center"/>
              <w:rPr>
                <w:sz w:val="16"/>
                <w:szCs w:val="16"/>
                <w:lang w:val="it-IT"/>
              </w:rPr>
            </w:pPr>
          </w:p>
        </w:tc>
        <w:tc>
          <w:tcPr>
            <w:tcW w:w="147" w:type="pct"/>
          </w:tcPr>
          <w:p w14:paraId="3B6387BF" w14:textId="77777777" w:rsidR="00C37E17" w:rsidRPr="00BB0761" w:rsidRDefault="00C37E17" w:rsidP="00C37E17">
            <w:pPr>
              <w:rPr>
                <w:sz w:val="16"/>
                <w:szCs w:val="16"/>
                <w:lang w:val="it-IT"/>
              </w:rPr>
            </w:pPr>
          </w:p>
        </w:tc>
        <w:tc>
          <w:tcPr>
            <w:tcW w:w="208" w:type="pct"/>
          </w:tcPr>
          <w:p w14:paraId="745B71DE" w14:textId="77777777" w:rsidR="00C37E17" w:rsidRPr="00BB0761" w:rsidRDefault="00C37E17" w:rsidP="00C37E17">
            <w:pPr>
              <w:rPr>
                <w:sz w:val="16"/>
                <w:szCs w:val="16"/>
                <w:lang w:val="it-IT"/>
              </w:rPr>
            </w:pPr>
          </w:p>
        </w:tc>
        <w:tc>
          <w:tcPr>
            <w:tcW w:w="309" w:type="pct"/>
          </w:tcPr>
          <w:p w14:paraId="732C366D" w14:textId="77777777" w:rsidR="00C37E17" w:rsidRPr="00BB0761" w:rsidRDefault="00C37E17" w:rsidP="00C37E17">
            <w:pPr>
              <w:rPr>
                <w:sz w:val="16"/>
                <w:szCs w:val="16"/>
                <w:lang w:val="it-IT"/>
              </w:rPr>
            </w:pPr>
          </w:p>
        </w:tc>
        <w:tc>
          <w:tcPr>
            <w:tcW w:w="132" w:type="pct"/>
          </w:tcPr>
          <w:p w14:paraId="0230D948" w14:textId="77777777" w:rsidR="00C37E17" w:rsidRPr="00BB0761" w:rsidRDefault="00C37E17" w:rsidP="00C37E17">
            <w:pPr>
              <w:rPr>
                <w:sz w:val="16"/>
                <w:szCs w:val="16"/>
                <w:lang w:val="it-IT"/>
              </w:rPr>
            </w:pPr>
          </w:p>
        </w:tc>
        <w:tc>
          <w:tcPr>
            <w:tcW w:w="147" w:type="pct"/>
          </w:tcPr>
          <w:p w14:paraId="270C3F01" w14:textId="77777777" w:rsidR="00C37E17" w:rsidRPr="00CE785D" w:rsidRDefault="00C37E17" w:rsidP="00C37E17">
            <w:pPr>
              <w:rPr>
                <w:sz w:val="16"/>
                <w:szCs w:val="16"/>
                <w:lang w:val="it-IT"/>
              </w:rPr>
            </w:pPr>
          </w:p>
        </w:tc>
        <w:tc>
          <w:tcPr>
            <w:tcW w:w="168" w:type="pct"/>
          </w:tcPr>
          <w:p w14:paraId="1BD9C469" w14:textId="77777777" w:rsidR="00C37E17" w:rsidRPr="00BB0761" w:rsidRDefault="00C37E17" w:rsidP="00C37E17">
            <w:pPr>
              <w:rPr>
                <w:sz w:val="16"/>
                <w:szCs w:val="16"/>
                <w:lang w:val="it-IT"/>
              </w:rPr>
            </w:pPr>
          </w:p>
        </w:tc>
        <w:tc>
          <w:tcPr>
            <w:tcW w:w="384" w:type="pct"/>
            <w:gridSpan w:val="2"/>
          </w:tcPr>
          <w:p w14:paraId="0C50BFB9" w14:textId="77777777" w:rsidR="00C37E17" w:rsidRPr="00BB0761" w:rsidRDefault="00C37E17" w:rsidP="00C37E17">
            <w:pPr>
              <w:rPr>
                <w:sz w:val="16"/>
                <w:szCs w:val="16"/>
                <w:lang w:val="it-IT"/>
              </w:rPr>
            </w:pPr>
          </w:p>
        </w:tc>
      </w:tr>
      <w:tr w:rsidR="00C247D4" w:rsidRPr="00BB0761" w14:paraId="06A801D6" w14:textId="77777777" w:rsidTr="00C247D4">
        <w:trPr>
          <w:trHeight w:val="1831"/>
          <w:tblHeader/>
        </w:trPr>
        <w:tc>
          <w:tcPr>
            <w:tcW w:w="3356" w:type="pct"/>
          </w:tcPr>
          <w:p w14:paraId="155DCEB6" w14:textId="02914EE0" w:rsidR="005D65AD" w:rsidRPr="00BB0761" w:rsidRDefault="005D65AD" w:rsidP="00B84D8C">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t>Fundamentarea rezonabilităţii costurilor</w:t>
            </w:r>
          </w:p>
          <w:p w14:paraId="4ACFD2BD" w14:textId="06B540A4" w:rsidR="005D65AD" w:rsidRPr="00BB0761" w:rsidRDefault="005D65AD" w:rsidP="00B84D8C">
            <w:pPr>
              <w:pStyle w:val="Header"/>
              <w:numPr>
                <w:ilvl w:val="0"/>
                <w:numId w:val="4"/>
              </w:numPr>
              <w:tabs>
                <w:tab w:val="clear" w:pos="4320"/>
                <w:tab w:val="center" w:pos="639"/>
              </w:tabs>
              <w:jc w:val="both"/>
              <w:rPr>
                <w:sz w:val="16"/>
                <w:szCs w:val="16"/>
              </w:rPr>
            </w:pPr>
            <w:r w:rsidRPr="00BB0761">
              <w:rPr>
                <w:sz w:val="16"/>
                <w:szCs w:val="16"/>
              </w:rPr>
              <w:t>Este atașată Nota privind încadrarea în standardele de cost, completată şi semnată de proiectant? (</w:t>
            </w:r>
            <w:r w:rsidR="00C23621" w:rsidRPr="00BB0761">
              <w:rPr>
                <w:sz w:val="16"/>
                <w:szCs w:val="16"/>
              </w:rPr>
              <w:t xml:space="preserve">Model </w:t>
            </w:r>
            <w:del w:id="4" w:author="Ovidiu PANAITE" w:date="2017-07-18T13:27:00Z">
              <w:r w:rsidR="00C23621" w:rsidRPr="00BB0761" w:rsidDel="00BB0761">
                <w:rPr>
                  <w:sz w:val="16"/>
                  <w:szCs w:val="16"/>
                </w:rPr>
                <w:delText>K</w:delText>
              </w:r>
              <w:r w:rsidRPr="00BB0761" w:rsidDel="00BB0761">
                <w:rPr>
                  <w:sz w:val="16"/>
                  <w:szCs w:val="16"/>
                </w:rPr>
                <w:delText xml:space="preserve"> </w:delText>
              </w:r>
            </w:del>
            <w:r w:rsidR="00340585" w:rsidRPr="00BB0761">
              <w:rPr>
                <w:sz w:val="16"/>
                <w:szCs w:val="16"/>
              </w:rPr>
              <w:t xml:space="preserve">aferent </w:t>
            </w:r>
            <w:del w:id="5" w:author="Ovidiu PANAITE" w:date="2017-07-18T13:28:00Z">
              <w:r w:rsidR="00340585" w:rsidRPr="00BB0761" w:rsidDel="00BB0761">
                <w:rPr>
                  <w:sz w:val="16"/>
                  <w:szCs w:val="16"/>
                </w:rPr>
                <w:delText>Anexei 4.1</w:delText>
              </w:r>
              <w:r w:rsidR="00C23621" w:rsidRPr="00BB0761" w:rsidDel="00BB0761">
                <w:rPr>
                  <w:sz w:val="16"/>
                  <w:szCs w:val="16"/>
                </w:rPr>
                <w:delText>.1</w:delText>
              </w:r>
            </w:del>
            <w:r w:rsidR="00C23621" w:rsidRPr="00BB0761">
              <w:rPr>
                <w:sz w:val="16"/>
                <w:szCs w:val="16"/>
              </w:rPr>
              <w:t xml:space="preserve"> </w:t>
            </w:r>
            <w:r w:rsidRPr="00BB0761">
              <w:rPr>
                <w:sz w:val="16"/>
                <w:szCs w:val="16"/>
              </w:rPr>
              <w:t>la Ghidul specific)</w:t>
            </w:r>
            <w:r w:rsidR="00C23621" w:rsidRPr="00BB0761">
              <w:rPr>
                <w:sz w:val="16"/>
                <w:szCs w:val="16"/>
              </w:rPr>
              <w:t>?</w:t>
            </w:r>
          </w:p>
          <w:p w14:paraId="0660E345" w14:textId="26AE96CE" w:rsidR="005D65AD" w:rsidRPr="00BB0761" w:rsidRDefault="005D65AD" w:rsidP="00320515">
            <w:pPr>
              <w:pStyle w:val="Header"/>
              <w:numPr>
                <w:ilvl w:val="0"/>
                <w:numId w:val="4"/>
              </w:numPr>
              <w:tabs>
                <w:tab w:val="center" w:pos="639"/>
              </w:tabs>
              <w:jc w:val="both"/>
              <w:rPr>
                <w:b/>
                <w:sz w:val="16"/>
                <w:szCs w:val="16"/>
              </w:rPr>
            </w:pPr>
            <w:r w:rsidRPr="00BB0761">
              <w:rPr>
                <w:i/>
                <w:sz w:val="16"/>
                <w:szCs w:val="16"/>
              </w:rPr>
              <w:t>(dacă este cazul)</w:t>
            </w:r>
            <w:r w:rsidRPr="00BB0761">
              <w:rPr>
                <w:sz w:val="16"/>
                <w:szCs w:val="16"/>
              </w:rPr>
              <w:t xml:space="preserve"> Sunt atașate documente jus</w:t>
            </w:r>
            <w:r w:rsidR="00320515" w:rsidRPr="00BB0761">
              <w:rPr>
                <w:sz w:val="16"/>
                <w:szCs w:val="16"/>
              </w:rPr>
              <w:t>tificative pentru echipamentele</w:t>
            </w:r>
            <w:r w:rsidRPr="00BB0761">
              <w:rPr>
                <w:sz w:val="16"/>
                <w:szCs w:val="16"/>
              </w:rPr>
              <w:t xml:space="preserve"> și/sau lucrările și/sau pentru care nu există standarde de cost?</w:t>
            </w:r>
            <w:r w:rsidRPr="00BB0761">
              <w:rPr>
                <w:sz w:val="16"/>
                <w:szCs w:val="16"/>
                <w:lang w:val="it-IT"/>
              </w:rPr>
              <w:t xml:space="preserve"> </w:t>
            </w:r>
          </w:p>
        </w:tc>
        <w:tc>
          <w:tcPr>
            <w:tcW w:w="149" w:type="pct"/>
          </w:tcPr>
          <w:p w14:paraId="4DFB81EB" w14:textId="77777777" w:rsidR="005D65AD" w:rsidRPr="00BB0761" w:rsidRDefault="005D65AD" w:rsidP="00C37E17">
            <w:pPr>
              <w:jc w:val="center"/>
              <w:rPr>
                <w:sz w:val="16"/>
                <w:szCs w:val="16"/>
                <w:lang w:val="it-IT"/>
              </w:rPr>
            </w:pPr>
          </w:p>
        </w:tc>
        <w:tc>
          <w:tcPr>
            <w:tcW w:w="147" w:type="pct"/>
          </w:tcPr>
          <w:p w14:paraId="44B3E285" w14:textId="77777777" w:rsidR="005D65AD" w:rsidRPr="00BB0761" w:rsidRDefault="005D65AD" w:rsidP="00C37E17">
            <w:pPr>
              <w:rPr>
                <w:sz w:val="16"/>
                <w:szCs w:val="16"/>
                <w:lang w:val="it-IT"/>
              </w:rPr>
            </w:pPr>
          </w:p>
        </w:tc>
        <w:tc>
          <w:tcPr>
            <w:tcW w:w="208" w:type="pct"/>
          </w:tcPr>
          <w:p w14:paraId="4405F377" w14:textId="77777777" w:rsidR="005D65AD" w:rsidRPr="00BB0761" w:rsidRDefault="005D65AD" w:rsidP="00C37E17">
            <w:pPr>
              <w:rPr>
                <w:sz w:val="16"/>
                <w:szCs w:val="16"/>
                <w:lang w:val="it-IT"/>
              </w:rPr>
            </w:pPr>
          </w:p>
        </w:tc>
        <w:tc>
          <w:tcPr>
            <w:tcW w:w="309" w:type="pct"/>
          </w:tcPr>
          <w:p w14:paraId="3359EC54" w14:textId="77777777" w:rsidR="005D65AD" w:rsidRPr="00BB0761" w:rsidRDefault="005D65AD" w:rsidP="00C37E17">
            <w:pPr>
              <w:rPr>
                <w:sz w:val="16"/>
                <w:szCs w:val="16"/>
                <w:lang w:val="it-IT"/>
              </w:rPr>
            </w:pPr>
          </w:p>
        </w:tc>
        <w:tc>
          <w:tcPr>
            <w:tcW w:w="132" w:type="pct"/>
          </w:tcPr>
          <w:p w14:paraId="1BCC3307" w14:textId="77777777" w:rsidR="005D65AD" w:rsidRPr="00BB0761" w:rsidRDefault="005D65AD" w:rsidP="00C37E17">
            <w:pPr>
              <w:rPr>
                <w:sz w:val="16"/>
                <w:szCs w:val="16"/>
                <w:lang w:val="it-IT"/>
              </w:rPr>
            </w:pPr>
          </w:p>
        </w:tc>
        <w:tc>
          <w:tcPr>
            <w:tcW w:w="147" w:type="pct"/>
          </w:tcPr>
          <w:p w14:paraId="03CE4539" w14:textId="77777777" w:rsidR="005D65AD" w:rsidRPr="00BB0761" w:rsidRDefault="005D65AD" w:rsidP="00C37E17">
            <w:pPr>
              <w:rPr>
                <w:sz w:val="16"/>
                <w:szCs w:val="16"/>
                <w:lang w:val="it-IT"/>
              </w:rPr>
            </w:pPr>
          </w:p>
        </w:tc>
        <w:tc>
          <w:tcPr>
            <w:tcW w:w="168" w:type="pct"/>
          </w:tcPr>
          <w:p w14:paraId="1B425F98" w14:textId="77777777" w:rsidR="005D65AD" w:rsidRPr="00BB0761" w:rsidRDefault="005D65AD" w:rsidP="00C37E17">
            <w:pPr>
              <w:rPr>
                <w:sz w:val="16"/>
                <w:szCs w:val="16"/>
                <w:lang w:val="it-IT"/>
              </w:rPr>
            </w:pPr>
          </w:p>
        </w:tc>
        <w:tc>
          <w:tcPr>
            <w:tcW w:w="384" w:type="pct"/>
            <w:gridSpan w:val="2"/>
          </w:tcPr>
          <w:p w14:paraId="5C5A136C" w14:textId="77777777" w:rsidR="005D65AD" w:rsidRPr="00BB0761" w:rsidRDefault="005D65AD" w:rsidP="00C37E17">
            <w:pPr>
              <w:rPr>
                <w:sz w:val="16"/>
                <w:szCs w:val="16"/>
                <w:lang w:val="it-IT"/>
              </w:rPr>
            </w:pPr>
          </w:p>
        </w:tc>
      </w:tr>
      <w:tr w:rsidR="00C247D4" w:rsidRPr="00BB0761" w14:paraId="701EA45B" w14:textId="77777777" w:rsidTr="00C247D4">
        <w:trPr>
          <w:trHeight w:val="20"/>
          <w:tblHeader/>
        </w:trPr>
        <w:tc>
          <w:tcPr>
            <w:tcW w:w="3356" w:type="pct"/>
          </w:tcPr>
          <w:p w14:paraId="3F89E604" w14:textId="7130FB9C" w:rsidR="004F7344" w:rsidRPr="00BB0761" w:rsidRDefault="00EE77F4" w:rsidP="0068566A">
            <w:pPr>
              <w:pStyle w:val="ListParagraph"/>
              <w:numPr>
                <w:ilvl w:val="0"/>
                <w:numId w:val="3"/>
              </w:numPr>
              <w:spacing w:after="0"/>
              <w:rPr>
                <w:rFonts w:ascii="Trebuchet MS" w:hAnsi="Trebuchet MS"/>
                <w:b/>
                <w:sz w:val="16"/>
                <w:szCs w:val="16"/>
                <w:lang w:val="fr-FR"/>
              </w:rPr>
            </w:pPr>
            <w:r w:rsidRPr="00BB0761">
              <w:rPr>
                <w:rFonts w:ascii="Trebuchet MS" w:hAnsi="Trebuchet MS"/>
                <w:i/>
                <w:sz w:val="16"/>
                <w:szCs w:val="16"/>
                <w:lang w:val="fr-FR"/>
              </w:rPr>
              <w:t>(</w:t>
            </w:r>
            <w:proofErr w:type="spellStart"/>
            <w:r w:rsidR="000A338C" w:rsidRPr="00BB0761">
              <w:rPr>
                <w:rFonts w:ascii="Trebuchet MS" w:hAnsi="Trebuchet MS"/>
                <w:i/>
                <w:sz w:val="16"/>
                <w:szCs w:val="16"/>
                <w:lang w:val="fr-FR"/>
              </w:rPr>
              <w:t>Dacă</w:t>
            </w:r>
            <w:proofErr w:type="spellEnd"/>
            <w:r w:rsidR="000A338C" w:rsidRPr="00BB0761">
              <w:rPr>
                <w:rFonts w:ascii="Trebuchet MS" w:hAnsi="Trebuchet MS"/>
                <w:i/>
                <w:sz w:val="16"/>
                <w:szCs w:val="16"/>
                <w:lang w:val="fr-FR"/>
              </w:rPr>
              <w:t xml:space="preserve"> este </w:t>
            </w:r>
            <w:proofErr w:type="spellStart"/>
            <w:r w:rsidR="000A338C" w:rsidRPr="00BB0761">
              <w:rPr>
                <w:rFonts w:ascii="Trebuchet MS" w:hAnsi="Trebuchet MS"/>
                <w:i/>
                <w:sz w:val="16"/>
                <w:szCs w:val="16"/>
                <w:lang w:val="fr-FR"/>
              </w:rPr>
              <w:t>cazul</w:t>
            </w:r>
            <w:proofErr w:type="spellEnd"/>
            <w:r w:rsidR="000A338C" w:rsidRPr="00BB0761">
              <w:rPr>
                <w:rFonts w:ascii="Trebuchet MS" w:hAnsi="Trebuchet MS"/>
                <w:i/>
                <w:sz w:val="16"/>
                <w:szCs w:val="16"/>
                <w:lang w:val="fr-FR"/>
              </w:rPr>
              <w:t>)</w:t>
            </w:r>
            <w:r w:rsidR="000A338C" w:rsidRPr="00BB0761">
              <w:rPr>
                <w:rFonts w:ascii="Trebuchet MS" w:hAnsi="Trebuchet MS"/>
                <w:sz w:val="16"/>
                <w:szCs w:val="16"/>
                <w:lang w:val="fr-FR"/>
              </w:rPr>
              <w:t xml:space="preserve"> </w:t>
            </w:r>
            <w:proofErr w:type="spellStart"/>
            <w:r w:rsidR="000A338C" w:rsidRPr="00BB0761">
              <w:rPr>
                <w:rFonts w:ascii="Trebuchet MS" w:hAnsi="Trebuchet MS"/>
                <w:sz w:val="16"/>
                <w:szCs w:val="16"/>
                <w:lang w:val="fr-FR"/>
              </w:rPr>
              <w:t>P</w:t>
            </w:r>
            <w:r w:rsidRPr="00BB0761">
              <w:rPr>
                <w:rFonts w:ascii="Trebuchet MS" w:hAnsi="Trebuchet MS"/>
                <w:b/>
                <w:sz w:val="16"/>
                <w:szCs w:val="16"/>
                <w:lang w:val="fr-FR"/>
              </w:rPr>
              <w:t>rocedura</w:t>
            </w:r>
            <w:proofErr w:type="spellEnd"/>
            <w:r w:rsidRPr="00BB0761">
              <w:rPr>
                <w:rFonts w:ascii="Trebuchet MS" w:hAnsi="Trebuchet MS"/>
                <w:b/>
                <w:sz w:val="16"/>
                <w:szCs w:val="16"/>
                <w:lang w:val="fr-FR"/>
              </w:rPr>
              <w:t xml:space="preserve"> </w:t>
            </w:r>
            <w:proofErr w:type="gramStart"/>
            <w:r w:rsidRPr="00BB0761">
              <w:rPr>
                <w:rFonts w:ascii="Trebuchet MS" w:hAnsi="Trebuchet MS"/>
                <w:b/>
                <w:sz w:val="16"/>
                <w:szCs w:val="16"/>
                <w:lang w:val="fr-FR"/>
              </w:rPr>
              <w:t xml:space="preserve">de </w:t>
            </w:r>
            <w:proofErr w:type="spellStart"/>
            <w:r w:rsidRPr="00BB0761">
              <w:rPr>
                <w:rFonts w:ascii="Trebuchet MS" w:hAnsi="Trebuchet MS"/>
                <w:b/>
                <w:sz w:val="16"/>
                <w:szCs w:val="16"/>
                <w:lang w:val="fr-FR"/>
              </w:rPr>
              <w:t>a</w:t>
            </w:r>
            <w:r w:rsidR="00D74835" w:rsidRPr="00BB0761">
              <w:rPr>
                <w:rFonts w:ascii="Trebuchet MS" w:hAnsi="Trebuchet MS"/>
                <w:b/>
                <w:sz w:val="16"/>
                <w:szCs w:val="16"/>
                <w:lang w:val="fr-FR"/>
              </w:rPr>
              <w:t>chiziț</w:t>
            </w:r>
            <w:r w:rsidRPr="00BB0761">
              <w:rPr>
                <w:rFonts w:ascii="Trebuchet MS" w:hAnsi="Trebuchet MS"/>
                <w:b/>
                <w:sz w:val="16"/>
                <w:szCs w:val="16"/>
                <w:lang w:val="fr-FR"/>
              </w:rPr>
              <w:t>ionare</w:t>
            </w:r>
            <w:proofErr w:type="spellEnd"/>
            <w:proofErr w:type="gramEnd"/>
            <w:r w:rsidRPr="00BB0761">
              <w:rPr>
                <w:rFonts w:ascii="Trebuchet MS" w:hAnsi="Trebuchet MS"/>
                <w:b/>
                <w:sz w:val="16"/>
                <w:szCs w:val="16"/>
                <w:lang w:val="fr-FR"/>
              </w:rPr>
              <w:t xml:space="preserve"> a </w:t>
            </w:r>
            <w:proofErr w:type="spellStart"/>
            <w:r w:rsidR="00D74835" w:rsidRPr="00BB0761">
              <w:rPr>
                <w:rFonts w:ascii="Trebuchet MS" w:hAnsi="Trebuchet MS"/>
                <w:b/>
                <w:sz w:val="16"/>
                <w:szCs w:val="16"/>
                <w:lang w:val="fr-FR"/>
              </w:rPr>
              <w:t>teren</w:t>
            </w:r>
            <w:r w:rsidRPr="00BB0761">
              <w:rPr>
                <w:rFonts w:ascii="Trebuchet MS" w:hAnsi="Trebuchet MS"/>
                <w:b/>
                <w:sz w:val="16"/>
                <w:szCs w:val="16"/>
                <w:lang w:val="fr-FR"/>
              </w:rPr>
              <w:t>ului</w:t>
            </w:r>
            <w:proofErr w:type="spellEnd"/>
          </w:p>
          <w:p w14:paraId="1994C789" w14:textId="6A6D9B50" w:rsidR="00C37E17" w:rsidRPr="00BB0761" w:rsidRDefault="00D74835" w:rsidP="0068566A">
            <w:pPr>
              <w:pStyle w:val="Header"/>
              <w:numPr>
                <w:ilvl w:val="0"/>
                <w:numId w:val="4"/>
              </w:numPr>
              <w:tabs>
                <w:tab w:val="clear" w:pos="4320"/>
                <w:tab w:val="center" w:pos="639"/>
              </w:tabs>
              <w:jc w:val="both"/>
              <w:rPr>
                <w:sz w:val="16"/>
                <w:szCs w:val="16"/>
                <w:lang w:val="it-IT"/>
              </w:rPr>
            </w:pPr>
            <w:r w:rsidRPr="00BB0761">
              <w:rPr>
                <w:sz w:val="16"/>
                <w:szCs w:val="16"/>
                <w:lang w:val="it-IT"/>
              </w:rPr>
              <w:t>La momentul depunerii Cererii de Finantare procedura de achiziționare a terenului este finalizată ș</w:t>
            </w:r>
            <w:r w:rsidR="00EE77F4" w:rsidRPr="00BB0761">
              <w:rPr>
                <w:sz w:val="16"/>
                <w:szCs w:val="16"/>
                <w:lang w:val="it-IT"/>
              </w:rPr>
              <w:t>i acest lucru rezultă</w:t>
            </w:r>
            <w:r w:rsidRPr="00BB0761">
              <w:rPr>
                <w:sz w:val="16"/>
                <w:szCs w:val="16"/>
                <w:lang w:val="it-IT"/>
              </w:rPr>
              <w:t xml:space="preserve"> din documentele de proprietate depuse? </w:t>
            </w:r>
          </w:p>
          <w:p w14:paraId="5B319874" w14:textId="77777777" w:rsidR="00EE77F4" w:rsidRPr="00BB0761" w:rsidRDefault="00EE77F4" w:rsidP="0068566A">
            <w:pPr>
              <w:pStyle w:val="Header"/>
              <w:numPr>
                <w:ilvl w:val="0"/>
                <w:numId w:val="4"/>
              </w:numPr>
              <w:tabs>
                <w:tab w:val="clear" w:pos="4320"/>
                <w:tab w:val="center" w:pos="639"/>
              </w:tabs>
              <w:jc w:val="both"/>
              <w:rPr>
                <w:sz w:val="16"/>
                <w:szCs w:val="16"/>
                <w:lang w:val="it-IT"/>
              </w:rPr>
            </w:pPr>
            <w:r w:rsidRPr="00BB0761">
              <w:rPr>
                <w:sz w:val="16"/>
                <w:szCs w:val="16"/>
                <w:lang w:val="it-IT"/>
              </w:rPr>
              <w:t>Este anexat raportul întocmit de expertului ANEVAR privind valoarea terenului achiziționat?</w:t>
            </w:r>
          </w:p>
          <w:p w14:paraId="16C41697" w14:textId="70422944" w:rsidR="00EE77F4" w:rsidRPr="00BB0761" w:rsidRDefault="00EE77F4" w:rsidP="0068566A">
            <w:pPr>
              <w:pStyle w:val="Header"/>
              <w:numPr>
                <w:ilvl w:val="0"/>
                <w:numId w:val="4"/>
              </w:numPr>
              <w:tabs>
                <w:tab w:val="clear" w:pos="4320"/>
                <w:tab w:val="center" w:pos="639"/>
              </w:tabs>
              <w:jc w:val="both"/>
              <w:rPr>
                <w:sz w:val="16"/>
                <w:szCs w:val="16"/>
                <w:lang w:val="it-IT"/>
              </w:rPr>
            </w:pPr>
            <w:r w:rsidRPr="00BB0761">
              <w:rPr>
                <w:sz w:val="16"/>
                <w:szCs w:val="16"/>
                <w:lang w:val="it-IT"/>
              </w:rPr>
              <w:t xml:space="preserve">Valoarea terenului achiziționat din raport coincide cu valoarea din bugetul proiectului pentru această </w:t>
            </w:r>
            <w:r w:rsidR="000A338C" w:rsidRPr="00BB0761">
              <w:rPr>
                <w:sz w:val="16"/>
                <w:szCs w:val="16"/>
                <w:lang w:val="it-IT"/>
              </w:rPr>
              <w:t>sub</w:t>
            </w:r>
            <w:r w:rsidRPr="00BB0761">
              <w:rPr>
                <w:sz w:val="16"/>
                <w:szCs w:val="16"/>
                <w:lang w:val="it-IT"/>
              </w:rPr>
              <w:t>categorie de cheltuieli?</w:t>
            </w:r>
          </w:p>
        </w:tc>
        <w:tc>
          <w:tcPr>
            <w:tcW w:w="149" w:type="pct"/>
          </w:tcPr>
          <w:p w14:paraId="7BA356AC" w14:textId="77777777" w:rsidR="00C37E17" w:rsidRPr="00BB0761" w:rsidRDefault="00C37E17" w:rsidP="00C37E17">
            <w:pPr>
              <w:jc w:val="center"/>
              <w:rPr>
                <w:sz w:val="16"/>
                <w:szCs w:val="16"/>
                <w:lang w:val="it-IT"/>
              </w:rPr>
            </w:pPr>
          </w:p>
        </w:tc>
        <w:tc>
          <w:tcPr>
            <w:tcW w:w="147" w:type="pct"/>
          </w:tcPr>
          <w:p w14:paraId="4441110D" w14:textId="77777777" w:rsidR="00C37E17" w:rsidRPr="00BB0761" w:rsidRDefault="00C37E17" w:rsidP="00C37E17">
            <w:pPr>
              <w:rPr>
                <w:sz w:val="16"/>
                <w:szCs w:val="16"/>
                <w:lang w:val="it-IT"/>
              </w:rPr>
            </w:pPr>
          </w:p>
        </w:tc>
        <w:tc>
          <w:tcPr>
            <w:tcW w:w="208" w:type="pct"/>
          </w:tcPr>
          <w:p w14:paraId="0F37F046" w14:textId="77777777" w:rsidR="00C37E17" w:rsidRPr="00BB0761" w:rsidRDefault="00C37E17" w:rsidP="00C37E17">
            <w:pPr>
              <w:rPr>
                <w:sz w:val="16"/>
                <w:szCs w:val="16"/>
                <w:lang w:val="it-IT"/>
              </w:rPr>
            </w:pPr>
          </w:p>
        </w:tc>
        <w:tc>
          <w:tcPr>
            <w:tcW w:w="309" w:type="pct"/>
          </w:tcPr>
          <w:p w14:paraId="70096B05" w14:textId="77777777" w:rsidR="00C37E17" w:rsidRPr="00BB0761" w:rsidRDefault="00C37E17" w:rsidP="00C37E17">
            <w:pPr>
              <w:rPr>
                <w:sz w:val="16"/>
                <w:szCs w:val="16"/>
                <w:lang w:val="it-IT"/>
              </w:rPr>
            </w:pPr>
          </w:p>
        </w:tc>
        <w:tc>
          <w:tcPr>
            <w:tcW w:w="132" w:type="pct"/>
          </w:tcPr>
          <w:p w14:paraId="345B847F" w14:textId="77777777" w:rsidR="00C37E17" w:rsidRPr="00BB0761" w:rsidRDefault="00C37E17" w:rsidP="00C37E17">
            <w:pPr>
              <w:rPr>
                <w:sz w:val="16"/>
                <w:szCs w:val="16"/>
                <w:lang w:val="it-IT"/>
              </w:rPr>
            </w:pPr>
          </w:p>
        </w:tc>
        <w:tc>
          <w:tcPr>
            <w:tcW w:w="147" w:type="pct"/>
          </w:tcPr>
          <w:p w14:paraId="35F6C258" w14:textId="77777777" w:rsidR="00C37E17" w:rsidRPr="00BB0761" w:rsidRDefault="00C37E17" w:rsidP="00C37E17">
            <w:pPr>
              <w:rPr>
                <w:sz w:val="16"/>
                <w:szCs w:val="16"/>
                <w:lang w:val="it-IT"/>
              </w:rPr>
            </w:pPr>
          </w:p>
        </w:tc>
        <w:tc>
          <w:tcPr>
            <w:tcW w:w="168" w:type="pct"/>
          </w:tcPr>
          <w:p w14:paraId="568A8B60" w14:textId="77777777" w:rsidR="00C37E17" w:rsidRPr="00BB0761" w:rsidRDefault="00C37E17" w:rsidP="00C37E17">
            <w:pPr>
              <w:rPr>
                <w:sz w:val="16"/>
                <w:szCs w:val="16"/>
                <w:lang w:val="it-IT"/>
              </w:rPr>
            </w:pPr>
          </w:p>
        </w:tc>
        <w:tc>
          <w:tcPr>
            <w:tcW w:w="384" w:type="pct"/>
            <w:gridSpan w:val="2"/>
          </w:tcPr>
          <w:p w14:paraId="1C11C0D0" w14:textId="77777777" w:rsidR="00C37E17" w:rsidRPr="00BB0761" w:rsidRDefault="00C37E17" w:rsidP="00C37E17">
            <w:pPr>
              <w:rPr>
                <w:sz w:val="16"/>
                <w:szCs w:val="16"/>
                <w:lang w:val="it-IT"/>
              </w:rPr>
            </w:pPr>
          </w:p>
        </w:tc>
      </w:tr>
      <w:tr w:rsidR="00C247D4" w:rsidRPr="00BB0761" w14:paraId="6C28480C" w14:textId="77777777" w:rsidTr="00C247D4">
        <w:trPr>
          <w:trHeight w:val="1127"/>
          <w:tblHeader/>
        </w:trPr>
        <w:tc>
          <w:tcPr>
            <w:tcW w:w="3356" w:type="pct"/>
          </w:tcPr>
          <w:p w14:paraId="68DE4C05" w14:textId="5905A9C0" w:rsidR="007C763B" w:rsidRPr="00BB0761" w:rsidRDefault="007C763B" w:rsidP="0068566A">
            <w:pPr>
              <w:pStyle w:val="Header"/>
              <w:numPr>
                <w:ilvl w:val="0"/>
                <w:numId w:val="3"/>
              </w:numPr>
              <w:tabs>
                <w:tab w:val="center" w:pos="639"/>
              </w:tabs>
              <w:jc w:val="both"/>
              <w:rPr>
                <w:b/>
                <w:sz w:val="16"/>
                <w:szCs w:val="16"/>
                <w:lang w:val="it-IT"/>
              </w:rPr>
            </w:pPr>
            <w:r w:rsidRPr="00BB0761">
              <w:rPr>
                <w:b/>
                <w:sz w:val="16"/>
                <w:szCs w:val="16"/>
                <w:lang w:val="it-IT"/>
              </w:rPr>
              <w:t>Echipa de proiect</w:t>
            </w:r>
          </w:p>
          <w:p w14:paraId="4B97F3A5" w14:textId="30AC748C" w:rsidR="007C763B" w:rsidRPr="00BB0761" w:rsidRDefault="007C763B" w:rsidP="0068566A">
            <w:pPr>
              <w:pStyle w:val="Header"/>
              <w:numPr>
                <w:ilvl w:val="0"/>
                <w:numId w:val="4"/>
              </w:numPr>
              <w:tabs>
                <w:tab w:val="center" w:pos="639"/>
              </w:tabs>
              <w:jc w:val="both"/>
              <w:rPr>
                <w:sz w:val="16"/>
                <w:szCs w:val="16"/>
                <w:lang w:val="it-IT"/>
              </w:rPr>
            </w:pPr>
            <w:r w:rsidRPr="00BB0761">
              <w:rPr>
                <w:sz w:val="16"/>
                <w:szCs w:val="16"/>
                <w:lang w:val="it-IT"/>
              </w:rPr>
              <w:t>Sunt anexate CV-urile membrilor echipei de proiect şi fişele de post (în cazul în care echipa de proiect a fost stabilită)?</w:t>
            </w:r>
          </w:p>
        </w:tc>
        <w:tc>
          <w:tcPr>
            <w:tcW w:w="149" w:type="pct"/>
          </w:tcPr>
          <w:p w14:paraId="1F6AE8A5" w14:textId="77777777" w:rsidR="007C763B" w:rsidRPr="00BB0761" w:rsidRDefault="007C763B" w:rsidP="00C37E17">
            <w:pPr>
              <w:jc w:val="center"/>
              <w:rPr>
                <w:sz w:val="16"/>
                <w:szCs w:val="16"/>
                <w:lang w:val="it-IT"/>
              </w:rPr>
            </w:pPr>
          </w:p>
        </w:tc>
        <w:tc>
          <w:tcPr>
            <w:tcW w:w="147" w:type="pct"/>
          </w:tcPr>
          <w:p w14:paraId="636BC467" w14:textId="77777777" w:rsidR="007C763B" w:rsidRPr="00BB0761" w:rsidRDefault="007C763B" w:rsidP="00C37E17">
            <w:pPr>
              <w:rPr>
                <w:sz w:val="16"/>
                <w:szCs w:val="16"/>
                <w:lang w:val="it-IT"/>
              </w:rPr>
            </w:pPr>
          </w:p>
        </w:tc>
        <w:tc>
          <w:tcPr>
            <w:tcW w:w="208" w:type="pct"/>
          </w:tcPr>
          <w:p w14:paraId="385A81AE" w14:textId="77777777" w:rsidR="007C763B" w:rsidRPr="00BB0761" w:rsidRDefault="007C763B" w:rsidP="00C37E17">
            <w:pPr>
              <w:rPr>
                <w:sz w:val="16"/>
                <w:szCs w:val="16"/>
                <w:lang w:val="it-IT"/>
              </w:rPr>
            </w:pPr>
          </w:p>
        </w:tc>
        <w:tc>
          <w:tcPr>
            <w:tcW w:w="309" w:type="pct"/>
          </w:tcPr>
          <w:p w14:paraId="032DB706" w14:textId="77777777" w:rsidR="007C763B" w:rsidRPr="00BB0761" w:rsidRDefault="007C763B" w:rsidP="00C37E17">
            <w:pPr>
              <w:rPr>
                <w:sz w:val="16"/>
                <w:szCs w:val="16"/>
                <w:lang w:val="it-IT"/>
              </w:rPr>
            </w:pPr>
          </w:p>
        </w:tc>
        <w:tc>
          <w:tcPr>
            <w:tcW w:w="132" w:type="pct"/>
          </w:tcPr>
          <w:p w14:paraId="0BD3073F" w14:textId="77777777" w:rsidR="007C763B" w:rsidRPr="00BB0761" w:rsidRDefault="007C763B" w:rsidP="00C37E17">
            <w:pPr>
              <w:rPr>
                <w:sz w:val="16"/>
                <w:szCs w:val="16"/>
                <w:lang w:val="it-IT"/>
              </w:rPr>
            </w:pPr>
          </w:p>
        </w:tc>
        <w:tc>
          <w:tcPr>
            <w:tcW w:w="147" w:type="pct"/>
          </w:tcPr>
          <w:p w14:paraId="39C9B9DB" w14:textId="77777777" w:rsidR="007C763B" w:rsidRPr="00BB0761" w:rsidRDefault="007C763B" w:rsidP="00C37E17">
            <w:pPr>
              <w:rPr>
                <w:sz w:val="16"/>
                <w:szCs w:val="16"/>
                <w:lang w:val="it-IT"/>
              </w:rPr>
            </w:pPr>
          </w:p>
        </w:tc>
        <w:tc>
          <w:tcPr>
            <w:tcW w:w="168" w:type="pct"/>
          </w:tcPr>
          <w:p w14:paraId="0AEBD959" w14:textId="77777777" w:rsidR="007C763B" w:rsidRPr="00BB0761" w:rsidRDefault="007C763B" w:rsidP="00C37E17">
            <w:pPr>
              <w:rPr>
                <w:sz w:val="16"/>
                <w:szCs w:val="16"/>
                <w:lang w:val="it-IT"/>
              </w:rPr>
            </w:pPr>
          </w:p>
        </w:tc>
        <w:tc>
          <w:tcPr>
            <w:tcW w:w="384" w:type="pct"/>
            <w:gridSpan w:val="2"/>
          </w:tcPr>
          <w:p w14:paraId="14FDEAE0" w14:textId="77777777" w:rsidR="007C763B" w:rsidRPr="00BB0761" w:rsidRDefault="007C763B" w:rsidP="00C37E17">
            <w:pPr>
              <w:rPr>
                <w:sz w:val="16"/>
                <w:szCs w:val="16"/>
                <w:lang w:val="it-IT"/>
              </w:rPr>
            </w:pPr>
          </w:p>
        </w:tc>
      </w:tr>
    </w:tbl>
    <w:p w14:paraId="7D7167E3" w14:textId="77777777" w:rsidR="00D347A3" w:rsidRPr="00BB0761" w:rsidRDefault="00D347A3" w:rsidP="009B437F">
      <w:pPr>
        <w:rPr>
          <w:rFonts w:cs="Arial"/>
          <w:sz w:val="16"/>
          <w:szCs w:val="16"/>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659"/>
        <w:gridCol w:w="734"/>
        <w:gridCol w:w="588"/>
        <w:gridCol w:w="879"/>
        <w:gridCol w:w="883"/>
        <w:gridCol w:w="588"/>
        <w:gridCol w:w="588"/>
        <w:gridCol w:w="1028"/>
        <w:gridCol w:w="870"/>
      </w:tblGrid>
      <w:tr w:rsidR="00583143" w:rsidRPr="00BB0761" w14:paraId="2777EFF2" w14:textId="77777777" w:rsidTr="00EC08EB">
        <w:trPr>
          <w:trHeight w:val="20"/>
          <w:tblHeader/>
        </w:trPr>
        <w:tc>
          <w:tcPr>
            <w:tcW w:w="3053" w:type="pct"/>
          </w:tcPr>
          <w:p w14:paraId="7D0DD9C7" w14:textId="35F2B595" w:rsidR="00583143" w:rsidRPr="00BB0761" w:rsidRDefault="00583143" w:rsidP="009768CC">
            <w:pPr>
              <w:spacing w:after="0"/>
              <w:rPr>
                <w:b/>
                <w:sz w:val="16"/>
                <w:szCs w:val="16"/>
                <w:lang w:val="it-IT"/>
              </w:rPr>
            </w:pPr>
            <w:r w:rsidRPr="00BB0761">
              <w:rPr>
                <w:b/>
                <w:sz w:val="16"/>
                <w:szCs w:val="16"/>
                <w:lang w:val="it-IT"/>
              </w:rPr>
              <w:t xml:space="preserve">PROIECTUL </w:t>
            </w:r>
            <w:r w:rsidR="00073E43" w:rsidRPr="00BB0761">
              <w:rPr>
                <w:b/>
                <w:sz w:val="16"/>
                <w:szCs w:val="16"/>
                <w:lang w:val="it-IT"/>
              </w:rPr>
              <w:t>(</w:t>
            </w:r>
            <w:r w:rsidR="00130A8D" w:rsidRPr="00BB0761">
              <w:rPr>
                <w:b/>
                <w:sz w:val="16"/>
                <w:szCs w:val="16"/>
                <w:lang w:val="it-IT"/>
              </w:rPr>
              <w:t>cererea de finanțare)</w:t>
            </w:r>
            <w:r w:rsidR="00A4025A" w:rsidRPr="00BB0761">
              <w:rPr>
                <w:b/>
                <w:sz w:val="16"/>
                <w:szCs w:val="16"/>
                <w:lang w:val="it-IT"/>
              </w:rPr>
              <w:t xml:space="preserve"> </w:t>
            </w:r>
            <w:r w:rsidR="00C75FB5" w:rsidRPr="00BB0761">
              <w:rPr>
                <w:b/>
                <w:sz w:val="16"/>
                <w:szCs w:val="16"/>
                <w:lang w:val="it-IT"/>
              </w:rPr>
              <w:t>ESTE</w:t>
            </w:r>
            <w:r w:rsidRPr="00BB0761">
              <w:rPr>
                <w:b/>
                <w:sz w:val="16"/>
                <w:szCs w:val="16"/>
                <w:lang w:val="it-IT"/>
              </w:rPr>
              <w:t xml:space="preserve"> DECLARAT CONFORM ȘI ELIGIBIL</w:t>
            </w:r>
          </w:p>
          <w:p w14:paraId="1768AE17" w14:textId="77777777" w:rsidR="00583143" w:rsidRPr="00CE785D" w:rsidRDefault="00583143" w:rsidP="009768CC">
            <w:pPr>
              <w:spacing w:after="60"/>
              <w:outlineLvl w:val="0"/>
              <w:rPr>
                <w:rFonts w:cs="Arial"/>
                <w:b/>
                <w:iCs/>
                <w:sz w:val="16"/>
                <w:szCs w:val="16"/>
              </w:rPr>
            </w:pPr>
            <w:r w:rsidRPr="00BB0761">
              <w:rPr>
                <w:rFonts w:cs="Arial"/>
                <w:b/>
                <w:iCs/>
                <w:sz w:val="16"/>
                <w:szCs w:val="16"/>
              </w:rPr>
              <w:t xml:space="preserve">DA </w:t>
            </w:r>
            <w:r w:rsidRPr="00BB0761">
              <w:rPr>
                <w:rFonts w:cs="Arial"/>
                <w:iCs/>
                <w:sz w:val="16"/>
                <w:szCs w:val="16"/>
              </w:rPr>
              <w:t xml:space="preserve">   </w:t>
            </w:r>
            <w:r w:rsidRPr="00CE785D">
              <w:rPr>
                <w:rFonts w:cs="Arial"/>
                <w:b/>
                <w:iCs/>
                <w:sz w:val="16"/>
                <w:szCs w:val="16"/>
              </w:rPr>
              <w:fldChar w:fldCharType="begin"/>
            </w:r>
            <w:r w:rsidRPr="00BB0761">
              <w:rPr>
                <w:rFonts w:cs="Arial"/>
                <w:b/>
                <w:iCs/>
                <w:sz w:val="16"/>
                <w:szCs w:val="16"/>
              </w:rPr>
              <w:instrText xml:space="preserve"> MACROBUTTON CheckIt </w:instrText>
            </w:r>
            <w:r w:rsidRPr="00CE785D">
              <w:rPr>
                <w:rFonts w:cs="Arial"/>
                <w:b/>
                <w:iCs/>
                <w:sz w:val="16"/>
                <w:szCs w:val="16"/>
              </w:rPr>
              <w:sym w:font="Wingdings" w:char="00A8"/>
            </w:r>
            <w:r w:rsidRPr="00CE785D">
              <w:rPr>
                <w:rFonts w:cs="Arial"/>
                <w:b/>
                <w:iCs/>
                <w:sz w:val="16"/>
                <w:szCs w:val="16"/>
              </w:rPr>
              <w:fldChar w:fldCharType="end"/>
            </w:r>
          </w:p>
          <w:p w14:paraId="25EB7981" w14:textId="77777777" w:rsidR="00583143" w:rsidRPr="00CE785D" w:rsidRDefault="00583143" w:rsidP="009768CC">
            <w:pPr>
              <w:spacing w:after="60"/>
              <w:jc w:val="both"/>
              <w:outlineLvl w:val="0"/>
              <w:rPr>
                <w:rFonts w:cs="Arial"/>
                <w:b/>
                <w:iCs/>
                <w:sz w:val="16"/>
                <w:szCs w:val="16"/>
              </w:rPr>
            </w:pPr>
            <w:r w:rsidRPr="00CE785D">
              <w:rPr>
                <w:rFonts w:cs="Arial"/>
                <w:b/>
                <w:iCs/>
                <w:sz w:val="16"/>
                <w:szCs w:val="16"/>
              </w:rPr>
              <w:t xml:space="preserve">NU    </w:t>
            </w:r>
            <w:r w:rsidRPr="00CE785D">
              <w:rPr>
                <w:rFonts w:cs="Arial"/>
                <w:b/>
                <w:iCs/>
                <w:sz w:val="16"/>
                <w:szCs w:val="16"/>
              </w:rPr>
              <w:fldChar w:fldCharType="begin"/>
            </w:r>
            <w:r w:rsidRPr="00BB0761">
              <w:rPr>
                <w:rFonts w:cs="Arial"/>
                <w:b/>
                <w:iCs/>
                <w:sz w:val="16"/>
                <w:szCs w:val="16"/>
              </w:rPr>
              <w:instrText xml:space="preserve"> MACROBUTTON CheckIt </w:instrText>
            </w:r>
            <w:r w:rsidRPr="00CE785D">
              <w:rPr>
                <w:rFonts w:cs="Arial"/>
                <w:b/>
                <w:iCs/>
                <w:sz w:val="16"/>
                <w:szCs w:val="16"/>
              </w:rPr>
              <w:sym w:font="Wingdings" w:char="00A8"/>
            </w:r>
            <w:r w:rsidRPr="00CE785D">
              <w:rPr>
                <w:rFonts w:cs="Arial"/>
                <w:b/>
                <w:iCs/>
                <w:sz w:val="16"/>
                <w:szCs w:val="16"/>
              </w:rPr>
              <w:fldChar w:fldCharType="end"/>
            </w:r>
            <w:r w:rsidRPr="00CE785D">
              <w:rPr>
                <w:rFonts w:cs="Arial"/>
                <w:b/>
                <w:iCs/>
                <w:sz w:val="16"/>
                <w:szCs w:val="16"/>
              </w:rPr>
              <w:t xml:space="preserve"> </w:t>
            </w:r>
          </w:p>
        </w:tc>
        <w:tc>
          <w:tcPr>
            <w:tcW w:w="232" w:type="pct"/>
            <w:shd w:val="clear" w:color="auto" w:fill="auto"/>
          </w:tcPr>
          <w:p w14:paraId="55A118D6" w14:textId="77777777" w:rsidR="00583143" w:rsidRPr="00CE785D" w:rsidRDefault="00583143" w:rsidP="009768CC">
            <w:pPr>
              <w:spacing w:before="0" w:after="0"/>
              <w:ind w:left="360"/>
              <w:rPr>
                <w:b/>
                <w:sz w:val="16"/>
                <w:szCs w:val="16"/>
                <w:lang w:val="it-IT"/>
              </w:rPr>
            </w:pPr>
          </w:p>
        </w:tc>
        <w:tc>
          <w:tcPr>
            <w:tcW w:w="186" w:type="pct"/>
          </w:tcPr>
          <w:p w14:paraId="2042B4D1" w14:textId="77777777" w:rsidR="00583143" w:rsidRPr="00BB0761" w:rsidRDefault="00583143" w:rsidP="009768CC">
            <w:pPr>
              <w:spacing w:before="0" w:after="0"/>
              <w:ind w:left="360"/>
              <w:rPr>
                <w:b/>
                <w:sz w:val="16"/>
                <w:szCs w:val="16"/>
                <w:lang w:val="it-IT"/>
              </w:rPr>
            </w:pPr>
          </w:p>
        </w:tc>
        <w:tc>
          <w:tcPr>
            <w:tcW w:w="278" w:type="pct"/>
          </w:tcPr>
          <w:p w14:paraId="3A1F7F0E" w14:textId="77777777" w:rsidR="00583143" w:rsidRPr="00BB0761" w:rsidRDefault="00583143" w:rsidP="009768CC">
            <w:pPr>
              <w:spacing w:before="0" w:after="0"/>
              <w:ind w:left="360"/>
              <w:rPr>
                <w:b/>
                <w:sz w:val="16"/>
                <w:szCs w:val="16"/>
                <w:lang w:val="it-IT"/>
              </w:rPr>
            </w:pPr>
          </w:p>
        </w:tc>
        <w:tc>
          <w:tcPr>
            <w:tcW w:w="279" w:type="pct"/>
          </w:tcPr>
          <w:p w14:paraId="655A20B6" w14:textId="77777777" w:rsidR="00583143" w:rsidRPr="00BB0761" w:rsidRDefault="00583143" w:rsidP="009768CC">
            <w:pPr>
              <w:spacing w:before="0" w:after="0"/>
              <w:ind w:left="360"/>
              <w:rPr>
                <w:b/>
                <w:sz w:val="16"/>
                <w:szCs w:val="16"/>
                <w:lang w:val="it-IT"/>
              </w:rPr>
            </w:pPr>
          </w:p>
        </w:tc>
        <w:tc>
          <w:tcPr>
            <w:tcW w:w="186" w:type="pct"/>
          </w:tcPr>
          <w:p w14:paraId="4DA5E425" w14:textId="77777777" w:rsidR="00583143" w:rsidRPr="00BB0761" w:rsidRDefault="00583143" w:rsidP="009768CC">
            <w:pPr>
              <w:spacing w:before="0" w:after="0"/>
              <w:ind w:left="360"/>
              <w:rPr>
                <w:b/>
                <w:sz w:val="16"/>
                <w:szCs w:val="16"/>
                <w:lang w:val="it-IT"/>
              </w:rPr>
            </w:pPr>
          </w:p>
        </w:tc>
        <w:tc>
          <w:tcPr>
            <w:tcW w:w="186" w:type="pct"/>
          </w:tcPr>
          <w:p w14:paraId="702E4D35" w14:textId="77777777" w:rsidR="00583143" w:rsidRPr="00BB0761" w:rsidRDefault="00583143" w:rsidP="009768CC">
            <w:pPr>
              <w:spacing w:before="0" w:after="0"/>
              <w:ind w:left="360"/>
              <w:rPr>
                <w:b/>
                <w:sz w:val="16"/>
                <w:szCs w:val="16"/>
                <w:lang w:val="it-IT"/>
              </w:rPr>
            </w:pPr>
          </w:p>
        </w:tc>
        <w:tc>
          <w:tcPr>
            <w:tcW w:w="325" w:type="pct"/>
          </w:tcPr>
          <w:p w14:paraId="3B54EE6E" w14:textId="77777777" w:rsidR="00583143" w:rsidRPr="00BB0761" w:rsidRDefault="00583143" w:rsidP="009768CC">
            <w:pPr>
              <w:spacing w:before="0" w:after="0"/>
              <w:ind w:left="360"/>
              <w:rPr>
                <w:b/>
                <w:sz w:val="16"/>
                <w:szCs w:val="16"/>
                <w:lang w:val="it-IT"/>
              </w:rPr>
            </w:pPr>
          </w:p>
        </w:tc>
        <w:tc>
          <w:tcPr>
            <w:tcW w:w="276" w:type="pct"/>
          </w:tcPr>
          <w:p w14:paraId="444BB552" w14:textId="77777777" w:rsidR="00583143" w:rsidRPr="00BB0761" w:rsidRDefault="00583143" w:rsidP="009768CC">
            <w:pPr>
              <w:spacing w:before="0" w:after="0"/>
              <w:ind w:left="360"/>
              <w:rPr>
                <w:b/>
                <w:sz w:val="16"/>
                <w:szCs w:val="16"/>
                <w:lang w:val="it-IT"/>
              </w:rPr>
            </w:pPr>
          </w:p>
        </w:tc>
      </w:tr>
    </w:tbl>
    <w:p w14:paraId="2CC6777C" w14:textId="77777777" w:rsidR="007E34C2" w:rsidRPr="00CE785D" w:rsidRDefault="007E34C2" w:rsidP="007E34C2">
      <w:pPr>
        <w:rPr>
          <w:rFonts w:cs="Arial"/>
          <w:sz w:val="16"/>
          <w:szCs w:val="16"/>
        </w:rPr>
      </w:pPr>
    </w:p>
    <w:p w14:paraId="5EEB8DFF" w14:textId="0C00F43E" w:rsidR="00E775B2" w:rsidRPr="00CE785D" w:rsidRDefault="00E775B2" w:rsidP="00E775B2">
      <w:pPr>
        <w:rPr>
          <w:b/>
          <w:sz w:val="16"/>
          <w:szCs w:val="16"/>
        </w:rPr>
      </w:pPr>
      <w:r w:rsidRPr="00CE785D">
        <w:rPr>
          <w:b/>
          <w:sz w:val="16"/>
          <w:szCs w:val="16"/>
        </w:rPr>
        <w:lastRenderedPageBreak/>
        <w:t>OBSERVA</w:t>
      </w:r>
      <w:r w:rsidR="00D347A3" w:rsidRPr="00CE785D">
        <w:rPr>
          <w:b/>
          <w:sz w:val="16"/>
          <w:szCs w:val="16"/>
        </w:rPr>
        <w:t>Ț</w:t>
      </w:r>
      <w:r w:rsidRPr="00CE785D">
        <w:rPr>
          <w:b/>
          <w:sz w:val="16"/>
          <w:szCs w:val="16"/>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BB0761" w14:paraId="539E2463" w14:textId="77777777" w:rsidTr="00EC08EB">
        <w:trPr>
          <w:trHeight w:val="20"/>
          <w:tblHeader/>
        </w:trPr>
        <w:tc>
          <w:tcPr>
            <w:tcW w:w="15588" w:type="dxa"/>
          </w:tcPr>
          <w:p w14:paraId="5FA0415E" w14:textId="77777777" w:rsidR="00C8319A" w:rsidRPr="00BB0761" w:rsidRDefault="00C8319A" w:rsidP="00AB21DB">
            <w:pPr>
              <w:spacing w:before="0" w:after="0"/>
              <w:jc w:val="both"/>
              <w:rPr>
                <w:sz w:val="16"/>
                <w:szCs w:val="16"/>
                <w:lang w:val="it-IT"/>
              </w:rPr>
            </w:pPr>
          </w:p>
          <w:p w14:paraId="09145435" w14:textId="1A64EFB0" w:rsidR="00D13100" w:rsidRPr="00BB0761" w:rsidRDefault="00D13100" w:rsidP="003F3DE9">
            <w:pPr>
              <w:spacing w:before="0" w:after="0"/>
              <w:ind w:left="360"/>
              <w:jc w:val="both"/>
              <w:rPr>
                <w:sz w:val="16"/>
                <w:szCs w:val="16"/>
                <w:lang w:val="it-IT"/>
              </w:rPr>
            </w:pPr>
            <w:r w:rsidRPr="00BB0761">
              <w:rPr>
                <w:sz w:val="16"/>
                <w:szCs w:val="16"/>
                <w:lang w:val="it-IT"/>
              </w:rPr>
              <w:t>Se va menționa data începerii etapei</w:t>
            </w:r>
            <w:r w:rsidR="00A6196A" w:rsidRPr="00BB0761">
              <w:rPr>
                <w:sz w:val="16"/>
                <w:szCs w:val="16"/>
                <w:lang w:val="it-IT"/>
              </w:rPr>
              <w:t>,</w:t>
            </w:r>
          </w:p>
          <w:p w14:paraId="0DB349EE" w14:textId="5A307485" w:rsidR="00E775B2" w:rsidRPr="00BB0761" w:rsidRDefault="00A6196A" w:rsidP="003F3DE9">
            <w:pPr>
              <w:spacing w:before="0" w:after="0"/>
              <w:ind w:left="360"/>
              <w:jc w:val="both"/>
              <w:rPr>
                <w:sz w:val="16"/>
                <w:szCs w:val="16"/>
                <w:lang w:val="it-IT"/>
              </w:rPr>
            </w:pPr>
            <w:r w:rsidRPr="00BB0761">
              <w:rPr>
                <w:sz w:val="16"/>
                <w:szCs w:val="16"/>
                <w:lang w:val="it-IT"/>
              </w:rPr>
              <w:t>Se vor menț</w:t>
            </w:r>
            <w:r w:rsidR="00E775B2" w:rsidRPr="00BB0761">
              <w:rPr>
                <w:sz w:val="16"/>
                <w:szCs w:val="16"/>
                <w:lang w:val="it-IT"/>
              </w:rPr>
              <w:t>iona solicit</w:t>
            </w:r>
            <w:r w:rsidR="00D347A3" w:rsidRPr="00BB0761">
              <w:rPr>
                <w:sz w:val="16"/>
                <w:szCs w:val="16"/>
                <w:lang w:val="it-IT"/>
              </w:rPr>
              <w:t>ările de clarificări ș</w:t>
            </w:r>
            <w:r w:rsidR="00E775B2" w:rsidRPr="00BB0761">
              <w:rPr>
                <w:sz w:val="16"/>
                <w:szCs w:val="16"/>
                <w:lang w:val="it-IT"/>
              </w:rPr>
              <w:t xml:space="preserve">i </w:t>
            </w:r>
            <w:r w:rsidR="00D347A3" w:rsidRPr="00BB0761">
              <w:rPr>
                <w:sz w:val="16"/>
                <w:szCs w:val="16"/>
                <w:lang w:val="it-IT"/>
              </w:rPr>
              <w:t>ră</w:t>
            </w:r>
            <w:r w:rsidR="00E775B2" w:rsidRPr="00BB0761">
              <w:rPr>
                <w:sz w:val="16"/>
                <w:szCs w:val="16"/>
                <w:lang w:val="it-IT"/>
              </w:rPr>
              <w:t>spunsurile la acestea</w:t>
            </w:r>
            <w:r w:rsidR="00D13100" w:rsidRPr="00BB0761">
              <w:rPr>
                <w:sz w:val="16"/>
                <w:szCs w:val="16"/>
                <w:lang w:val="it-IT"/>
              </w:rPr>
              <w:t>, inclusiv cu termenele la care solicitările de clarificări au fost trimise și, respectiv, răspunsurile au fost primite de către OI</w:t>
            </w:r>
            <w:r w:rsidRPr="00BB0761">
              <w:rPr>
                <w:sz w:val="16"/>
                <w:szCs w:val="16"/>
                <w:lang w:val="it-IT"/>
              </w:rPr>
              <w:t>,</w:t>
            </w:r>
          </w:p>
          <w:p w14:paraId="3227DE38" w14:textId="76B09CCF" w:rsidR="00E775B2" w:rsidRPr="00BB0761" w:rsidRDefault="00E775B2" w:rsidP="003F3DE9">
            <w:pPr>
              <w:spacing w:before="0" w:after="0"/>
              <w:ind w:left="360"/>
              <w:jc w:val="both"/>
              <w:rPr>
                <w:sz w:val="16"/>
                <w:szCs w:val="16"/>
                <w:lang w:val="it-IT"/>
              </w:rPr>
            </w:pPr>
            <w:r w:rsidRPr="00BB0761">
              <w:rPr>
                <w:sz w:val="16"/>
                <w:szCs w:val="16"/>
                <w:lang w:val="it-IT"/>
              </w:rPr>
              <w:t>Se vor men</w:t>
            </w:r>
            <w:r w:rsidR="00A6196A" w:rsidRPr="00BB0761">
              <w:rPr>
                <w:sz w:val="16"/>
                <w:szCs w:val="16"/>
                <w:lang w:val="it-IT"/>
              </w:rPr>
              <w:t>ț</w:t>
            </w:r>
            <w:r w:rsidRPr="00BB0761">
              <w:rPr>
                <w:sz w:val="16"/>
                <w:szCs w:val="16"/>
                <w:lang w:val="it-IT"/>
              </w:rPr>
              <w:t xml:space="preserve">iona problemele identificate </w:t>
            </w:r>
            <w:r w:rsidR="00D347A3" w:rsidRPr="00BB0761">
              <w:rPr>
                <w:sz w:val="16"/>
                <w:szCs w:val="16"/>
                <w:lang w:val="it-IT"/>
              </w:rPr>
              <w:t>și observaț</w:t>
            </w:r>
            <w:r w:rsidR="00A6196A" w:rsidRPr="00BB0761">
              <w:rPr>
                <w:sz w:val="16"/>
                <w:szCs w:val="16"/>
                <w:lang w:val="it-IT"/>
              </w:rPr>
              <w:t>iile celor 2 experț</w:t>
            </w:r>
            <w:r w:rsidRPr="00BB0761">
              <w:rPr>
                <w:sz w:val="16"/>
                <w:szCs w:val="16"/>
                <w:lang w:val="it-IT"/>
              </w:rPr>
              <w:t>i,</w:t>
            </w:r>
          </w:p>
          <w:p w14:paraId="3E84CB02" w14:textId="506F5057" w:rsidR="00E775B2" w:rsidRPr="00BB0761" w:rsidRDefault="00D347A3" w:rsidP="003F3DE9">
            <w:pPr>
              <w:spacing w:before="0" w:after="0"/>
              <w:ind w:left="360"/>
              <w:jc w:val="both"/>
              <w:rPr>
                <w:sz w:val="16"/>
                <w:szCs w:val="16"/>
                <w:lang w:val="it-IT"/>
              </w:rPr>
            </w:pPr>
            <w:r w:rsidRPr="00BB0761">
              <w:rPr>
                <w:sz w:val="16"/>
                <w:szCs w:val="16"/>
                <w:lang w:val="it-IT"/>
              </w:rPr>
              <w:t>Se va</w:t>
            </w:r>
            <w:r w:rsidR="00E775B2" w:rsidRPr="00BB0761">
              <w:rPr>
                <w:sz w:val="16"/>
                <w:szCs w:val="16"/>
                <w:lang w:val="it-IT"/>
              </w:rPr>
              <w:t xml:space="preserve"> justifica </w:t>
            </w:r>
            <w:r w:rsidRPr="00BB0761">
              <w:rPr>
                <w:sz w:val="16"/>
                <w:szCs w:val="16"/>
                <w:lang w:val="it-IT"/>
              </w:rPr>
              <w:t>neî</w:t>
            </w:r>
            <w:r w:rsidR="00E775B2" w:rsidRPr="00BB0761">
              <w:rPr>
                <w:sz w:val="16"/>
                <w:szCs w:val="16"/>
                <w:lang w:val="it-IT"/>
              </w:rPr>
              <w:t>nde</w:t>
            </w:r>
            <w:r w:rsidR="00A6196A" w:rsidRPr="00BB0761">
              <w:rPr>
                <w:sz w:val="16"/>
                <w:szCs w:val="16"/>
                <w:lang w:val="it-IT"/>
              </w:rPr>
              <w:t>plinirea anumitor criterii, dacă</w:t>
            </w:r>
            <w:r w:rsidR="00E775B2" w:rsidRPr="00BB0761">
              <w:rPr>
                <w:sz w:val="16"/>
                <w:szCs w:val="16"/>
                <w:lang w:val="it-IT"/>
              </w:rPr>
              <w:t xml:space="preserve"> este cazul</w:t>
            </w:r>
            <w:r w:rsidR="00A6196A" w:rsidRPr="00BB0761">
              <w:rPr>
                <w:sz w:val="16"/>
                <w:szCs w:val="16"/>
                <w:lang w:val="it-IT"/>
              </w:rPr>
              <w:t>,</w:t>
            </w:r>
          </w:p>
          <w:p w14:paraId="00EDCA25" w14:textId="5023344B" w:rsidR="00F65871" w:rsidRPr="00BB0761" w:rsidRDefault="00D13100" w:rsidP="00F65871">
            <w:pPr>
              <w:spacing w:before="0" w:after="0"/>
              <w:ind w:left="360"/>
              <w:jc w:val="both"/>
              <w:rPr>
                <w:sz w:val="16"/>
                <w:szCs w:val="16"/>
                <w:lang w:val="it-IT"/>
              </w:rPr>
            </w:pPr>
            <w:r w:rsidRPr="00BB0761">
              <w:rPr>
                <w:sz w:val="16"/>
                <w:szCs w:val="16"/>
                <w:lang w:val="it-IT"/>
              </w:rPr>
              <w:t xml:space="preserve">Se va menționa dacă cererea de finanțare a fost respinsă </w:t>
            </w:r>
            <w:r w:rsidR="00A6196A" w:rsidRPr="00BB0761">
              <w:rPr>
                <w:sz w:val="16"/>
                <w:szCs w:val="16"/>
                <w:lang w:val="it-IT"/>
              </w:rPr>
              <w:t>sau a trecut în etapa următoare,</w:t>
            </w:r>
          </w:p>
          <w:p w14:paraId="3473F58F" w14:textId="77777777" w:rsidR="00E775B2" w:rsidRPr="00BB0761" w:rsidRDefault="00D347A3" w:rsidP="00F65871">
            <w:pPr>
              <w:spacing w:before="0" w:after="0"/>
              <w:ind w:left="360"/>
              <w:jc w:val="both"/>
              <w:rPr>
                <w:sz w:val="16"/>
                <w:szCs w:val="16"/>
                <w:lang w:val="it-IT"/>
              </w:rPr>
            </w:pPr>
            <w:r w:rsidRPr="00BB0761">
              <w:rPr>
                <w:sz w:val="16"/>
                <w:szCs w:val="16"/>
                <w:lang w:val="it-IT"/>
              </w:rPr>
              <w:t>Se va menționa dacă</w:t>
            </w:r>
            <w:r w:rsidR="00E775B2" w:rsidRPr="00BB0761">
              <w:rPr>
                <w:sz w:val="16"/>
                <w:szCs w:val="16"/>
                <w:lang w:val="it-IT"/>
              </w:rPr>
              <w:t xml:space="preserve"> a fost necesar</w:t>
            </w:r>
            <w:r w:rsidRPr="00BB0761">
              <w:rPr>
                <w:sz w:val="16"/>
                <w:szCs w:val="16"/>
                <w:lang w:val="it-IT"/>
              </w:rPr>
              <w:t>ă realizarea medierii ș</w:t>
            </w:r>
            <w:r w:rsidR="00E775B2" w:rsidRPr="00BB0761">
              <w:rPr>
                <w:sz w:val="16"/>
                <w:szCs w:val="16"/>
                <w:lang w:val="it-IT"/>
              </w:rPr>
              <w:t>i concluziile acesteia</w:t>
            </w:r>
            <w:r w:rsidR="00A6196A" w:rsidRPr="00BB0761">
              <w:rPr>
                <w:sz w:val="16"/>
                <w:szCs w:val="16"/>
                <w:lang w:val="it-IT"/>
              </w:rPr>
              <w:t>.</w:t>
            </w:r>
          </w:p>
          <w:p w14:paraId="76486D83" w14:textId="719A00A1" w:rsidR="00C8319A" w:rsidRPr="00BB0761" w:rsidRDefault="00C8319A" w:rsidP="00F65871">
            <w:pPr>
              <w:spacing w:before="0" w:after="0"/>
              <w:ind w:left="360"/>
              <w:jc w:val="both"/>
              <w:rPr>
                <w:b/>
                <w:sz w:val="16"/>
                <w:szCs w:val="16"/>
                <w:lang w:val="it-IT"/>
              </w:rPr>
            </w:pPr>
          </w:p>
        </w:tc>
      </w:tr>
    </w:tbl>
    <w:p w14:paraId="62EAC947" w14:textId="77777777" w:rsidR="00C2660D" w:rsidRPr="00CE785D" w:rsidRDefault="00C2660D" w:rsidP="00C2660D">
      <w:pPr>
        <w:spacing w:before="0" w:after="0"/>
        <w:jc w:val="both"/>
        <w:rPr>
          <w:sz w:val="16"/>
          <w:szCs w:val="16"/>
        </w:rPr>
      </w:pPr>
    </w:p>
    <w:p w14:paraId="64388E9E" w14:textId="618238A2" w:rsidR="00C2660D" w:rsidRPr="00BB0761" w:rsidRDefault="00C2660D" w:rsidP="00C2660D">
      <w:pPr>
        <w:spacing w:before="0" w:after="0"/>
        <w:jc w:val="both"/>
        <w:rPr>
          <w:sz w:val="16"/>
          <w:szCs w:val="16"/>
        </w:rPr>
      </w:pPr>
      <w:r w:rsidRPr="00BB0761">
        <w:rPr>
          <w:sz w:val="16"/>
          <w:szCs w:val="16"/>
        </w:rPr>
        <w:t xml:space="preserve">Numai cererile de </w:t>
      </w:r>
      <w:r w:rsidR="00A6196A" w:rsidRPr="00BB0761">
        <w:rPr>
          <w:sz w:val="16"/>
          <w:szCs w:val="16"/>
        </w:rPr>
        <w:t>finanț</w:t>
      </w:r>
      <w:r w:rsidRPr="00BB0761">
        <w:rPr>
          <w:sz w:val="16"/>
          <w:szCs w:val="16"/>
        </w:rPr>
        <w:t>are conforme din punct de vedere administrativ (care îndeplinesc toate criteriile din g</w:t>
      </w:r>
      <w:r w:rsidR="00A6196A" w:rsidRPr="00BB0761">
        <w:rPr>
          <w:sz w:val="16"/>
          <w:szCs w:val="16"/>
        </w:rPr>
        <w:t>rila de verificare a conformităț</w:t>
      </w:r>
      <w:r w:rsidR="003E3569" w:rsidRPr="00BB0761">
        <w:rPr>
          <w:sz w:val="16"/>
          <w:szCs w:val="16"/>
        </w:rPr>
        <w:t xml:space="preserve">ii administrative) </w:t>
      </w:r>
      <w:r w:rsidR="00A6196A" w:rsidRPr="00BB0761">
        <w:rPr>
          <w:sz w:val="16"/>
          <w:szCs w:val="16"/>
        </w:rPr>
        <w:t>ș</w:t>
      </w:r>
      <w:r w:rsidR="003E3569" w:rsidRPr="00BB0761">
        <w:rPr>
          <w:sz w:val="16"/>
          <w:szCs w:val="16"/>
        </w:rPr>
        <w:t>i eligibile</w:t>
      </w:r>
      <w:r w:rsidRPr="00BB0761">
        <w:rPr>
          <w:sz w:val="16"/>
          <w:szCs w:val="16"/>
        </w:rPr>
        <w:t xml:space="preserve"> sunt admise în următoarea etapă a </w:t>
      </w:r>
      <w:r w:rsidR="003E3569" w:rsidRPr="00BB0761">
        <w:rPr>
          <w:sz w:val="16"/>
          <w:szCs w:val="16"/>
        </w:rPr>
        <w:t>procesului de evaluare tehnică ș</w:t>
      </w:r>
      <w:r w:rsidRPr="00BB0761">
        <w:rPr>
          <w:sz w:val="16"/>
          <w:szCs w:val="16"/>
        </w:rPr>
        <w:t>i financiară. Marcarea cu NU a oricărui criteriu</w:t>
      </w:r>
      <w:r w:rsidR="00AD6BF4" w:rsidRPr="00BB0761">
        <w:rPr>
          <w:sz w:val="16"/>
          <w:szCs w:val="16"/>
        </w:rPr>
        <w:t xml:space="preserve"> aplicabil</w:t>
      </w:r>
      <w:r w:rsidRPr="00BB0761">
        <w:rPr>
          <w:sz w:val="16"/>
          <w:szCs w:val="16"/>
        </w:rPr>
        <w:t xml:space="preserve"> din </w:t>
      </w:r>
      <w:r w:rsidR="00E443FC" w:rsidRPr="00BB0761">
        <w:rPr>
          <w:sz w:val="16"/>
          <w:szCs w:val="16"/>
        </w:rPr>
        <w:t>prezenta grilă</w:t>
      </w:r>
      <w:r w:rsidRPr="00BB0761">
        <w:rPr>
          <w:sz w:val="16"/>
          <w:szCs w:val="16"/>
        </w:rPr>
        <w:t xml:space="preserve"> constituie în acest sens motiv de res</w:t>
      </w:r>
      <w:r w:rsidR="00AD6BF4" w:rsidRPr="00BB0761">
        <w:rPr>
          <w:sz w:val="16"/>
          <w:szCs w:val="16"/>
        </w:rPr>
        <w:t>pingere al cererii de finanțare.</w:t>
      </w:r>
    </w:p>
    <w:p w14:paraId="68C43DD4" w14:textId="77777777" w:rsidR="00C2660D" w:rsidRPr="00BB0761" w:rsidRDefault="00C2660D" w:rsidP="00C2660D">
      <w:pPr>
        <w:spacing w:before="0" w:after="0"/>
        <w:jc w:val="both"/>
        <w:rPr>
          <w:sz w:val="16"/>
          <w:szCs w:val="16"/>
          <w:lang w:val="it-IT"/>
        </w:rPr>
      </w:pPr>
    </w:p>
    <w:p w14:paraId="4B84E693" w14:textId="61DBC741" w:rsidR="00C2660D" w:rsidRPr="00BB0761" w:rsidRDefault="00C2660D" w:rsidP="00C2660D">
      <w:pPr>
        <w:jc w:val="both"/>
        <w:rPr>
          <w:sz w:val="16"/>
          <w:szCs w:val="16"/>
          <w:lang w:val="it-IT"/>
        </w:rPr>
      </w:pPr>
      <w:r w:rsidRPr="00BB0761">
        <w:rPr>
          <w:sz w:val="16"/>
          <w:szCs w:val="16"/>
          <w:lang w:val="it-IT"/>
        </w:rPr>
        <w:t xml:space="preserve">Se pot solicita clarificări pe orice aspecte vizând conformitatea administrativă sau eligibilitatea, așa cum sunt menţionate/ definite/ descrise în Ghidul general şi/sau Ghidului specific, după caz. </w:t>
      </w:r>
    </w:p>
    <w:p w14:paraId="6C78C266" w14:textId="77777777" w:rsidR="00647276" w:rsidRPr="00BB0761" w:rsidRDefault="00C2660D" w:rsidP="00C2660D">
      <w:pPr>
        <w:jc w:val="both"/>
        <w:rPr>
          <w:sz w:val="16"/>
          <w:szCs w:val="16"/>
          <w:lang w:val="it-IT"/>
        </w:rPr>
      </w:pPr>
      <w:r w:rsidRPr="00BB0761">
        <w:rPr>
          <w:sz w:val="16"/>
          <w:szCs w:val="16"/>
          <w:lang w:val="it-IT"/>
        </w:rP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r w:rsidR="00AD6BF4" w:rsidRPr="00BB0761">
        <w:rPr>
          <w:sz w:val="16"/>
          <w:szCs w:val="16"/>
          <w:lang w:val="it-IT"/>
        </w:rPr>
        <w:t xml:space="preserve"> </w:t>
      </w:r>
    </w:p>
    <w:p w14:paraId="34916B81" w14:textId="77777777" w:rsidR="00647276" w:rsidRPr="00BB0761" w:rsidRDefault="00647276" w:rsidP="00C2660D">
      <w:pPr>
        <w:jc w:val="both"/>
        <w:rPr>
          <w:sz w:val="16"/>
          <w:szCs w:val="16"/>
          <w:lang w:val="it-IT"/>
        </w:rPr>
      </w:pPr>
    </w:p>
    <w:p w14:paraId="66293EC2" w14:textId="727D9909" w:rsidR="00AD6BF4" w:rsidDel="00956D29" w:rsidRDefault="00AD6BF4" w:rsidP="00BB0761">
      <w:pPr>
        <w:jc w:val="both"/>
        <w:rPr>
          <w:del w:id="6" w:author="Ovidiu PANAITE" w:date="2017-07-18T13:29:00Z"/>
          <w:sz w:val="16"/>
          <w:szCs w:val="16"/>
          <w:lang w:val="it-IT"/>
        </w:rPr>
      </w:pPr>
      <w:r w:rsidRPr="00BB0761">
        <w:rPr>
          <w:sz w:val="16"/>
          <w:szCs w:val="16"/>
          <w:lang w:val="it-IT"/>
        </w:rPr>
        <w:t>Excep</w:t>
      </w:r>
      <w:r w:rsidR="002729A9" w:rsidRPr="00BB0761">
        <w:rPr>
          <w:sz w:val="16"/>
          <w:szCs w:val="16"/>
          <w:lang w:val="it-IT"/>
        </w:rPr>
        <w:t>ţ</w:t>
      </w:r>
      <w:r w:rsidRPr="00BB0761">
        <w:rPr>
          <w:sz w:val="16"/>
          <w:szCs w:val="16"/>
          <w:lang w:val="it-IT"/>
        </w:rPr>
        <w:t>ia este reprezentată</w:t>
      </w:r>
      <w:r w:rsidR="00860F28" w:rsidRPr="00BB0761">
        <w:rPr>
          <w:sz w:val="16"/>
          <w:szCs w:val="16"/>
          <w:lang w:val="it-IT"/>
        </w:rPr>
        <w:t xml:space="preserve"> de </w:t>
      </w:r>
      <w:r w:rsidR="00224823" w:rsidRPr="00BB0761">
        <w:rPr>
          <w:sz w:val="16"/>
          <w:szCs w:val="16"/>
          <w:lang w:val="it-IT"/>
        </w:rPr>
        <w:t>posibilitatea formulării</w:t>
      </w:r>
      <w:r w:rsidR="002729A9" w:rsidRPr="00BB0761">
        <w:rPr>
          <w:sz w:val="16"/>
          <w:szCs w:val="16"/>
          <w:lang w:val="it-IT"/>
        </w:rPr>
        <w:t xml:space="preserve"> urmă</w:t>
      </w:r>
      <w:r w:rsidR="00860F28" w:rsidRPr="00BB0761">
        <w:rPr>
          <w:sz w:val="16"/>
          <w:szCs w:val="16"/>
          <w:lang w:val="it-IT"/>
        </w:rPr>
        <w:t xml:space="preserve">toarelor </w:t>
      </w:r>
      <w:r w:rsidRPr="00BB0761">
        <w:rPr>
          <w:sz w:val="16"/>
          <w:szCs w:val="16"/>
          <w:lang w:val="it-IT"/>
        </w:rPr>
        <w:t>recomand</w:t>
      </w:r>
      <w:r w:rsidR="00860F28" w:rsidRPr="00BB0761">
        <w:rPr>
          <w:sz w:val="16"/>
          <w:szCs w:val="16"/>
          <w:lang w:val="it-IT"/>
        </w:rPr>
        <w:t>ă</w:t>
      </w:r>
      <w:r w:rsidRPr="00BB0761">
        <w:rPr>
          <w:sz w:val="16"/>
          <w:szCs w:val="16"/>
          <w:lang w:val="it-IT"/>
        </w:rPr>
        <w:t xml:space="preserve">ri: </w:t>
      </w:r>
    </w:p>
    <w:p w14:paraId="5085C53D" w14:textId="77777777" w:rsidR="00956D29" w:rsidRPr="00741746" w:rsidRDefault="00956D29" w:rsidP="00956D29">
      <w:pPr>
        <w:jc w:val="both"/>
        <w:rPr>
          <w:ins w:id="7" w:author="Ovidiu PANAITE" w:date="2017-07-18T13:30:00Z"/>
          <w:sz w:val="16"/>
          <w:szCs w:val="16"/>
          <w:lang w:val="it-IT"/>
        </w:rPr>
      </w:pPr>
    </w:p>
    <w:p w14:paraId="36EC99B7" w14:textId="77777777" w:rsidR="00956D29" w:rsidRPr="00741746" w:rsidRDefault="00956D29" w:rsidP="00956D29">
      <w:pPr>
        <w:jc w:val="both"/>
        <w:rPr>
          <w:ins w:id="8" w:author="Ovidiu PANAITE" w:date="2017-07-18T13:30:00Z"/>
          <w:sz w:val="16"/>
          <w:szCs w:val="16"/>
          <w:lang w:val="it-IT"/>
        </w:rPr>
      </w:pPr>
      <w:ins w:id="9" w:author="Ovidiu PANAITE" w:date="2017-07-18T13:30:00Z">
        <w:r w:rsidRPr="00741746">
          <w:rPr>
            <w:sz w:val="16"/>
            <w:szCs w:val="16"/>
            <w:lang w:val="it-IT"/>
          </w:rPr>
          <w:t xml:space="preserve">Excepţia este reprezentată de posibilitatea formulării următoarelor recomandări: </w:t>
        </w:r>
      </w:ins>
    </w:p>
    <w:p w14:paraId="2DD1D22E" w14:textId="77777777" w:rsidR="00956D29" w:rsidRPr="00741746" w:rsidRDefault="00956D29" w:rsidP="00956D29">
      <w:pPr>
        <w:pStyle w:val="ListParagraph"/>
        <w:numPr>
          <w:ilvl w:val="0"/>
          <w:numId w:val="38"/>
        </w:numPr>
        <w:rPr>
          <w:ins w:id="10" w:author="Ovidiu PANAITE" w:date="2017-07-18T13:30:00Z"/>
          <w:rFonts w:ascii="Trebuchet MS" w:hAnsi="Trebuchet MS"/>
          <w:sz w:val="16"/>
          <w:szCs w:val="16"/>
          <w:lang w:val="it-IT"/>
        </w:rPr>
      </w:pPr>
      <w:ins w:id="11" w:author="Ovidiu PANAITE" w:date="2017-07-18T13:30:00Z">
        <w:r w:rsidRPr="00741746">
          <w:rPr>
            <w:rFonts w:ascii="Trebuchet MS" w:hAnsi="Trebuchet MS"/>
            <w:sz w:val="16"/>
            <w:szCs w:val="16"/>
            <w:highlight w:val="yellow"/>
            <w:lang w:val="it-IT"/>
          </w:rPr>
          <w:t xml:space="preserve">Prezentarea extraselor de carte funciară </w:t>
        </w:r>
        <w:r w:rsidRPr="00741746">
          <w:rPr>
            <w:rFonts w:ascii="Trebuchet MS" w:hAnsi="Trebuchet MS"/>
            <w:sz w:val="16"/>
            <w:szCs w:val="16"/>
            <w:lang w:val="it-IT"/>
          </w:rPr>
          <w:t>cu înscrierea definitivă a dreptului de proprietate asupra imobilelor</w:t>
        </w:r>
        <w:r>
          <w:rPr>
            <w:rFonts w:ascii="Trebuchet MS" w:hAnsi="Trebuchet MS"/>
            <w:sz w:val="16"/>
            <w:szCs w:val="16"/>
            <w:lang w:val="it-IT"/>
          </w:rPr>
          <w:t>, în maxim 3 luni de la semnarea contractului de finanţare</w:t>
        </w:r>
        <w:r w:rsidRPr="00741746">
          <w:rPr>
            <w:rFonts w:ascii="Trebuchet MS" w:hAnsi="Trebuchet MS"/>
            <w:sz w:val="16"/>
            <w:szCs w:val="16"/>
            <w:lang w:val="it-IT"/>
          </w:rPr>
          <w:t>;</w:t>
        </w:r>
      </w:ins>
    </w:p>
    <w:p w14:paraId="6578FA3D" w14:textId="127FB7C7" w:rsidR="00956D29" w:rsidRPr="00741746" w:rsidRDefault="00956D29" w:rsidP="00956D29">
      <w:pPr>
        <w:pStyle w:val="ListParagraph"/>
        <w:numPr>
          <w:ilvl w:val="0"/>
          <w:numId w:val="38"/>
        </w:numPr>
        <w:rPr>
          <w:ins w:id="12" w:author="Ovidiu PANAITE" w:date="2017-07-18T13:30:00Z"/>
          <w:rFonts w:ascii="Trebuchet MS" w:hAnsi="Trebuchet MS"/>
          <w:sz w:val="16"/>
          <w:szCs w:val="16"/>
          <w:highlight w:val="yellow"/>
          <w:lang w:val="it-IT"/>
        </w:rPr>
      </w:pPr>
      <w:ins w:id="13" w:author="Ovidiu PANAITE" w:date="2017-07-18T13:30:00Z">
        <w:r>
          <w:rPr>
            <w:rFonts w:ascii="Trebuchet MS" w:hAnsi="Trebuchet MS"/>
            <w:sz w:val="16"/>
            <w:szCs w:val="16"/>
            <w:highlight w:val="yellow"/>
            <w:lang w:val="it-IT"/>
          </w:rPr>
          <w:t>Actualizarea hotărârii</w:t>
        </w:r>
        <w:r w:rsidRPr="00741746">
          <w:rPr>
            <w:rFonts w:ascii="Trebuchet MS" w:hAnsi="Trebuchet MS"/>
            <w:sz w:val="16"/>
            <w:szCs w:val="16"/>
            <w:highlight w:val="yellow"/>
            <w:lang w:val="it-IT"/>
          </w:rPr>
          <w:t xml:space="preserve"> de aprobarea a documentaţiei tehnico-economice a proiectului și a indicatorilor tehnico-economici, dacă este cazul</w:t>
        </w:r>
        <w:r w:rsidRPr="00741746">
          <w:rPr>
            <w:rFonts w:ascii="Trebuchet MS" w:hAnsi="Trebuchet MS"/>
            <w:sz w:val="16"/>
            <w:szCs w:val="16"/>
            <w:highlight w:val="yellow"/>
          </w:rPr>
          <w:t xml:space="preserve">, </w:t>
        </w:r>
        <w:r w:rsidRPr="00741746">
          <w:rPr>
            <w:rFonts w:ascii="Trebuchet MS" w:hAnsi="Trebuchet MS"/>
            <w:sz w:val="16"/>
            <w:szCs w:val="16"/>
            <w:highlight w:val="yellow"/>
            <w:lang w:val="it-IT"/>
          </w:rPr>
          <w:t>până în etapa pre-contractuală;</w:t>
        </w:r>
      </w:ins>
    </w:p>
    <w:p w14:paraId="460E0B97" w14:textId="77777777" w:rsidR="00956D29" w:rsidRDefault="00956D29" w:rsidP="00BB0761">
      <w:pPr>
        <w:jc w:val="both"/>
        <w:rPr>
          <w:ins w:id="14" w:author="Ovidiu PANAITE" w:date="2017-07-18T13:30:00Z"/>
          <w:sz w:val="16"/>
          <w:szCs w:val="16"/>
          <w:lang w:val="it-IT"/>
        </w:rPr>
      </w:pPr>
    </w:p>
    <w:p w14:paraId="23DF81DD" w14:textId="77777777" w:rsidR="00956D29" w:rsidRPr="00BB0761" w:rsidRDefault="00956D29" w:rsidP="00BB0761">
      <w:pPr>
        <w:jc w:val="both"/>
        <w:rPr>
          <w:ins w:id="15" w:author="Ovidiu PANAITE" w:date="2017-07-18T13:30:00Z"/>
          <w:sz w:val="16"/>
          <w:szCs w:val="16"/>
          <w:lang w:val="it-IT"/>
        </w:rPr>
      </w:pPr>
    </w:p>
    <w:p w14:paraId="27AE3AFA" w14:textId="4ABB9EEB" w:rsidR="00992071" w:rsidRPr="00BB0761" w:rsidDel="00BB0761" w:rsidRDefault="00992071" w:rsidP="00BB0761">
      <w:pPr>
        <w:jc w:val="both"/>
        <w:rPr>
          <w:del w:id="16" w:author="Ovidiu PANAITE" w:date="2017-07-18T13:29:00Z"/>
          <w:sz w:val="16"/>
          <w:szCs w:val="16"/>
          <w:lang w:val="it-IT"/>
        </w:rPr>
        <w:pPrChange w:id="17" w:author="Ovidiu PANAITE" w:date="2017-07-18T13:29:00Z">
          <w:pPr>
            <w:pStyle w:val="ListParagraph"/>
            <w:numPr>
              <w:numId w:val="38"/>
            </w:numPr>
            <w:ind w:hanging="360"/>
          </w:pPr>
        </w:pPrChange>
      </w:pPr>
      <w:del w:id="18" w:author="Ovidiu PANAITE" w:date="2017-07-18T13:29:00Z">
        <w:r w:rsidRPr="00BB0761" w:rsidDel="00BB0761">
          <w:rPr>
            <w:sz w:val="16"/>
            <w:szCs w:val="16"/>
            <w:highlight w:val="yellow"/>
            <w:lang w:val="it-IT"/>
          </w:rPr>
          <w:delText xml:space="preserve">Prezentarea extraselor de carte funciară </w:delText>
        </w:r>
        <w:r w:rsidRPr="00BB0761" w:rsidDel="00BB0761">
          <w:rPr>
            <w:sz w:val="16"/>
            <w:szCs w:val="16"/>
            <w:lang w:val="it-IT"/>
          </w:rPr>
          <w:delText>cu înscrierea definitivă a dreptului de proprietate asupra imobilelor</w:delText>
        </w:r>
        <w:r w:rsidR="00D7730E" w:rsidRPr="00BB0761" w:rsidDel="00BB0761">
          <w:rPr>
            <w:sz w:val="16"/>
            <w:szCs w:val="16"/>
            <w:lang w:val="it-IT"/>
          </w:rPr>
          <w:delText>, în etapa pre-contractuală;</w:delText>
        </w:r>
      </w:del>
    </w:p>
    <w:p w14:paraId="769411EF" w14:textId="1C7F36A7" w:rsidR="00992071" w:rsidRPr="00BB0761" w:rsidDel="00BB0761" w:rsidRDefault="00992071" w:rsidP="00BB0761">
      <w:pPr>
        <w:jc w:val="both"/>
        <w:rPr>
          <w:del w:id="19" w:author="Ovidiu PANAITE" w:date="2017-07-18T13:29:00Z"/>
          <w:sz w:val="16"/>
          <w:szCs w:val="16"/>
          <w:highlight w:val="yellow"/>
          <w:lang w:val="it-IT"/>
        </w:rPr>
        <w:pPrChange w:id="20" w:author="Ovidiu PANAITE" w:date="2017-07-18T13:29:00Z">
          <w:pPr>
            <w:pStyle w:val="ListParagraph"/>
            <w:numPr>
              <w:numId w:val="38"/>
            </w:numPr>
            <w:ind w:hanging="360"/>
          </w:pPr>
        </w:pPrChange>
      </w:pPr>
      <w:del w:id="21" w:author="Ovidiu PANAITE" w:date="2017-07-18T13:29:00Z">
        <w:r w:rsidRPr="00BB0761" w:rsidDel="00BB0761">
          <w:rPr>
            <w:sz w:val="16"/>
            <w:szCs w:val="16"/>
            <w:highlight w:val="yellow"/>
            <w:lang w:val="it-IT"/>
          </w:rPr>
          <w:delText xml:space="preserve">Prezentarea Hotărârii Guvernului </w:delText>
        </w:r>
        <w:r w:rsidRPr="00BB0761" w:rsidDel="00BB0761">
          <w:rPr>
            <w:sz w:val="16"/>
            <w:szCs w:val="16"/>
            <w:highlight w:val="yellow"/>
            <w:u w:val="single"/>
            <w:lang w:val="it-IT"/>
          </w:rPr>
          <w:delText>actualizată</w:delText>
        </w:r>
        <w:r w:rsidRPr="00BB0761" w:rsidDel="00BB0761">
          <w:rPr>
            <w:sz w:val="16"/>
            <w:szCs w:val="16"/>
            <w:highlight w:val="yellow"/>
            <w:lang w:val="it-IT"/>
          </w:rPr>
          <w:delText>, publicată în Monitorul Oficial al Romaniei, privind proprietatea publică asupra imobilului/bunurilor mobile</w:delText>
        </w:r>
        <w:r w:rsidR="00D7730E" w:rsidRPr="00BB0761" w:rsidDel="00BB0761">
          <w:rPr>
            <w:sz w:val="16"/>
            <w:szCs w:val="16"/>
            <w:highlight w:val="yellow"/>
            <w:lang w:val="it-IT"/>
          </w:rPr>
          <w:delText>, în etapa pre-contractuală;</w:delText>
        </w:r>
      </w:del>
    </w:p>
    <w:p w14:paraId="5D29AF28" w14:textId="14BC0A80" w:rsidR="0034619C" w:rsidRPr="00BB0761" w:rsidRDefault="0034619C" w:rsidP="00BB0761">
      <w:pPr>
        <w:jc w:val="both"/>
        <w:rPr>
          <w:sz w:val="16"/>
          <w:szCs w:val="16"/>
          <w:highlight w:val="yellow"/>
          <w:lang w:val="it-IT"/>
        </w:rPr>
        <w:pPrChange w:id="22" w:author="Ovidiu PANAITE" w:date="2017-07-18T13:29:00Z">
          <w:pPr>
            <w:pStyle w:val="ListParagraph"/>
            <w:numPr>
              <w:numId w:val="38"/>
            </w:numPr>
            <w:ind w:hanging="360"/>
          </w:pPr>
        </w:pPrChange>
      </w:pPr>
      <w:del w:id="23" w:author="Ovidiu PANAITE" w:date="2017-07-18T13:29:00Z">
        <w:r w:rsidRPr="00BB0761" w:rsidDel="00BB0761">
          <w:rPr>
            <w:sz w:val="16"/>
            <w:szCs w:val="16"/>
            <w:highlight w:val="yellow"/>
            <w:lang w:val="it-IT"/>
          </w:rPr>
          <w:delText>Actualizarea hotărârii (hotărârile partenerilor, dacă e cazul) de aprobarea a documentaţiei tehnico-economice a proiectului și a indicatorilor tehnico-economici, dacă este cazul</w:delText>
        </w:r>
        <w:r w:rsidRPr="00BB0761" w:rsidDel="00BB0761">
          <w:rPr>
            <w:sz w:val="16"/>
            <w:szCs w:val="16"/>
            <w:highlight w:val="yellow"/>
          </w:rPr>
          <w:delText xml:space="preserve">, </w:delText>
        </w:r>
        <w:r w:rsidRPr="00BB0761" w:rsidDel="00BB0761">
          <w:rPr>
            <w:sz w:val="16"/>
            <w:szCs w:val="16"/>
            <w:highlight w:val="yellow"/>
            <w:lang w:val="it-IT"/>
          </w:rPr>
          <w:delText>până în etapa pre-contractuală;</w:delText>
        </w:r>
      </w:del>
    </w:p>
    <w:p w14:paraId="7C89C165" w14:textId="2A15F862" w:rsidR="009E3323" w:rsidRPr="00BB0761" w:rsidRDefault="00C2660D" w:rsidP="00C2660D">
      <w:pPr>
        <w:jc w:val="both"/>
        <w:rPr>
          <w:sz w:val="16"/>
          <w:szCs w:val="16"/>
        </w:rPr>
      </w:pPr>
      <w:r w:rsidRPr="00BB0761">
        <w:rPr>
          <w:sz w:val="16"/>
          <w:szCs w:val="16"/>
          <w:lang w:val="it-IT"/>
        </w:rPr>
        <w:t>Grila de verificare a conformităţii administrative şi eligibilităţii va fi semnată şi asumată în conformitate cu prevederile procedurale ale AM/OI.</w:t>
      </w:r>
    </w:p>
    <w:sectPr w:rsidR="009E3323" w:rsidRPr="00BB0761" w:rsidSect="00EC08EB">
      <w:headerReference w:type="default" r:id="rId8"/>
      <w:footerReference w:type="default" r:id="rId9"/>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6D46C0" w14:textId="77777777" w:rsidR="00E1300E" w:rsidRDefault="00E1300E" w:rsidP="007275E1">
      <w:pPr>
        <w:spacing w:before="0" w:after="0"/>
      </w:pPr>
      <w:r>
        <w:separator/>
      </w:r>
    </w:p>
  </w:endnote>
  <w:endnote w:type="continuationSeparator" w:id="0">
    <w:p w14:paraId="7C3867D5" w14:textId="77777777" w:rsidR="00E1300E" w:rsidRDefault="00E1300E"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1870170"/>
      <w:docPartObj>
        <w:docPartGallery w:val="Page Numbers (Bottom of Page)"/>
        <w:docPartUnique/>
      </w:docPartObj>
    </w:sdtPr>
    <w:sdtEndPr>
      <w:rPr>
        <w:noProof/>
      </w:rPr>
    </w:sdtEndPr>
    <w:sdtContent>
      <w:p w14:paraId="4280C4F2" w14:textId="4C509170" w:rsidR="00B16535" w:rsidRDefault="00B16535">
        <w:pPr>
          <w:pStyle w:val="Footer"/>
          <w:jc w:val="right"/>
        </w:pPr>
        <w:r>
          <w:fldChar w:fldCharType="begin"/>
        </w:r>
        <w:r>
          <w:instrText xml:space="preserve"> PAGE   \* MERGEFORMAT </w:instrText>
        </w:r>
        <w:r>
          <w:fldChar w:fldCharType="separate"/>
        </w:r>
        <w:r w:rsidR="00E51072">
          <w:rPr>
            <w:noProof/>
          </w:rPr>
          <w:t>3</w:t>
        </w:r>
        <w:r>
          <w:rPr>
            <w:noProof/>
          </w:rPr>
          <w:fldChar w:fldCharType="end"/>
        </w:r>
      </w:p>
    </w:sdtContent>
  </w:sdt>
  <w:p w14:paraId="09AE436B" w14:textId="77777777" w:rsidR="00B16535" w:rsidRDefault="00B165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EE21F5" w14:textId="77777777" w:rsidR="00E1300E" w:rsidRDefault="00E1300E" w:rsidP="007275E1">
      <w:pPr>
        <w:spacing w:before="0" w:after="0"/>
      </w:pPr>
      <w:r>
        <w:separator/>
      </w:r>
    </w:p>
  </w:footnote>
  <w:footnote w:type="continuationSeparator" w:id="0">
    <w:p w14:paraId="41568F7A" w14:textId="77777777" w:rsidR="00E1300E" w:rsidRDefault="00E1300E" w:rsidP="007275E1">
      <w:pPr>
        <w:spacing w:before="0" w:after="0"/>
      </w:pPr>
      <w:r>
        <w:continuationSeparator/>
      </w:r>
    </w:p>
  </w:footnote>
  <w:footnote w:id="1">
    <w:p w14:paraId="45C15342" w14:textId="0485DB37" w:rsidR="00E401E3" w:rsidRPr="00CA757A" w:rsidRDefault="00E401E3">
      <w:pPr>
        <w:pStyle w:val="FootnoteText"/>
        <w:rPr>
          <w:rFonts w:ascii="Trebuchet MS" w:hAnsi="Trebuchet MS"/>
          <w:sz w:val="16"/>
          <w:szCs w:val="16"/>
          <w:lang w:val="en-US"/>
        </w:rPr>
      </w:pPr>
      <w:r w:rsidRPr="00E401E3">
        <w:rPr>
          <w:rStyle w:val="FootnoteReference"/>
          <w:rFonts w:ascii="Trebuchet MS" w:hAnsi="Trebuchet MS"/>
          <w:sz w:val="16"/>
          <w:szCs w:val="16"/>
        </w:rPr>
        <w:footnoteRef/>
      </w:r>
      <w:r w:rsidRPr="00E401E3">
        <w:rPr>
          <w:rFonts w:ascii="Trebuchet MS" w:hAnsi="Trebuchet MS"/>
          <w:sz w:val="16"/>
          <w:szCs w:val="16"/>
        </w:rPr>
        <w:t xml:space="preserve"> </w:t>
      </w:r>
      <w:r w:rsidRPr="00CA757A">
        <w:rPr>
          <w:rFonts w:ascii="Trebuchet MS" w:hAnsi="Trebuchet MS"/>
          <w:sz w:val="16"/>
          <w:szCs w:val="16"/>
        </w:rPr>
        <w:t>Sunt menţionate</w:t>
      </w:r>
      <w:r w:rsidR="008D7482">
        <w:rPr>
          <w:rFonts w:ascii="Trebuchet MS" w:hAnsi="Trebuchet MS"/>
          <w:sz w:val="16"/>
          <w:szCs w:val="16"/>
        </w:rPr>
        <w:t xml:space="preserve"> în Anexa </w:t>
      </w:r>
      <w:r w:rsidRPr="00CA757A">
        <w:rPr>
          <w:rFonts w:ascii="Trebuchet MS" w:hAnsi="Trebuchet MS"/>
          <w:sz w:val="16"/>
          <w:szCs w:val="16"/>
        </w:rPr>
        <w:t xml:space="preserve"> – Instrucțiuni de completare a cererii de finanţare în MySMIS</w:t>
      </w:r>
    </w:p>
  </w:footnote>
  <w:footnote w:id="2">
    <w:p w14:paraId="0A65F08B" w14:textId="0DFF3FAD" w:rsidR="00CA757A" w:rsidRPr="00CA757A" w:rsidRDefault="00CA757A">
      <w:pPr>
        <w:pStyle w:val="FootnoteText"/>
        <w:rPr>
          <w:rFonts w:ascii="Trebuchet MS" w:hAnsi="Trebuchet MS"/>
          <w:sz w:val="16"/>
          <w:szCs w:val="16"/>
          <w:lang w:val="en-US"/>
        </w:rPr>
      </w:pPr>
      <w:r w:rsidRPr="00CA757A">
        <w:rPr>
          <w:rStyle w:val="FootnoteReference"/>
          <w:rFonts w:ascii="Trebuchet MS" w:hAnsi="Trebuchet MS"/>
          <w:sz w:val="16"/>
          <w:szCs w:val="16"/>
        </w:rPr>
        <w:footnoteRef/>
      </w:r>
      <w:r w:rsidRPr="00CA757A">
        <w:rPr>
          <w:rFonts w:ascii="Trebuchet MS" w:hAnsi="Trebuchet MS"/>
          <w:sz w:val="16"/>
          <w:szCs w:val="16"/>
        </w:rPr>
        <w:t xml:space="preserve"> </w:t>
      </w:r>
      <w:r w:rsidR="009510C7">
        <w:rPr>
          <w:rFonts w:ascii="Trebuchet MS" w:hAnsi="Trebuchet MS"/>
          <w:sz w:val="16"/>
          <w:szCs w:val="16"/>
          <w:lang w:val="en-US"/>
        </w:rPr>
        <w:t xml:space="preserve">Se </w:t>
      </w:r>
      <w:proofErr w:type="spellStart"/>
      <w:r w:rsidR="009510C7">
        <w:rPr>
          <w:rFonts w:ascii="Trebuchet MS" w:hAnsi="Trebuchet MS"/>
          <w:sz w:val="16"/>
          <w:szCs w:val="16"/>
          <w:lang w:val="en-US"/>
        </w:rPr>
        <w:t>recomandă</w:t>
      </w:r>
      <w:proofErr w:type="spellEnd"/>
      <w:r w:rsidR="009510C7">
        <w:rPr>
          <w:rFonts w:ascii="Trebuchet MS" w:hAnsi="Trebuchet MS"/>
          <w:sz w:val="16"/>
          <w:szCs w:val="16"/>
          <w:lang w:val="en-US"/>
        </w:rPr>
        <w:t xml:space="preserve"> ca </w:t>
      </w:r>
      <w:proofErr w:type="spellStart"/>
      <w:r w:rsidR="009510C7">
        <w:rPr>
          <w:rFonts w:ascii="Trebuchet MS" w:hAnsi="Trebuchet MS"/>
          <w:sz w:val="16"/>
          <w:szCs w:val="16"/>
          <w:lang w:val="en-US"/>
        </w:rPr>
        <w:t>secţiunea</w:t>
      </w:r>
      <w:proofErr w:type="spellEnd"/>
      <w:r w:rsidR="009510C7">
        <w:rPr>
          <w:rFonts w:ascii="Trebuchet MS" w:hAnsi="Trebuchet MS"/>
          <w:sz w:val="16"/>
          <w:szCs w:val="16"/>
          <w:lang w:val="en-US"/>
        </w:rPr>
        <w:t xml:space="preserve"> II </w:t>
      </w:r>
      <w:r w:rsidRPr="00CA757A">
        <w:rPr>
          <w:rFonts w:ascii="Trebuchet MS" w:hAnsi="Trebuchet MS"/>
          <w:sz w:val="16"/>
          <w:szCs w:val="16"/>
          <w:lang w:val="en-US"/>
        </w:rPr>
        <w:t>a</w:t>
      </w:r>
      <w:r w:rsidR="009510C7">
        <w:rPr>
          <w:rFonts w:ascii="Trebuchet MS" w:hAnsi="Trebuchet MS"/>
          <w:sz w:val="16"/>
          <w:szCs w:val="16"/>
          <w:lang w:val="en-US"/>
        </w:rPr>
        <w:t xml:space="preserve"> </w:t>
      </w:r>
      <w:proofErr w:type="spellStart"/>
      <w:r w:rsidR="009510C7">
        <w:rPr>
          <w:rFonts w:ascii="Trebuchet MS" w:hAnsi="Trebuchet MS"/>
          <w:sz w:val="16"/>
          <w:szCs w:val="16"/>
          <w:lang w:val="en-US"/>
        </w:rPr>
        <w:t>Grilei</w:t>
      </w:r>
      <w:proofErr w:type="spellEnd"/>
      <w:r w:rsidR="009510C7">
        <w:rPr>
          <w:rFonts w:ascii="Trebuchet MS" w:hAnsi="Trebuchet MS"/>
          <w:sz w:val="16"/>
          <w:szCs w:val="16"/>
          <w:lang w:val="en-US"/>
        </w:rPr>
        <w:t xml:space="preserve"> s</w:t>
      </w:r>
      <w:r w:rsidR="009510C7">
        <w:rPr>
          <w:rFonts w:ascii="Trebuchet MS" w:hAnsi="Trebuchet MS"/>
          <w:sz w:val="16"/>
          <w:szCs w:val="16"/>
        </w:rPr>
        <w:t>ă</w:t>
      </w:r>
      <w:r w:rsidRPr="00CA757A">
        <w:rPr>
          <w:rFonts w:ascii="Trebuchet MS" w:hAnsi="Trebuchet MS"/>
          <w:sz w:val="16"/>
          <w:szCs w:val="16"/>
          <w:lang w:val="en-US"/>
        </w:rPr>
        <w:t xml:space="preserve"> fie </w:t>
      </w:r>
      <w:proofErr w:type="spellStart"/>
      <w:r w:rsidRPr="00CA757A">
        <w:rPr>
          <w:rFonts w:ascii="Trebuchet MS" w:hAnsi="Trebuchet MS"/>
          <w:sz w:val="16"/>
          <w:szCs w:val="16"/>
          <w:lang w:val="en-US"/>
        </w:rPr>
        <w:t>completată</w:t>
      </w:r>
      <w:proofErr w:type="spellEnd"/>
      <w:r w:rsidRPr="00CA757A">
        <w:rPr>
          <w:rFonts w:ascii="Trebuchet MS" w:hAnsi="Trebuchet MS"/>
          <w:sz w:val="16"/>
          <w:szCs w:val="16"/>
          <w:lang w:val="en-US"/>
        </w:rPr>
        <w:t xml:space="preserve"> la </w:t>
      </w:r>
      <w:proofErr w:type="spellStart"/>
      <w:r w:rsidRPr="00CA757A">
        <w:rPr>
          <w:rFonts w:ascii="Trebuchet MS" w:hAnsi="Trebuchet MS"/>
          <w:sz w:val="16"/>
          <w:szCs w:val="16"/>
          <w:lang w:val="en-US"/>
        </w:rPr>
        <w:t>finalul</w:t>
      </w:r>
      <w:proofErr w:type="spellEnd"/>
      <w:r w:rsidRPr="00CA757A">
        <w:rPr>
          <w:rFonts w:ascii="Trebuchet MS" w:hAnsi="Trebuchet MS"/>
          <w:sz w:val="16"/>
          <w:szCs w:val="16"/>
          <w:lang w:val="en-US"/>
        </w:rPr>
        <w:t xml:space="preserve"> </w:t>
      </w:r>
      <w:proofErr w:type="spellStart"/>
      <w:r w:rsidRPr="00CA757A">
        <w:rPr>
          <w:rFonts w:ascii="Trebuchet MS" w:hAnsi="Trebuchet MS"/>
          <w:sz w:val="16"/>
          <w:szCs w:val="16"/>
          <w:lang w:val="en-US"/>
        </w:rPr>
        <w:t>parcurgerii</w:t>
      </w:r>
      <w:proofErr w:type="spellEnd"/>
      <w:r w:rsidRPr="00CA757A">
        <w:rPr>
          <w:rFonts w:ascii="Trebuchet MS" w:hAnsi="Trebuchet MS"/>
          <w:sz w:val="16"/>
          <w:szCs w:val="16"/>
          <w:lang w:val="en-US"/>
        </w:rPr>
        <w:t xml:space="preserve"> </w:t>
      </w:r>
      <w:proofErr w:type="spellStart"/>
      <w:r w:rsidRPr="00CA757A">
        <w:rPr>
          <w:rFonts w:ascii="Trebuchet MS" w:hAnsi="Trebuchet MS"/>
          <w:sz w:val="16"/>
          <w:szCs w:val="16"/>
          <w:lang w:val="en-US"/>
        </w:rPr>
        <w:t>grilei</w:t>
      </w:r>
      <w:proofErr w:type="spellEnd"/>
      <w:r w:rsidRPr="00CA757A">
        <w:rPr>
          <w:rFonts w:ascii="Trebuchet MS" w:hAnsi="Trebuchet MS"/>
          <w:sz w:val="16"/>
          <w:szCs w:val="16"/>
          <w:lang w:val="en-US"/>
        </w:rPr>
        <w:t>;</w:t>
      </w:r>
    </w:p>
  </w:footnote>
  <w:footnote w:id="3">
    <w:p w14:paraId="5FFA50B7" w14:textId="3606BFF3" w:rsidR="00B703F7" w:rsidRPr="00B703F7" w:rsidRDefault="00B703F7">
      <w:pPr>
        <w:pStyle w:val="FootnoteText"/>
        <w:rPr>
          <w:lang w:val="en-US"/>
        </w:rPr>
      </w:pPr>
      <w:r>
        <w:rPr>
          <w:rStyle w:val="FootnoteReference"/>
        </w:rPr>
        <w:footnoteRef/>
      </w:r>
      <w:r>
        <w:t xml:space="preserve"> </w:t>
      </w:r>
      <w:r w:rsidRPr="00B703F7">
        <w:rPr>
          <w:rFonts w:ascii="Trebuchet MS" w:hAnsi="Trebuchet MS"/>
          <w:sz w:val="16"/>
          <w:szCs w:val="16"/>
        </w:rPr>
        <w:t>Doar cele obţinute până la depunerea cererii de finanţare, restul se pot solicita prin clarificări în etapa de CAE/evaluare tehnică şi financiară;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729" w:type="dxa"/>
      <w:tblInd w:w="121" w:type="dxa"/>
      <w:tblBorders>
        <w:bottom w:val="single" w:sz="4" w:space="0" w:color="003366"/>
      </w:tblBorders>
      <w:tblLayout w:type="fixed"/>
      <w:tblLook w:val="0000" w:firstRow="0" w:lastRow="0" w:firstColumn="0" w:lastColumn="0" w:noHBand="0" w:noVBand="0"/>
    </w:tblPr>
    <w:tblGrid>
      <w:gridCol w:w="13412"/>
      <w:gridCol w:w="317"/>
    </w:tblGrid>
    <w:tr w:rsidR="00B16535" w14:paraId="409412AB" w14:textId="77777777" w:rsidTr="006343E0">
      <w:trPr>
        <w:gridAfter w:val="1"/>
        <w:wAfter w:w="317" w:type="dxa"/>
        <w:trHeight w:val="1373"/>
      </w:trPr>
      <w:tc>
        <w:tcPr>
          <w:tcW w:w="13412" w:type="dxa"/>
          <w:tcBorders>
            <w:bottom w:val="single" w:sz="4" w:space="0" w:color="333333"/>
          </w:tcBorders>
        </w:tcPr>
        <w:p w14:paraId="0AEC2B36" w14:textId="77777777" w:rsidR="00B16535" w:rsidRDefault="00B16535" w:rsidP="003F3DE9">
          <w:pPr>
            <w:pStyle w:val="Header"/>
            <w:tabs>
              <w:tab w:val="clear" w:pos="8640"/>
            </w:tabs>
            <w:spacing w:before="0" w:after="0"/>
            <w:rPr>
              <w:rFonts w:cs="Arial"/>
              <w:color w:val="333333"/>
              <w:sz w:val="14"/>
            </w:rPr>
          </w:pPr>
        </w:p>
        <w:p w14:paraId="393BEC9E" w14:textId="77777777" w:rsidR="002C5BF7" w:rsidRPr="00BB0761" w:rsidRDefault="002C5BF7" w:rsidP="002C5BF7">
          <w:pPr>
            <w:pStyle w:val="Header"/>
            <w:spacing w:before="0" w:after="0"/>
            <w:ind w:right="4365"/>
            <w:jc w:val="both"/>
            <w:rPr>
              <w:sz w:val="12"/>
              <w:szCs w:val="12"/>
            </w:rPr>
          </w:pPr>
          <w:r w:rsidRPr="00BB0761">
            <w:rPr>
              <w:sz w:val="12"/>
              <w:szCs w:val="12"/>
            </w:rPr>
            <w:t xml:space="preserve">Axa prioritară 10 Îmbunătățirea infrastructurii educaționale, </w:t>
          </w:r>
        </w:p>
        <w:p w14:paraId="4AF1323A" w14:textId="77777777" w:rsidR="002C5BF7" w:rsidRPr="00BB0761" w:rsidRDefault="002C5BF7" w:rsidP="002C5BF7">
          <w:pPr>
            <w:pStyle w:val="Header"/>
            <w:spacing w:before="0" w:after="0"/>
            <w:ind w:right="4365"/>
            <w:jc w:val="both"/>
            <w:rPr>
              <w:sz w:val="12"/>
              <w:szCs w:val="12"/>
            </w:rPr>
          </w:pPr>
          <w:r w:rsidRPr="00BB0761">
            <w:rPr>
              <w:sz w:val="12"/>
              <w:szCs w:val="12"/>
            </w:rPr>
            <w:t xml:space="preserve">Prioritate de investiții 10.1 Investițiile în educație, și  formare, inclusiv în formare profesională, pentru dobândirea de competențe și învățare pe tot parcursul vieții prin dezvoltarea infrastructurilor de educație și formare, </w:t>
          </w:r>
        </w:p>
        <w:p w14:paraId="4824A328" w14:textId="43FA49C7" w:rsidR="007530F1" w:rsidRPr="008D7482" w:rsidRDefault="005111F2" w:rsidP="002C5BF7">
          <w:pPr>
            <w:pStyle w:val="Header"/>
            <w:spacing w:before="0" w:after="0"/>
            <w:ind w:right="4365"/>
            <w:jc w:val="both"/>
            <w:rPr>
              <w:rFonts w:cs="Arial"/>
              <w:color w:val="333333"/>
              <w:sz w:val="16"/>
              <w:szCs w:val="16"/>
            </w:rPr>
          </w:pPr>
          <w:r w:rsidRPr="00BB0761">
            <w:rPr>
              <w:sz w:val="12"/>
              <w:szCs w:val="12"/>
            </w:rPr>
            <w:t>Obiectiv Specific 10.3</w:t>
          </w:r>
          <w:r w:rsidR="002C5BF7" w:rsidRPr="00BB0761">
            <w:rPr>
              <w:sz w:val="12"/>
              <w:szCs w:val="12"/>
            </w:rPr>
            <w:t xml:space="preserve"> </w:t>
          </w:r>
          <w:r w:rsidRPr="00BB0761">
            <w:rPr>
              <w:sz w:val="12"/>
              <w:szCs w:val="12"/>
            </w:rPr>
            <w:t>Creșterea relevanței  învățământului terțiar universitar in relație cu piața forței de muncă și sectoarele economice competitive</w:t>
          </w:r>
        </w:p>
      </w:tc>
    </w:tr>
    <w:tr w:rsidR="00B16535" w:rsidRPr="00A6196A" w14:paraId="757E8960" w14:textId="77777777" w:rsidTr="00B96F76">
      <w:trPr>
        <w:cantSplit/>
        <w:trHeight w:val="334"/>
      </w:trPr>
      <w:tc>
        <w:tcPr>
          <w:tcW w:w="13729" w:type="dxa"/>
          <w:gridSpan w:val="2"/>
          <w:tcBorders>
            <w:top w:val="single" w:sz="4" w:space="0" w:color="333333"/>
            <w:bottom w:val="nil"/>
          </w:tcBorders>
        </w:tcPr>
        <w:p w14:paraId="0B9CFB7F" w14:textId="77777777" w:rsidR="00B16535" w:rsidRDefault="00B16535" w:rsidP="003F3DE9">
          <w:pPr>
            <w:pStyle w:val="Header"/>
            <w:tabs>
              <w:tab w:val="clear" w:pos="8640"/>
            </w:tabs>
            <w:spacing w:before="0" w:after="0"/>
            <w:jc w:val="right"/>
            <w:rPr>
              <w:rFonts w:cs="Arial"/>
              <w:b/>
              <w:bCs/>
              <w:color w:val="333333"/>
              <w:sz w:val="14"/>
            </w:rPr>
          </w:pPr>
        </w:p>
        <w:p w14:paraId="2068F4A8" w14:textId="486FFD9C" w:rsidR="00B16535" w:rsidRDefault="000F51BE" w:rsidP="007530F1">
          <w:pPr>
            <w:pStyle w:val="Header"/>
            <w:tabs>
              <w:tab w:val="clear" w:pos="8640"/>
            </w:tabs>
            <w:spacing w:before="0" w:after="0"/>
            <w:jc w:val="right"/>
            <w:rPr>
              <w:rFonts w:cs="Arial"/>
              <w:b/>
              <w:bCs/>
              <w:color w:val="333333"/>
              <w:sz w:val="14"/>
            </w:rPr>
          </w:pPr>
          <w:r w:rsidRPr="000F51BE">
            <w:rPr>
              <w:rFonts w:cs="Arial"/>
              <w:b/>
              <w:bCs/>
              <w:color w:val="333333"/>
              <w:sz w:val="14"/>
            </w:rPr>
            <w:t xml:space="preserve">  Ghidul Solicitantului – Condițíi specifice de accesare a fondurilor în cadrul apelului de proiecte cu titlul </w:t>
          </w:r>
          <w:r w:rsidR="00E50584">
            <w:rPr>
              <w:rFonts w:cs="Arial"/>
              <w:b/>
              <w:bCs/>
              <w:color w:val="333333"/>
              <w:sz w:val="14"/>
            </w:rPr>
            <w:t>POR//2017/10/10.1/10.</w:t>
          </w:r>
          <w:r w:rsidR="005111F2">
            <w:rPr>
              <w:rFonts w:cs="Arial"/>
              <w:b/>
              <w:bCs/>
              <w:color w:val="333333"/>
              <w:sz w:val="14"/>
            </w:rPr>
            <w:t>3</w:t>
          </w:r>
          <w:r w:rsidR="00E50584">
            <w:rPr>
              <w:rFonts w:cs="Arial"/>
              <w:b/>
              <w:bCs/>
              <w:color w:val="333333"/>
              <w:sz w:val="14"/>
            </w:rPr>
            <w:t>/</w:t>
          </w:r>
        </w:p>
      </w:tc>
    </w:tr>
    <w:tr w:rsidR="00B16535" w14:paraId="1EB49F31" w14:textId="77777777" w:rsidTr="006343E0">
      <w:trPr>
        <w:cantSplit/>
        <w:trHeight w:val="309"/>
      </w:trPr>
      <w:tc>
        <w:tcPr>
          <w:tcW w:w="13729" w:type="dxa"/>
          <w:gridSpan w:val="2"/>
          <w:tcBorders>
            <w:top w:val="nil"/>
            <w:bottom w:val="nil"/>
          </w:tcBorders>
        </w:tcPr>
        <w:p w14:paraId="64DD73E9" w14:textId="17369BD5" w:rsidR="00B16535" w:rsidRDefault="000F51BE" w:rsidP="008D7482">
          <w:pPr>
            <w:pStyle w:val="Header"/>
            <w:tabs>
              <w:tab w:val="clear" w:pos="8640"/>
            </w:tabs>
            <w:spacing w:before="0" w:after="0"/>
            <w:jc w:val="right"/>
            <w:rPr>
              <w:rFonts w:cs="Arial"/>
              <w:b/>
              <w:bCs/>
              <w:color w:val="333333"/>
              <w:sz w:val="14"/>
            </w:rPr>
          </w:pPr>
          <w:r>
            <w:rPr>
              <w:rFonts w:cs="Arial"/>
              <w:b/>
              <w:bCs/>
              <w:color w:val="333333"/>
              <w:sz w:val="14"/>
            </w:rPr>
            <w:t xml:space="preserve">Anexa </w:t>
          </w:r>
          <w:r w:rsidR="00B16535">
            <w:rPr>
              <w:rFonts w:cs="Arial"/>
              <w:b/>
              <w:bCs/>
              <w:color w:val="333333"/>
              <w:sz w:val="14"/>
            </w:rPr>
            <w:t xml:space="preserve"> </w:t>
          </w:r>
        </w:p>
      </w:tc>
    </w:tr>
  </w:tbl>
  <w:p w14:paraId="124BE3B6" w14:textId="77777777" w:rsidR="00B16535" w:rsidRDefault="00B16535" w:rsidP="009557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74CBC"/>
    <w:multiLevelType w:val="hybridMultilevel"/>
    <w:tmpl w:val="1CB49142"/>
    <w:lvl w:ilvl="0" w:tplc="04180013">
      <w:start w:val="1"/>
      <w:numFmt w:val="upperRoman"/>
      <w:lvlText w:val="%1."/>
      <w:lvlJc w:val="right"/>
      <w:pPr>
        <w:ind w:left="673" w:hanging="360"/>
      </w:pPr>
      <w:rPr>
        <w:b/>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 w15:restartNumberingAfterBreak="0">
    <w:nsid w:val="06051BBE"/>
    <w:multiLevelType w:val="hybridMultilevel"/>
    <w:tmpl w:val="5720F0AE"/>
    <w:lvl w:ilvl="0" w:tplc="E01E7ED4">
      <w:start w:val="1"/>
      <w:numFmt w:val="upperRoman"/>
      <w:lvlText w:val="%1."/>
      <w:lvlJc w:val="right"/>
      <w:pPr>
        <w:ind w:left="720"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66741EE"/>
    <w:multiLevelType w:val="hybridMultilevel"/>
    <w:tmpl w:val="947A9F04"/>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 w15:restartNumberingAfterBreak="0">
    <w:nsid w:val="0C6354D0"/>
    <w:multiLevelType w:val="hybridMultilevel"/>
    <w:tmpl w:val="D35C2D0A"/>
    <w:lvl w:ilvl="0" w:tplc="5A6C7856">
      <w:start w:val="5"/>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4" w15:restartNumberingAfterBreak="0">
    <w:nsid w:val="12562494"/>
    <w:multiLevelType w:val="hybridMultilevel"/>
    <w:tmpl w:val="CDF60ECC"/>
    <w:lvl w:ilvl="0" w:tplc="E01E7ED4">
      <w:start w:val="1"/>
      <w:numFmt w:val="upperRoman"/>
      <w:lvlText w:val="%1."/>
      <w:lvlJc w:val="right"/>
      <w:pPr>
        <w:ind w:left="752"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28E16C8"/>
    <w:multiLevelType w:val="hybridMultilevel"/>
    <w:tmpl w:val="768C54F0"/>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5A05F03"/>
    <w:multiLevelType w:val="hybridMultilevel"/>
    <w:tmpl w:val="0D3AC0CA"/>
    <w:lvl w:ilvl="0" w:tplc="E01E7ED4">
      <w:start w:val="1"/>
      <w:numFmt w:val="upperRoman"/>
      <w:lvlText w:val="%1."/>
      <w:lvlJc w:val="right"/>
      <w:pPr>
        <w:ind w:left="752"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6306C08"/>
    <w:multiLevelType w:val="hybridMultilevel"/>
    <w:tmpl w:val="BE94AE50"/>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7944331"/>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CCD0CAA"/>
    <w:multiLevelType w:val="hybridMultilevel"/>
    <w:tmpl w:val="D98A0804"/>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2157D49"/>
    <w:multiLevelType w:val="hybridMultilevel"/>
    <w:tmpl w:val="48BEEDDE"/>
    <w:lvl w:ilvl="0" w:tplc="0418000F">
      <w:start w:val="1"/>
      <w:numFmt w:val="decimal"/>
      <w:lvlText w:val="%1."/>
      <w:lvlJc w:val="left"/>
      <w:pPr>
        <w:ind w:left="4680" w:hanging="360"/>
      </w:pPr>
    </w:lvl>
    <w:lvl w:ilvl="1" w:tplc="04180019">
      <w:start w:val="1"/>
      <w:numFmt w:val="lowerLetter"/>
      <w:lvlText w:val="%2."/>
      <w:lvlJc w:val="left"/>
      <w:pPr>
        <w:ind w:left="5400" w:hanging="360"/>
      </w:pPr>
    </w:lvl>
    <w:lvl w:ilvl="2" w:tplc="0418001B">
      <w:start w:val="1"/>
      <w:numFmt w:val="lowerRoman"/>
      <w:lvlText w:val="%3."/>
      <w:lvlJc w:val="right"/>
      <w:pPr>
        <w:ind w:left="6120" w:hanging="180"/>
      </w:pPr>
    </w:lvl>
    <w:lvl w:ilvl="3" w:tplc="0418000F">
      <w:start w:val="1"/>
      <w:numFmt w:val="decimal"/>
      <w:lvlText w:val="%4."/>
      <w:lvlJc w:val="left"/>
      <w:pPr>
        <w:ind w:left="6840" w:hanging="360"/>
      </w:pPr>
    </w:lvl>
    <w:lvl w:ilvl="4" w:tplc="04180019">
      <w:start w:val="1"/>
      <w:numFmt w:val="lowerLetter"/>
      <w:lvlText w:val="%5."/>
      <w:lvlJc w:val="left"/>
      <w:pPr>
        <w:ind w:left="7560" w:hanging="360"/>
      </w:pPr>
    </w:lvl>
    <w:lvl w:ilvl="5" w:tplc="0418001B">
      <w:start w:val="1"/>
      <w:numFmt w:val="lowerRoman"/>
      <w:lvlText w:val="%6."/>
      <w:lvlJc w:val="right"/>
      <w:pPr>
        <w:ind w:left="8280" w:hanging="180"/>
      </w:pPr>
    </w:lvl>
    <w:lvl w:ilvl="6" w:tplc="0418000F">
      <w:start w:val="1"/>
      <w:numFmt w:val="decimal"/>
      <w:lvlText w:val="%7."/>
      <w:lvlJc w:val="left"/>
      <w:pPr>
        <w:ind w:left="9000" w:hanging="360"/>
      </w:pPr>
    </w:lvl>
    <w:lvl w:ilvl="7" w:tplc="04180019" w:tentative="1">
      <w:start w:val="1"/>
      <w:numFmt w:val="lowerLetter"/>
      <w:lvlText w:val="%8."/>
      <w:lvlJc w:val="left"/>
      <w:pPr>
        <w:ind w:left="9720" w:hanging="360"/>
      </w:pPr>
    </w:lvl>
    <w:lvl w:ilvl="8" w:tplc="0418001B" w:tentative="1">
      <w:start w:val="1"/>
      <w:numFmt w:val="lowerRoman"/>
      <w:lvlText w:val="%9."/>
      <w:lvlJc w:val="right"/>
      <w:pPr>
        <w:ind w:left="10440" w:hanging="180"/>
      </w:pPr>
    </w:lvl>
  </w:abstractNum>
  <w:abstractNum w:abstractNumId="13"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C6A00C4"/>
    <w:multiLevelType w:val="hybridMultilevel"/>
    <w:tmpl w:val="26A4A77C"/>
    <w:lvl w:ilvl="0" w:tplc="AC2200EA">
      <w:start w:val="25"/>
      <w:numFmt w:val="upperRoman"/>
      <w:lvlText w:val="%1."/>
      <w:lvlJc w:val="left"/>
      <w:pPr>
        <w:ind w:left="1080" w:hanging="720"/>
      </w:pPr>
      <w:rPr>
        <w:rFonts w:hint="default"/>
        <w:b/>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2271A2A"/>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2F20256"/>
    <w:multiLevelType w:val="hybridMultilevel"/>
    <w:tmpl w:val="7FBA710E"/>
    <w:lvl w:ilvl="0" w:tplc="99B8BF74">
      <w:start w:val="17"/>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35A118F"/>
    <w:multiLevelType w:val="hybridMultilevel"/>
    <w:tmpl w:val="86CA8E5A"/>
    <w:lvl w:ilvl="0" w:tplc="E01E7ED4">
      <w:start w:val="1"/>
      <w:numFmt w:val="upperRoman"/>
      <w:lvlText w:val="%1."/>
      <w:lvlJc w:val="right"/>
      <w:pPr>
        <w:ind w:left="1038" w:hanging="360"/>
      </w:pPr>
      <w:rPr>
        <w:rFonts w:ascii="Trebuchet MS" w:hAnsi="Trebuchet MS" w:hint="default"/>
        <w:b/>
        <w:sz w:val="20"/>
        <w:szCs w:val="20"/>
      </w:rPr>
    </w:lvl>
    <w:lvl w:ilvl="1" w:tplc="04180019" w:tentative="1">
      <w:start w:val="1"/>
      <w:numFmt w:val="lowerLetter"/>
      <w:lvlText w:val="%2."/>
      <w:lvlJc w:val="left"/>
      <w:pPr>
        <w:ind w:left="1758" w:hanging="360"/>
      </w:pPr>
    </w:lvl>
    <w:lvl w:ilvl="2" w:tplc="0418001B" w:tentative="1">
      <w:start w:val="1"/>
      <w:numFmt w:val="lowerRoman"/>
      <w:lvlText w:val="%3."/>
      <w:lvlJc w:val="right"/>
      <w:pPr>
        <w:ind w:left="2478" w:hanging="180"/>
      </w:pPr>
    </w:lvl>
    <w:lvl w:ilvl="3" w:tplc="0418000F" w:tentative="1">
      <w:start w:val="1"/>
      <w:numFmt w:val="decimal"/>
      <w:lvlText w:val="%4."/>
      <w:lvlJc w:val="left"/>
      <w:pPr>
        <w:ind w:left="3198" w:hanging="360"/>
      </w:pPr>
    </w:lvl>
    <w:lvl w:ilvl="4" w:tplc="04180019" w:tentative="1">
      <w:start w:val="1"/>
      <w:numFmt w:val="lowerLetter"/>
      <w:lvlText w:val="%5."/>
      <w:lvlJc w:val="left"/>
      <w:pPr>
        <w:ind w:left="3918" w:hanging="360"/>
      </w:pPr>
    </w:lvl>
    <w:lvl w:ilvl="5" w:tplc="0418001B" w:tentative="1">
      <w:start w:val="1"/>
      <w:numFmt w:val="lowerRoman"/>
      <w:lvlText w:val="%6."/>
      <w:lvlJc w:val="right"/>
      <w:pPr>
        <w:ind w:left="4638" w:hanging="180"/>
      </w:pPr>
    </w:lvl>
    <w:lvl w:ilvl="6" w:tplc="0418000F" w:tentative="1">
      <w:start w:val="1"/>
      <w:numFmt w:val="decimal"/>
      <w:lvlText w:val="%7."/>
      <w:lvlJc w:val="left"/>
      <w:pPr>
        <w:ind w:left="5358" w:hanging="360"/>
      </w:pPr>
    </w:lvl>
    <w:lvl w:ilvl="7" w:tplc="04180019" w:tentative="1">
      <w:start w:val="1"/>
      <w:numFmt w:val="lowerLetter"/>
      <w:lvlText w:val="%8."/>
      <w:lvlJc w:val="left"/>
      <w:pPr>
        <w:ind w:left="6078" w:hanging="360"/>
      </w:pPr>
    </w:lvl>
    <w:lvl w:ilvl="8" w:tplc="0418001B" w:tentative="1">
      <w:start w:val="1"/>
      <w:numFmt w:val="lowerRoman"/>
      <w:lvlText w:val="%9."/>
      <w:lvlJc w:val="right"/>
      <w:pPr>
        <w:ind w:left="6798" w:hanging="180"/>
      </w:pPr>
    </w:lvl>
  </w:abstractNum>
  <w:abstractNum w:abstractNumId="20"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77E6F97"/>
    <w:multiLevelType w:val="hybridMultilevel"/>
    <w:tmpl w:val="72E6564A"/>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7EC596A"/>
    <w:multiLevelType w:val="hybridMultilevel"/>
    <w:tmpl w:val="4028918C"/>
    <w:lvl w:ilvl="0" w:tplc="4A4E0286">
      <w:start w:val="21"/>
      <w:numFmt w:val="bullet"/>
      <w:lvlText w:val="-"/>
      <w:lvlJc w:val="left"/>
      <w:pPr>
        <w:ind w:left="1080" w:hanging="360"/>
      </w:pPr>
      <w:rPr>
        <w:rFonts w:ascii="Trebuchet MS" w:eastAsia="Times New Roman" w:hAnsi="Trebuchet MS"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4" w15:restartNumberingAfterBreak="0">
    <w:nsid w:val="4D882C94"/>
    <w:multiLevelType w:val="hybridMultilevel"/>
    <w:tmpl w:val="37FC4EAA"/>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D8F2BA0"/>
    <w:multiLevelType w:val="hybridMultilevel"/>
    <w:tmpl w:val="54FA6C90"/>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0494ED4"/>
    <w:multiLevelType w:val="hybridMultilevel"/>
    <w:tmpl w:val="46A2132C"/>
    <w:lvl w:ilvl="0" w:tplc="0418000F">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27" w15:restartNumberingAfterBreak="0">
    <w:nsid w:val="529318AF"/>
    <w:multiLevelType w:val="hybridMultilevel"/>
    <w:tmpl w:val="C0B2EC20"/>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5206289"/>
    <w:multiLevelType w:val="hybridMultilevel"/>
    <w:tmpl w:val="C0B2EC20"/>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5E91B0A"/>
    <w:multiLevelType w:val="hybridMultilevel"/>
    <w:tmpl w:val="64FA57A2"/>
    <w:lvl w:ilvl="0" w:tplc="E01E7ED4">
      <w:start w:val="1"/>
      <w:numFmt w:val="upperRoman"/>
      <w:lvlText w:val="%1."/>
      <w:lvlJc w:val="right"/>
      <w:pPr>
        <w:ind w:left="720" w:hanging="360"/>
      </w:pPr>
      <w:rPr>
        <w:rFonts w:ascii="Trebuchet MS" w:hAnsi="Trebuchet MS" w:hint="default"/>
        <w:b/>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67D2EB5"/>
    <w:multiLevelType w:val="hybridMultilevel"/>
    <w:tmpl w:val="29A40748"/>
    <w:lvl w:ilvl="0" w:tplc="0409000F">
      <w:start w:val="1"/>
      <w:numFmt w:val="decimal"/>
      <w:lvlText w:val="%1."/>
      <w:lvlJc w:val="left"/>
      <w:pPr>
        <w:ind w:left="1648" w:hanging="360"/>
      </w:pPr>
    </w:lvl>
    <w:lvl w:ilvl="1" w:tplc="04090019" w:tentative="1">
      <w:start w:val="1"/>
      <w:numFmt w:val="lowerLetter"/>
      <w:lvlText w:val="%2."/>
      <w:lvlJc w:val="left"/>
      <w:pPr>
        <w:ind w:left="2368" w:hanging="360"/>
      </w:pPr>
    </w:lvl>
    <w:lvl w:ilvl="2" w:tplc="0409001B" w:tentative="1">
      <w:start w:val="1"/>
      <w:numFmt w:val="lowerRoman"/>
      <w:lvlText w:val="%3."/>
      <w:lvlJc w:val="right"/>
      <w:pPr>
        <w:ind w:left="3088" w:hanging="180"/>
      </w:pPr>
    </w:lvl>
    <w:lvl w:ilvl="3" w:tplc="0409000F" w:tentative="1">
      <w:start w:val="1"/>
      <w:numFmt w:val="decimal"/>
      <w:lvlText w:val="%4."/>
      <w:lvlJc w:val="left"/>
      <w:pPr>
        <w:ind w:left="3808" w:hanging="360"/>
      </w:pPr>
    </w:lvl>
    <w:lvl w:ilvl="4" w:tplc="04090019" w:tentative="1">
      <w:start w:val="1"/>
      <w:numFmt w:val="lowerLetter"/>
      <w:lvlText w:val="%5."/>
      <w:lvlJc w:val="left"/>
      <w:pPr>
        <w:ind w:left="4528" w:hanging="360"/>
      </w:pPr>
    </w:lvl>
    <w:lvl w:ilvl="5" w:tplc="0409001B" w:tentative="1">
      <w:start w:val="1"/>
      <w:numFmt w:val="lowerRoman"/>
      <w:lvlText w:val="%6."/>
      <w:lvlJc w:val="right"/>
      <w:pPr>
        <w:ind w:left="5248" w:hanging="180"/>
      </w:pPr>
    </w:lvl>
    <w:lvl w:ilvl="6" w:tplc="0409000F" w:tentative="1">
      <w:start w:val="1"/>
      <w:numFmt w:val="decimal"/>
      <w:lvlText w:val="%7."/>
      <w:lvlJc w:val="left"/>
      <w:pPr>
        <w:ind w:left="5968" w:hanging="360"/>
      </w:pPr>
    </w:lvl>
    <w:lvl w:ilvl="7" w:tplc="04090019" w:tentative="1">
      <w:start w:val="1"/>
      <w:numFmt w:val="lowerLetter"/>
      <w:lvlText w:val="%8."/>
      <w:lvlJc w:val="left"/>
      <w:pPr>
        <w:ind w:left="6688" w:hanging="360"/>
      </w:pPr>
    </w:lvl>
    <w:lvl w:ilvl="8" w:tplc="0409001B" w:tentative="1">
      <w:start w:val="1"/>
      <w:numFmt w:val="lowerRoman"/>
      <w:lvlText w:val="%9."/>
      <w:lvlJc w:val="right"/>
      <w:pPr>
        <w:ind w:left="7408" w:hanging="180"/>
      </w:pPr>
    </w:lvl>
  </w:abstractNum>
  <w:abstractNum w:abstractNumId="31" w15:restartNumberingAfterBreak="0">
    <w:nsid w:val="575400CD"/>
    <w:multiLevelType w:val="hybridMultilevel"/>
    <w:tmpl w:val="AF5E258A"/>
    <w:lvl w:ilvl="0" w:tplc="AE64B1F4">
      <w:start w:val="1"/>
      <w:numFmt w:val="bullet"/>
      <w:lvlText w:val="−"/>
      <w:lvlJc w:val="left"/>
      <w:pPr>
        <w:ind w:left="1080" w:hanging="360"/>
      </w:pPr>
      <w:rPr>
        <w:rFonts w:ascii="Calibri" w:hAnsi="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2" w15:restartNumberingAfterBreak="0">
    <w:nsid w:val="5772015A"/>
    <w:multiLevelType w:val="hybridMultilevel"/>
    <w:tmpl w:val="A4524E1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CE90DF6"/>
    <w:multiLevelType w:val="hybridMultilevel"/>
    <w:tmpl w:val="AABA16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5FA45DCD"/>
    <w:multiLevelType w:val="hybridMultilevel"/>
    <w:tmpl w:val="1396A486"/>
    <w:lvl w:ilvl="0" w:tplc="AE64B1F4">
      <w:start w:val="1"/>
      <w:numFmt w:val="bullet"/>
      <w:lvlText w:val="−"/>
      <w:lvlJc w:val="left"/>
      <w:pPr>
        <w:ind w:left="720" w:hanging="360"/>
      </w:pPr>
      <w:rPr>
        <w:rFonts w:ascii="Calibri" w:hAnsi="Calibri" w:hint="default"/>
      </w:rPr>
    </w:lvl>
    <w:lvl w:ilvl="1" w:tplc="450C467A">
      <w:start w:val="3"/>
      <w:numFmt w:val="bullet"/>
      <w:lvlText w:val="-"/>
      <w:lvlJc w:val="left"/>
      <w:pPr>
        <w:ind w:left="1440" w:hanging="360"/>
      </w:pPr>
      <w:rPr>
        <w:rFonts w:ascii="Trebuchet MS" w:eastAsia="Times New Roman" w:hAnsi="Trebuchet MS"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610707DD"/>
    <w:multiLevelType w:val="hybridMultilevel"/>
    <w:tmpl w:val="C6FC3A1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8B94A22"/>
    <w:multiLevelType w:val="hybridMultilevel"/>
    <w:tmpl w:val="FD648E1C"/>
    <w:lvl w:ilvl="0" w:tplc="D7265BD0">
      <w:start w:val="1"/>
      <w:numFmt w:val="decimal"/>
      <w:lvlText w:val="%1."/>
      <w:lvlJc w:val="left"/>
      <w:pPr>
        <w:ind w:left="757" w:hanging="360"/>
      </w:pPr>
      <w:rPr>
        <w:rFonts w:hint="default"/>
        <w:b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9A82D78"/>
    <w:multiLevelType w:val="hybridMultilevel"/>
    <w:tmpl w:val="281C1B52"/>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38" w15:restartNumberingAfterBreak="0">
    <w:nsid w:val="6D66333F"/>
    <w:multiLevelType w:val="hybridMultilevel"/>
    <w:tmpl w:val="5720F0AE"/>
    <w:lvl w:ilvl="0" w:tplc="E01E7ED4">
      <w:start w:val="1"/>
      <w:numFmt w:val="upperRoman"/>
      <w:lvlText w:val="%1."/>
      <w:lvlJc w:val="right"/>
      <w:pPr>
        <w:ind w:left="720"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73A13DFB"/>
    <w:multiLevelType w:val="hybridMultilevel"/>
    <w:tmpl w:val="51049CFE"/>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76462134"/>
    <w:multiLevelType w:val="hybridMultilevel"/>
    <w:tmpl w:val="D646FA00"/>
    <w:lvl w:ilvl="0" w:tplc="877C4452">
      <w:start w:val="1"/>
      <w:numFmt w:val="decimal"/>
      <w:lvlText w:val="%1."/>
      <w:lvlJc w:val="left"/>
      <w:pPr>
        <w:ind w:left="502" w:hanging="360"/>
      </w:pPr>
      <w:rPr>
        <w:rFonts w:ascii="Trebuchet MS" w:hAnsi="Trebuchet MS" w:hint="default"/>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9A80393"/>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0"/>
  </w:num>
  <w:num w:numId="2">
    <w:abstractNumId w:val="13"/>
  </w:num>
  <w:num w:numId="3">
    <w:abstractNumId w:val="39"/>
  </w:num>
  <w:num w:numId="4">
    <w:abstractNumId w:val="9"/>
  </w:num>
  <w:num w:numId="5">
    <w:abstractNumId w:val="11"/>
  </w:num>
  <w:num w:numId="6">
    <w:abstractNumId w:val="22"/>
  </w:num>
  <w:num w:numId="7">
    <w:abstractNumId w:val="17"/>
  </w:num>
  <w:num w:numId="8">
    <w:abstractNumId w:val="14"/>
  </w:num>
  <w:num w:numId="9">
    <w:abstractNumId w:val="37"/>
  </w:num>
  <w:num w:numId="10">
    <w:abstractNumId w:val="34"/>
  </w:num>
  <w:num w:numId="11">
    <w:abstractNumId w:val="2"/>
  </w:num>
  <w:num w:numId="12">
    <w:abstractNumId w:val="31"/>
  </w:num>
  <w:num w:numId="13">
    <w:abstractNumId w:val="36"/>
  </w:num>
  <w:num w:numId="14">
    <w:abstractNumId w:val="0"/>
  </w:num>
  <w:num w:numId="15">
    <w:abstractNumId w:val="8"/>
  </w:num>
  <w:num w:numId="16">
    <w:abstractNumId w:val="12"/>
  </w:num>
  <w:num w:numId="17">
    <w:abstractNumId w:val="26"/>
  </w:num>
  <w:num w:numId="18">
    <w:abstractNumId w:val="3"/>
  </w:num>
  <w:num w:numId="19">
    <w:abstractNumId w:val="27"/>
  </w:num>
  <w:num w:numId="20">
    <w:abstractNumId w:val="28"/>
  </w:num>
  <w:num w:numId="21">
    <w:abstractNumId w:val="1"/>
  </w:num>
  <w:num w:numId="22">
    <w:abstractNumId w:val="38"/>
  </w:num>
  <w:num w:numId="23">
    <w:abstractNumId w:val="16"/>
  </w:num>
  <w:num w:numId="24">
    <w:abstractNumId w:val="35"/>
  </w:num>
  <w:num w:numId="25">
    <w:abstractNumId w:val="40"/>
  </w:num>
  <w:num w:numId="26">
    <w:abstractNumId w:val="41"/>
  </w:num>
  <w:num w:numId="27">
    <w:abstractNumId w:val="32"/>
  </w:num>
  <w:num w:numId="28">
    <w:abstractNumId w:val="7"/>
  </w:num>
  <w:num w:numId="29">
    <w:abstractNumId w:val="25"/>
  </w:num>
  <w:num w:numId="30">
    <w:abstractNumId w:val="21"/>
  </w:num>
  <w:num w:numId="31">
    <w:abstractNumId w:val="4"/>
  </w:num>
  <w:num w:numId="32">
    <w:abstractNumId w:val="6"/>
  </w:num>
  <w:num w:numId="33">
    <w:abstractNumId w:val="5"/>
  </w:num>
  <w:num w:numId="34">
    <w:abstractNumId w:val="24"/>
  </w:num>
  <w:num w:numId="35">
    <w:abstractNumId w:val="18"/>
  </w:num>
  <w:num w:numId="36">
    <w:abstractNumId w:val="15"/>
  </w:num>
  <w:num w:numId="37">
    <w:abstractNumId w:val="19"/>
  </w:num>
  <w:num w:numId="38">
    <w:abstractNumId w:val="20"/>
  </w:num>
  <w:num w:numId="39">
    <w:abstractNumId w:val="23"/>
  </w:num>
  <w:num w:numId="40">
    <w:abstractNumId w:val="30"/>
  </w:num>
  <w:num w:numId="41">
    <w:abstractNumId w:val="29"/>
  </w:num>
  <w:num w:numId="42">
    <w:abstractNumId w:val="33"/>
  </w:num>
  <w:numIdMacAtCleanup w:val="1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vidiu PANAITE">
    <w15:presenceInfo w15:providerId="AD" w15:userId="S-1-5-21-2784544311-199262477-2526794783-133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0A15"/>
    <w:rsid w:val="00000AE8"/>
    <w:rsid w:val="000037F2"/>
    <w:rsid w:val="000038A2"/>
    <w:rsid w:val="00004EBD"/>
    <w:rsid w:val="00007333"/>
    <w:rsid w:val="00007F8F"/>
    <w:rsid w:val="000103C3"/>
    <w:rsid w:val="000139FB"/>
    <w:rsid w:val="000159FE"/>
    <w:rsid w:val="000169FA"/>
    <w:rsid w:val="0001713A"/>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713"/>
    <w:rsid w:val="00043F5A"/>
    <w:rsid w:val="00044A9D"/>
    <w:rsid w:val="00045899"/>
    <w:rsid w:val="000476F9"/>
    <w:rsid w:val="00050255"/>
    <w:rsid w:val="0005039D"/>
    <w:rsid w:val="0005077A"/>
    <w:rsid w:val="00051731"/>
    <w:rsid w:val="00051F67"/>
    <w:rsid w:val="00052658"/>
    <w:rsid w:val="000539A4"/>
    <w:rsid w:val="000545A8"/>
    <w:rsid w:val="00054F8A"/>
    <w:rsid w:val="000561C5"/>
    <w:rsid w:val="00057AB2"/>
    <w:rsid w:val="00060166"/>
    <w:rsid w:val="00060B2C"/>
    <w:rsid w:val="00062E8D"/>
    <w:rsid w:val="00062E8F"/>
    <w:rsid w:val="000643CB"/>
    <w:rsid w:val="00064C7B"/>
    <w:rsid w:val="00064EFF"/>
    <w:rsid w:val="00065390"/>
    <w:rsid w:val="00065C0C"/>
    <w:rsid w:val="00065C97"/>
    <w:rsid w:val="00066D29"/>
    <w:rsid w:val="000723C6"/>
    <w:rsid w:val="00073E43"/>
    <w:rsid w:val="0007425E"/>
    <w:rsid w:val="00074DF6"/>
    <w:rsid w:val="0007571E"/>
    <w:rsid w:val="000759AC"/>
    <w:rsid w:val="0007659B"/>
    <w:rsid w:val="000769CC"/>
    <w:rsid w:val="00080DFB"/>
    <w:rsid w:val="00081266"/>
    <w:rsid w:val="00081776"/>
    <w:rsid w:val="000829E0"/>
    <w:rsid w:val="000838C2"/>
    <w:rsid w:val="000858AE"/>
    <w:rsid w:val="00086120"/>
    <w:rsid w:val="00086554"/>
    <w:rsid w:val="00086A89"/>
    <w:rsid w:val="00091092"/>
    <w:rsid w:val="0009367E"/>
    <w:rsid w:val="000936DE"/>
    <w:rsid w:val="0009374C"/>
    <w:rsid w:val="00095EA1"/>
    <w:rsid w:val="00096CC7"/>
    <w:rsid w:val="00097036"/>
    <w:rsid w:val="000978E8"/>
    <w:rsid w:val="00097D62"/>
    <w:rsid w:val="000A338C"/>
    <w:rsid w:val="000A3E2B"/>
    <w:rsid w:val="000A4CB3"/>
    <w:rsid w:val="000A5606"/>
    <w:rsid w:val="000A5DB6"/>
    <w:rsid w:val="000A6C04"/>
    <w:rsid w:val="000B0BF3"/>
    <w:rsid w:val="000B0EB6"/>
    <w:rsid w:val="000B17CF"/>
    <w:rsid w:val="000B32BF"/>
    <w:rsid w:val="000B54F0"/>
    <w:rsid w:val="000B57DE"/>
    <w:rsid w:val="000B6128"/>
    <w:rsid w:val="000B661F"/>
    <w:rsid w:val="000B69B7"/>
    <w:rsid w:val="000B7D7D"/>
    <w:rsid w:val="000C16A4"/>
    <w:rsid w:val="000C1D9B"/>
    <w:rsid w:val="000C2018"/>
    <w:rsid w:val="000C2DB5"/>
    <w:rsid w:val="000C388E"/>
    <w:rsid w:val="000C39B8"/>
    <w:rsid w:val="000C3C7C"/>
    <w:rsid w:val="000C3F6A"/>
    <w:rsid w:val="000C4653"/>
    <w:rsid w:val="000C560C"/>
    <w:rsid w:val="000C70DC"/>
    <w:rsid w:val="000C7E7E"/>
    <w:rsid w:val="000D27DE"/>
    <w:rsid w:val="000D2DEE"/>
    <w:rsid w:val="000D3B51"/>
    <w:rsid w:val="000D4EBB"/>
    <w:rsid w:val="000D525C"/>
    <w:rsid w:val="000D7756"/>
    <w:rsid w:val="000D7A1D"/>
    <w:rsid w:val="000E094D"/>
    <w:rsid w:val="000E1434"/>
    <w:rsid w:val="000E5783"/>
    <w:rsid w:val="000E6C5A"/>
    <w:rsid w:val="000E6E03"/>
    <w:rsid w:val="000E75DE"/>
    <w:rsid w:val="000F01A6"/>
    <w:rsid w:val="000F3638"/>
    <w:rsid w:val="000F37A9"/>
    <w:rsid w:val="000F51BE"/>
    <w:rsid w:val="000F5B61"/>
    <w:rsid w:val="000F5CBC"/>
    <w:rsid w:val="000F6AC3"/>
    <w:rsid w:val="000F70EC"/>
    <w:rsid w:val="000F7204"/>
    <w:rsid w:val="001001C1"/>
    <w:rsid w:val="00102605"/>
    <w:rsid w:val="00103F42"/>
    <w:rsid w:val="00104471"/>
    <w:rsid w:val="00106C45"/>
    <w:rsid w:val="0010745B"/>
    <w:rsid w:val="00110BC5"/>
    <w:rsid w:val="00111CE6"/>
    <w:rsid w:val="00112081"/>
    <w:rsid w:val="00112D03"/>
    <w:rsid w:val="001145B5"/>
    <w:rsid w:val="00114973"/>
    <w:rsid w:val="001158CF"/>
    <w:rsid w:val="00122E91"/>
    <w:rsid w:val="001232FB"/>
    <w:rsid w:val="0012380E"/>
    <w:rsid w:val="001239C6"/>
    <w:rsid w:val="00123F38"/>
    <w:rsid w:val="00124549"/>
    <w:rsid w:val="00124A05"/>
    <w:rsid w:val="00125544"/>
    <w:rsid w:val="00125B6C"/>
    <w:rsid w:val="00126515"/>
    <w:rsid w:val="00126C43"/>
    <w:rsid w:val="00126E72"/>
    <w:rsid w:val="00127999"/>
    <w:rsid w:val="001302AE"/>
    <w:rsid w:val="00130698"/>
    <w:rsid w:val="001308C8"/>
    <w:rsid w:val="00130A8D"/>
    <w:rsid w:val="00131926"/>
    <w:rsid w:val="001319D5"/>
    <w:rsid w:val="00131DAC"/>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734"/>
    <w:rsid w:val="00144A9B"/>
    <w:rsid w:val="0014530F"/>
    <w:rsid w:val="00146060"/>
    <w:rsid w:val="001461B6"/>
    <w:rsid w:val="00146472"/>
    <w:rsid w:val="00146BDB"/>
    <w:rsid w:val="00147F5C"/>
    <w:rsid w:val="0015070C"/>
    <w:rsid w:val="001518A8"/>
    <w:rsid w:val="001521D8"/>
    <w:rsid w:val="00153247"/>
    <w:rsid w:val="00154E75"/>
    <w:rsid w:val="001561B8"/>
    <w:rsid w:val="00156A29"/>
    <w:rsid w:val="001571E5"/>
    <w:rsid w:val="00157274"/>
    <w:rsid w:val="00157688"/>
    <w:rsid w:val="0015795D"/>
    <w:rsid w:val="00160EA5"/>
    <w:rsid w:val="001614C3"/>
    <w:rsid w:val="00162775"/>
    <w:rsid w:val="00166022"/>
    <w:rsid w:val="0017186F"/>
    <w:rsid w:val="00172CF2"/>
    <w:rsid w:val="00174030"/>
    <w:rsid w:val="0017451C"/>
    <w:rsid w:val="00174C8F"/>
    <w:rsid w:val="001764A5"/>
    <w:rsid w:val="00180AE1"/>
    <w:rsid w:val="001811E0"/>
    <w:rsid w:val="00181880"/>
    <w:rsid w:val="00182C6E"/>
    <w:rsid w:val="00183452"/>
    <w:rsid w:val="00184606"/>
    <w:rsid w:val="00184717"/>
    <w:rsid w:val="00184BE4"/>
    <w:rsid w:val="0018505A"/>
    <w:rsid w:val="00185454"/>
    <w:rsid w:val="001904B1"/>
    <w:rsid w:val="001915A2"/>
    <w:rsid w:val="00191A65"/>
    <w:rsid w:val="00192ED4"/>
    <w:rsid w:val="001939EF"/>
    <w:rsid w:val="00196069"/>
    <w:rsid w:val="0019652B"/>
    <w:rsid w:val="001965D4"/>
    <w:rsid w:val="00196E3E"/>
    <w:rsid w:val="00197958"/>
    <w:rsid w:val="001A1576"/>
    <w:rsid w:val="001A2C69"/>
    <w:rsid w:val="001A3FB1"/>
    <w:rsid w:val="001A47C8"/>
    <w:rsid w:val="001A515A"/>
    <w:rsid w:val="001A516F"/>
    <w:rsid w:val="001A6957"/>
    <w:rsid w:val="001A7672"/>
    <w:rsid w:val="001B0626"/>
    <w:rsid w:val="001B16B8"/>
    <w:rsid w:val="001B197F"/>
    <w:rsid w:val="001B1DFF"/>
    <w:rsid w:val="001B3E89"/>
    <w:rsid w:val="001B69FA"/>
    <w:rsid w:val="001B73F8"/>
    <w:rsid w:val="001B757A"/>
    <w:rsid w:val="001C186C"/>
    <w:rsid w:val="001C1C5F"/>
    <w:rsid w:val="001C1D22"/>
    <w:rsid w:val="001C217E"/>
    <w:rsid w:val="001C62AB"/>
    <w:rsid w:val="001D05D5"/>
    <w:rsid w:val="001D15C3"/>
    <w:rsid w:val="001D2C59"/>
    <w:rsid w:val="001D3B6C"/>
    <w:rsid w:val="001D46D7"/>
    <w:rsid w:val="001D6969"/>
    <w:rsid w:val="001D70D5"/>
    <w:rsid w:val="001D715C"/>
    <w:rsid w:val="001E0613"/>
    <w:rsid w:val="001E0ED4"/>
    <w:rsid w:val="001E560C"/>
    <w:rsid w:val="001E678E"/>
    <w:rsid w:val="001E6A4B"/>
    <w:rsid w:val="001E7468"/>
    <w:rsid w:val="001F03A6"/>
    <w:rsid w:val="001F24FD"/>
    <w:rsid w:val="001F2C96"/>
    <w:rsid w:val="001F7986"/>
    <w:rsid w:val="001F7B48"/>
    <w:rsid w:val="002003EB"/>
    <w:rsid w:val="00202148"/>
    <w:rsid w:val="00203616"/>
    <w:rsid w:val="0020438E"/>
    <w:rsid w:val="0020486D"/>
    <w:rsid w:val="0021023E"/>
    <w:rsid w:val="00210BA5"/>
    <w:rsid w:val="00213160"/>
    <w:rsid w:val="0021373D"/>
    <w:rsid w:val="00213E36"/>
    <w:rsid w:val="00214C9B"/>
    <w:rsid w:val="00216E80"/>
    <w:rsid w:val="00216E91"/>
    <w:rsid w:val="002172E7"/>
    <w:rsid w:val="00217353"/>
    <w:rsid w:val="00217592"/>
    <w:rsid w:val="00224400"/>
    <w:rsid w:val="00224823"/>
    <w:rsid w:val="00225A61"/>
    <w:rsid w:val="00226766"/>
    <w:rsid w:val="00226CFA"/>
    <w:rsid w:val="00227788"/>
    <w:rsid w:val="00230709"/>
    <w:rsid w:val="00230BEF"/>
    <w:rsid w:val="002310A8"/>
    <w:rsid w:val="00231DAB"/>
    <w:rsid w:val="0023309E"/>
    <w:rsid w:val="002336CA"/>
    <w:rsid w:val="00234072"/>
    <w:rsid w:val="002345D3"/>
    <w:rsid w:val="00234FFB"/>
    <w:rsid w:val="0023546F"/>
    <w:rsid w:val="00235857"/>
    <w:rsid w:val="00235CBF"/>
    <w:rsid w:val="00236AA0"/>
    <w:rsid w:val="00236B80"/>
    <w:rsid w:val="002401A8"/>
    <w:rsid w:val="002404A2"/>
    <w:rsid w:val="00241B99"/>
    <w:rsid w:val="00241CCD"/>
    <w:rsid w:val="00242643"/>
    <w:rsid w:val="00243CDB"/>
    <w:rsid w:val="00244D7A"/>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6430"/>
    <w:rsid w:val="002676AF"/>
    <w:rsid w:val="002713D9"/>
    <w:rsid w:val="00271548"/>
    <w:rsid w:val="0027287B"/>
    <w:rsid w:val="002729A9"/>
    <w:rsid w:val="00273A11"/>
    <w:rsid w:val="00273CB2"/>
    <w:rsid w:val="00274BDC"/>
    <w:rsid w:val="002760B2"/>
    <w:rsid w:val="0027776E"/>
    <w:rsid w:val="00281348"/>
    <w:rsid w:val="00281E6D"/>
    <w:rsid w:val="00282F95"/>
    <w:rsid w:val="00283650"/>
    <w:rsid w:val="00283CBD"/>
    <w:rsid w:val="00283F5A"/>
    <w:rsid w:val="0028507F"/>
    <w:rsid w:val="002901A5"/>
    <w:rsid w:val="0029294E"/>
    <w:rsid w:val="00292ACF"/>
    <w:rsid w:val="002933D2"/>
    <w:rsid w:val="0029616F"/>
    <w:rsid w:val="0029652C"/>
    <w:rsid w:val="002A026B"/>
    <w:rsid w:val="002A152B"/>
    <w:rsid w:val="002A34DC"/>
    <w:rsid w:val="002A35F2"/>
    <w:rsid w:val="002A36B6"/>
    <w:rsid w:val="002A3CE6"/>
    <w:rsid w:val="002A3FD3"/>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997"/>
    <w:rsid w:val="002C1706"/>
    <w:rsid w:val="002C2ACD"/>
    <w:rsid w:val="002C344A"/>
    <w:rsid w:val="002C4007"/>
    <w:rsid w:val="002C57E4"/>
    <w:rsid w:val="002C5BF7"/>
    <w:rsid w:val="002C6E6E"/>
    <w:rsid w:val="002C76B6"/>
    <w:rsid w:val="002D074D"/>
    <w:rsid w:val="002D080E"/>
    <w:rsid w:val="002D2724"/>
    <w:rsid w:val="002D2CD2"/>
    <w:rsid w:val="002D455D"/>
    <w:rsid w:val="002D52BA"/>
    <w:rsid w:val="002D5501"/>
    <w:rsid w:val="002D5FCD"/>
    <w:rsid w:val="002D7EE3"/>
    <w:rsid w:val="002E07CA"/>
    <w:rsid w:val="002E2406"/>
    <w:rsid w:val="002E290C"/>
    <w:rsid w:val="002E2DE1"/>
    <w:rsid w:val="002E3314"/>
    <w:rsid w:val="002E3B5D"/>
    <w:rsid w:val="002E6CD5"/>
    <w:rsid w:val="002F0AEC"/>
    <w:rsid w:val="002F10A0"/>
    <w:rsid w:val="002F32B9"/>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70B5"/>
    <w:rsid w:val="00320515"/>
    <w:rsid w:val="0032247A"/>
    <w:rsid w:val="003227DC"/>
    <w:rsid w:val="00323080"/>
    <w:rsid w:val="00324E39"/>
    <w:rsid w:val="00325041"/>
    <w:rsid w:val="003250AA"/>
    <w:rsid w:val="00325370"/>
    <w:rsid w:val="00325D3D"/>
    <w:rsid w:val="00326D94"/>
    <w:rsid w:val="00327074"/>
    <w:rsid w:val="00327D5F"/>
    <w:rsid w:val="003307C0"/>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C22"/>
    <w:rsid w:val="00375CDC"/>
    <w:rsid w:val="00376868"/>
    <w:rsid w:val="00377AF1"/>
    <w:rsid w:val="003805D5"/>
    <w:rsid w:val="00380AB4"/>
    <w:rsid w:val="003812FE"/>
    <w:rsid w:val="00382B2D"/>
    <w:rsid w:val="003846D9"/>
    <w:rsid w:val="00386243"/>
    <w:rsid w:val="00386934"/>
    <w:rsid w:val="0038729E"/>
    <w:rsid w:val="003911ED"/>
    <w:rsid w:val="00393A5A"/>
    <w:rsid w:val="00393CFB"/>
    <w:rsid w:val="003A10A6"/>
    <w:rsid w:val="003A1815"/>
    <w:rsid w:val="003A201C"/>
    <w:rsid w:val="003A2F44"/>
    <w:rsid w:val="003A3867"/>
    <w:rsid w:val="003A435A"/>
    <w:rsid w:val="003A4C9D"/>
    <w:rsid w:val="003A4EC1"/>
    <w:rsid w:val="003A5F5C"/>
    <w:rsid w:val="003A6BF6"/>
    <w:rsid w:val="003A7932"/>
    <w:rsid w:val="003B0DEA"/>
    <w:rsid w:val="003B1A11"/>
    <w:rsid w:val="003B1AD0"/>
    <w:rsid w:val="003B21E8"/>
    <w:rsid w:val="003B2669"/>
    <w:rsid w:val="003B2B1D"/>
    <w:rsid w:val="003B318B"/>
    <w:rsid w:val="003B3BDF"/>
    <w:rsid w:val="003B5202"/>
    <w:rsid w:val="003B5D4E"/>
    <w:rsid w:val="003B6DC9"/>
    <w:rsid w:val="003B6E50"/>
    <w:rsid w:val="003B700F"/>
    <w:rsid w:val="003C017F"/>
    <w:rsid w:val="003C0693"/>
    <w:rsid w:val="003C1033"/>
    <w:rsid w:val="003C1B3A"/>
    <w:rsid w:val="003C2751"/>
    <w:rsid w:val="003C41A5"/>
    <w:rsid w:val="003C50BF"/>
    <w:rsid w:val="003C5813"/>
    <w:rsid w:val="003C6593"/>
    <w:rsid w:val="003C679D"/>
    <w:rsid w:val="003D0C30"/>
    <w:rsid w:val="003D110D"/>
    <w:rsid w:val="003D279E"/>
    <w:rsid w:val="003D2A4A"/>
    <w:rsid w:val="003D382F"/>
    <w:rsid w:val="003D49A2"/>
    <w:rsid w:val="003D584A"/>
    <w:rsid w:val="003D6BC6"/>
    <w:rsid w:val="003D6C52"/>
    <w:rsid w:val="003E0656"/>
    <w:rsid w:val="003E11C1"/>
    <w:rsid w:val="003E1300"/>
    <w:rsid w:val="003E1DE6"/>
    <w:rsid w:val="003E3569"/>
    <w:rsid w:val="003E3B76"/>
    <w:rsid w:val="003E4455"/>
    <w:rsid w:val="003E5577"/>
    <w:rsid w:val="003E7890"/>
    <w:rsid w:val="003F291C"/>
    <w:rsid w:val="003F3DA3"/>
    <w:rsid w:val="003F3DE9"/>
    <w:rsid w:val="003F52EE"/>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7C6E"/>
    <w:rsid w:val="00410283"/>
    <w:rsid w:val="00411482"/>
    <w:rsid w:val="00414027"/>
    <w:rsid w:val="004142A5"/>
    <w:rsid w:val="004148A1"/>
    <w:rsid w:val="004152EB"/>
    <w:rsid w:val="004156D0"/>
    <w:rsid w:val="00415ADA"/>
    <w:rsid w:val="004160BE"/>
    <w:rsid w:val="00416E07"/>
    <w:rsid w:val="0041736A"/>
    <w:rsid w:val="00417E8F"/>
    <w:rsid w:val="00420B6F"/>
    <w:rsid w:val="0042175D"/>
    <w:rsid w:val="00421853"/>
    <w:rsid w:val="004246C7"/>
    <w:rsid w:val="00424FD8"/>
    <w:rsid w:val="004251AD"/>
    <w:rsid w:val="004264AE"/>
    <w:rsid w:val="00427304"/>
    <w:rsid w:val="00427969"/>
    <w:rsid w:val="004302A0"/>
    <w:rsid w:val="004315CB"/>
    <w:rsid w:val="00433821"/>
    <w:rsid w:val="00435FE5"/>
    <w:rsid w:val="004406BC"/>
    <w:rsid w:val="0044108E"/>
    <w:rsid w:val="0044217A"/>
    <w:rsid w:val="0044317D"/>
    <w:rsid w:val="00443C19"/>
    <w:rsid w:val="00444B20"/>
    <w:rsid w:val="004450A4"/>
    <w:rsid w:val="00445C04"/>
    <w:rsid w:val="0044629A"/>
    <w:rsid w:val="004479FA"/>
    <w:rsid w:val="00450543"/>
    <w:rsid w:val="00451420"/>
    <w:rsid w:val="00454A64"/>
    <w:rsid w:val="00455ABD"/>
    <w:rsid w:val="00460D39"/>
    <w:rsid w:val="00460F0B"/>
    <w:rsid w:val="00461094"/>
    <w:rsid w:val="00461F4C"/>
    <w:rsid w:val="004630D9"/>
    <w:rsid w:val="00463938"/>
    <w:rsid w:val="00464FD6"/>
    <w:rsid w:val="00465892"/>
    <w:rsid w:val="00467B75"/>
    <w:rsid w:val="00470C74"/>
    <w:rsid w:val="00471383"/>
    <w:rsid w:val="00471627"/>
    <w:rsid w:val="00471726"/>
    <w:rsid w:val="004737F8"/>
    <w:rsid w:val="00475FE0"/>
    <w:rsid w:val="00476D12"/>
    <w:rsid w:val="00486A5D"/>
    <w:rsid w:val="00490377"/>
    <w:rsid w:val="004927D8"/>
    <w:rsid w:val="004928C6"/>
    <w:rsid w:val="00494C4C"/>
    <w:rsid w:val="004A01F1"/>
    <w:rsid w:val="004A2AF4"/>
    <w:rsid w:val="004A309D"/>
    <w:rsid w:val="004A5E08"/>
    <w:rsid w:val="004A6857"/>
    <w:rsid w:val="004A7B20"/>
    <w:rsid w:val="004B04EF"/>
    <w:rsid w:val="004B33C6"/>
    <w:rsid w:val="004B3519"/>
    <w:rsid w:val="004B35D2"/>
    <w:rsid w:val="004B4825"/>
    <w:rsid w:val="004B5221"/>
    <w:rsid w:val="004B57A7"/>
    <w:rsid w:val="004B633E"/>
    <w:rsid w:val="004B64C3"/>
    <w:rsid w:val="004B6833"/>
    <w:rsid w:val="004B6B49"/>
    <w:rsid w:val="004B72C3"/>
    <w:rsid w:val="004B7882"/>
    <w:rsid w:val="004B7BEC"/>
    <w:rsid w:val="004C010A"/>
    <w:rsid w:val="004C2348"/>
    <w:rsid w:val="004C2D65"/>
    <w:rsid w:val="004C319B"/>
    <w:rsid w:val="004C51D7"/>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65E0"/>
    <w:rsid w:val="004E6AB1"/>
    <w:rsid w:val="004E747F"/>
    <w:rsid w:val="004F0BF4"/>
    <w:rsid w:val="004F1197"/>
    <w:rsid w:val="004F32B2"/>
    <w:rsid w:val="004F3315"/>
    <w:rsid w:val="004F38E4"/>
    <w:rsid w:val="004F47EA"/>
    <w:rsid w:val="004F48F8"/>
    <w:rsid w:val="004F4D16"/>
    <w:rsid w:val="004F5CE6"/>
    <w:rsid w:val="004F6502"/>
    <w:rsid w:val="004F6EA8"/>
    <w:rsid w:val="004F7344"/>
    <w:rsid w:val="005019F6"/>
    <w:rsid w:val="00502044"/>
    <w:rsid w:val="0050207E"/>
    <w:rsid w:val="005040E7"/>
    <w:rsid w:val="00504771"/>
    <w:rsid w:val="005050A0"/>
    <w:rsid w:val="00506111"/>
    <w:rsid w:val="00506F01"/>
    <w:rsid w:val="0050706A"/>
    <w:rsid w:val="00511100"/>
    <w:rsid w:val="005111F2"/>
    <w:rsid w:val="00512879"/>
    <w:rsid w:val="00512ACB"/>
    <w:rsid w:val="005140AF"/>
    <w:rsid w:val="00514ACE"/>
    <w:rsid w:val="00516C27"/>
    <w:rsid w:val="005172C7"/>
    <w:rsid w:val="005207C7"/>
    <w:rsid w:val="00521D33"/>
    <w:rsid w:val="00522DA1"/>
    <w:rsid w:val="00523EE6"/>
    <w:rsid w:val="0052653C"/>
    <w:rsid w:val="00526CA0"/>
    <w:rsid w:val="00527210"/>
    <w:rsid w:val="00527C8F"/>
    <w:rsid w:val="005301D8"/>
    <w:rsid w:val="005308BF"/>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4BA7"/>
    <w:rsid w:val="0054628C"/>
    <w:rsid w:val="00551297"/>
    <w:rsid w:val="005512F5"/>
    <w:rsid w:val="00551A2D"/>
    <w:rsid w:val="00551FF6"/>
    <w:rsid w:val="00553253"/>
    <w:rsid w:val="00553795"/>
    <w:rsid w:val="005542F5"/>
    <w:rsid w:val="005547C1"/>
    <w:rsid w:val="00554BB7"/>
    <w:rsid w:val="00554E59"/>
    <w:rsid w:val="00556030"/>
    <w:rsid w:val="0055657A"/>
    <w:rsid w:val="00556F4C"/>
    <w:rsid w:val="00557CE6"/>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404A"/>
    <w:rsid w:val="0057473D"/>
    <w:rsid w:val="005769C6"/>
    <w:rsid w:val="00576C7F"/>
    <w:rsid w:val="0058203A"/>
    <w:rsid w:val="00583143"/>
    <w:rsid w:val="00584221"/>
    <w:rsid w:val="005849CE"/>
    <w:rsid w:val="00586AD7"/>
    <w:rsid w:val="005870CC"/>
    <w:rsid w:val="00587BDE"/>
    <w:rsid w:val="00587FA9"/>
    <w:rsid w:val="00590602"/>
    <w:rsid w:val="005908D6"/>
    <w:rsid w:val="00591AF5"/>
    <w:rsid w:val="00591F2C"/>
    <w:rsid w:val="00592055"/>
    <w:rsid w:val="005949D9"/>
    <w:rsid w:val="00594A6C"/>
    <w:rsid w:val="00594BC6"/>
    <w:rsid w:val="00595010"/>
    <w:rsid w:val="005964DA"/>
    <w:rsid w:val="005A1F7F"/>
    <w:rsid w:val="005A201C"/>
    <w:rsid w:val="005A24D5"/>
    <w:rsid w:val="005A4D6B"/>
    <w:rsid w:val="005A6B82"/>
    <w:rsid w:val="005B07F1"/>
    <w:rsid w:val="005B081F"/>
    <w:rsid w:val="005B4BA0"/>
    <w:rsid w:val="005B504A"/>
    <w:rsid w:val="005B7198"/>
    <w:rsid w:val="005C0C44"/>
    <w:rsid w:val="005C0D68"/>
    <w:rsid w:val="005C1AE1"/>
    <w:rsid w:val="005C31D9"/>
    <w:rsid w:val="005C5119"/>
    <w:rsid w:val="005C54F8"/>
    <w:rsid w:val="005C6409"/>
    <w:rsid w:val="005C6A41"/>
    <w:rsid w:val="005D1AFE"/>
    <w:rsid w:val="005D1B1A"/>
    <w:rsid w:val="005D21BF"/>
    <w:rsid w:val="005D2E9E"/>
    <w:rsid w:val="005D331D"/>
    <w:rsid w:val="005D3A85"/>
    <w:rsid w:val="005D4DB8"/>
    <w:rsid w:val="005D5763"/>
    <w:rsid w:val="005D59BD"/>
    <w:rsid w:val="005D5E18"/>
    <w:rsid w:val="005D65AD"/>
    <w:rsid w:val="005E059B"/>
    <w:rsid w:val="005E08BD"/>
    <w:rsid w:val="005E16F9"/>
    <w:rsid w:val="005E1E6C"/>
    <w:rsid w:val="005E270E"/>
    <w:rsid w:val="005E2C5B"/>
    <w:rsid w:val="005E31B6"/>
    <w:rsid w:val="005E3378"/>
    <w:rsid w:val="005E341C"/>
    <w:rsid w:val="005E499C"/>
    <w:rsid w:val="005E4FE0"/>
    <w:rsid w:val="005E574E"/>
    <w:rsid w:val="005E7E85"/>
    <w:rsid w:val="005F2331"/>
    <w:rsid w:val="005F3174"/>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4BED"/>
    <w:rsid w:val="00606359"/>
    <w:rsid w:val="006069A8"/>
    <w:rsid w:val="00606C42"/>
    <w:rsid w:val="006078CD"/>
    <w:rsid w:val="00610E7A"/>
    <w:rsid w:val="006120B3"/>
    <w:rsid w:val="006131C7"/>
    <w:rsid w:val="006131F6"/>
    <w:rsid w:val="006132B7"/>
    <w:rsid w:val="0061351A"/>
    <w:rsid w:val="006143DB"/>
    <w:rsid w:val="00614407"/>
    <w:rsid w:val="00617542"/>
    <w:rsid w:val="00620C79"/>
    <w:rsid w:val="00624B7F"/>
    <w:rsid w:val="00626857"/>
    <w:rsid w:val="0063292F"/>
    <w:rsid w:val="006343E0"/>
    <w:rsid w:val="006344D5"/>
    <w:rsid w:val="006347B5"/>
    <w:rsid w:val="006348D1"/>
    <w:rsid w:val="00636430"/>
    <w:rsid w:val="00642665"/>
    <w:rsid w:val="00642CA6"/>
    <w:rsid w:val="00644B23"/>
    <w:rsid w:val="00645209"/>
    <w:rsid w:val="00645CE3"/>
    <w:rsid w:val="00646C06"/>
    <w:rsid w:val="00647276"/>
    <w:rsid w:val="0064745F"/>
    <w:rsid w:val="00650895"/>
    <w:rsid w:val="00650A96"/>
    <w:rsid w:val="0065213F"/>
    <w:rsid w:val="006538B4"/>
    <w:rsid w:val="00654D99"/>
    <w:rsid w:val="00655194"/>
    <w:rsid w:val="0065682A"/>
    <w:rsid w:val="00657852"/>
    <w:rsid w:val="00657C25"/>
    <w:rsid w:val="00660C27"/>
    <w:rsid w:val="006615FD"/>
    <w:rsid w:val="00661EB7"/>
    <w:rsid w:val="0066236A"/>
    <w:rsid w:val="00663B23"/>
    <w:rsid w:val="0066405C"/>
    <w:rsid w:val="0066428C"/>
    <w:rsid w:val="00665E44"/>
    <w:rsid w:val="00666283"/>
    <w:rsid w:val="006703C2"/>
    <w:rsid w:val="00670E63"/>
    <w:rsid w:val="00670F2B"/>
    <w:rsid w:val="00672E57"/>
    <w:rsid w:val="00674371"/>
    <w:rsid w:val="00674635"/>
    <w:rsid w:val="00674CD1"/>
    <w:rsid w:val="006754CF"/>
    <w:rsid w:val="00675AAE"/>
    <w:rsid w:val="00675E78"/>
    <w:rsid w:val="00676C73"/>
    <w:rsid w:val="006810C7"/>
    <w:rsid w:val="00682503"/>
    <w:rsid w:val="006834AD"/>
    <w:rsid w:val="00683EA5"/>
    <w:rsid w:val="006849F2"/>
    <w:rsid w:val="00684D82"/>
    <w:rsid w:val="006851C2"/>
    <w:rsid w:val="00685475"/>
    <w:rsid w:val="0068566A"/>
    <w:rsid w:val="00686B08"/>
    <w:rsid w:val="00687755"/>
    <w:rsid w:val="006904B9"/>
    <w:rsid w:val="00690D98"/>
    <w:rsid w:val="00690EAD"/>
    <w:rsid w:val="00693C5C"/>
    <w:rsid w:val="00694158"/>
    <w:rsid w:val="00694B0B"/>
    <w:rsid w:val="00695343"/>
    <w:rsid w:val="0069635C"/>
    <w:rsid w:val="00697750"/>
    <w:rsid w:val="00697CA8"/>
    <w:rsid w:val="006A0E9B"/>
    <w:rsid w:val="006A1E27"/>
    <w:rsid w:val="006A1ED6"/>
    <w:rsid w:val="006A28F3"/>
    <w:rsid w:val="006A3009"/>
    <w:rsid w:val="006A363E"/>
    <w:rsid w:val="006A3F00"/>
    <w:rsid w:val="006A4CB3"/>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C1D26"/>
    <w:rsid w:val="006C324D"/>
    <w:rsid w:val="006C39EF"/>
    <w:rsid w:val="006C3A05"/>
    <w:rsid w:val="006C709E"/>
    <w:rsid w:val="006C74BA"/>
    <w:rsid w:val="006D05EA"/>
    <w:rsid w:val="006D2AAB"/>
    <w:rsid w:val="006D38E7"/>
    <w:rsid w:val="006D39FF"/>
    <w:rsid w:val="006D4018"/>
    <w:rsid w:val="006D4FC5"/>
    <w:rsid w:val="006D74F7"/>
    <w:rsid w:val="006E03C2"/>
    <w:rsid w:val="006E0765"/>
    <w:rsid w:val="006E07CF"/>
    <w:rsid w:val="006E115B"/>
    <w:rsid w:val="006E1A28"/>
    <w:rsid w:val="006E1FF7"/>
    <w:rsid w:val="006E2B24"/>
    <w:rsid w:val="006E3680"/>
    <w:rsid w:val="006E684B"/>
    <w:rsid w:val="006E77D9"/>
    <w:rsid w:val="006F0B29"/>
    <w:rsid w:val="006F0CDA"/>
    <w:rsid w:val="006F29CD"/>
    <w:rsid w:val="006F2EBA"/>
    <w:rsid w:val="006F36E7"/>
    <w:rsid w:val="006F4892"/>
    <w:rsid w:val="006F6761"/>
    <w:rsid w:val="006F68F7"/>
    <w:rsid w:val="006F7756"/>
    <w:rsid w:val="00700DE8"/>
    <w:rsid w:val="0070402B"/>
    <w:rsid w:val="00704973"/>
    <w:rsid w:val="00705729"/>
    <w:rsid w:val="007068FA"/>
    <w:rsid w:val="00707F00"/>
    <w:rsid w:val="0071032B"/>
    <w:rsid w:val="00712715"/>
    <w:rsid w:val="00712E01"/>
    <w:rsid w:val="0071370E"/>
    <w:rsid w:val="00715A82"/>
    <w:rsid w:val="00717AD4"/>
    <w:rsid w:val="007204BC"/>
    <w:rsid w:val="0072252A"/>
    <w:rsid w:val="00723248"/>
    <w:rsid w:val="0072385D"/>
    <w:rsid w:val="007252DD"/>
    <w:rsid w:val="00725C58"/>
    <w:rsid w:val="0072613C"/>
    <w:rsid w:val="00727512"/>
    <w:rsid w:val="007275E1"/>
    <w:rsid w:val="007276B2"/>
    <w:rsid w:val="00730F91"/>
    <w:rsid w:val="00733728"/>
    <w:rsid w:val="00734E64"/>
    <w:rsid w:val="007356E6"/>
    <w:rsid w:val="00735C8C"/>
    <w:rsid w:val="00736B20"/>
    <w:rsid w:val="00737EB9"/>
    <w:rsid w:val="00740D45"/>
    <w:rsid w:val="00741053"/>
    <w:rsid w:val="00741104"/>
    <w:rsid w:val="00741E99"/>
    <w:rsid w:val="00742BD6"/>
    <w:rsid w:val="007433B5"/>
    <w:rsid w:val="007438DB"/>
    <w:rsid w:val="00744963"/>
    <w:rsid w:val="00745EDF"/>
    <w:rsid w:val="00747148"/>
    <w:rsid w:val="00747322"/>
    <w:rsid w:val="00747FAE"/>
    <w:rsid w:val="007509A4"/>
    <w:rsid w:val="00752EA3"/>
    <w:rsid w:val="007530F1"/>
    <w:rsid w:val="0075336C"/>
    <w:rsid w:val="0075402F"/>
    <w:rsid w:val="00754500"/>
    <w:rsid w:val="0075665F"/>
    <w:rsid w:val="00760405"/>
    <w:rsid w:val="00760761"/>
    <w:rsid w:val="00760D0A"/>
    <w:rsid w:val="00760D77"/>
    <w:rsid w:val="00761484"/>
    <w:rsid w:val="00761788"/>
    <w:rsid w:val="00762878"/>
    <w:rsid w:val="00763632"/>
    <w:rsid w:val="0076496D"/>
    <w:rsid w:val="00770D0A"/>
    <w:rsid w:val="00771931"/>
    <w:rsid w:val="00773B0C"/>
    <w:rsid w:val="007742C7"/>
    <w:rsid w:val="0077683C"/>
    <w:rsid w:val="00776B7F"/>
    <w:rsid w:val="007775EB"/>
    <w:rsid w:val="00777C4D"/>
    <w:rsid w:val="007818A6"/>
    <w:rsid w:val="00781FB1"/>
    <w:rsid w:val="0078351D"/>
    <w:rsid w:val="007844D2"/>
    <w:rsid w:val="00785684"/>
    <w:rsid w:val="007904C3"/>
    <w:rsid w:val="00791218"/>
    <w:rsid w:val="007923F5"/>
    <w:rsid w:val="00794279"/>
    <w:rsid w:val="007956AE"/>
    <w:rsid w:val="0079637F"/>
    <w:rsid w:val="0079773D"/>
    <w:rsid w:val="007979D3"/>
    <w:rsid w:val="00797B3B"/>
    <w:rsid w:val="007A0099"/>
    <w:rsid w:val="007A08F8"/>
    <w:rsid w:val="007A14CA"/>
    <w:rsid w:val="007A193A"/>
    <w:rsid w:val="007A24EC"/>
    <w:rsid w:val="007A294E"/>
    <w:rsid w:val="007A3EAF"/>
    <w:rsid w:val="007A4113"/>
    <w:rsid w:val="007A42F7"/>
    <w:rsid w:val="007A43FC"/>
    <w:rsid w:val="007A5383"/>
    <w:rsid w:val="007A59EB"/>
    <w:rsid w:val="007A5DE3"/>
    <w:rsid w:val="007A66E9"/>
    <w:rsid w:val="007A75F5"/>
    <w:rsid w:val="007A7E32"/>
    <w:rsid w:val="007B07E7"/>
    <w:rsid w:val="007B1BF9"/>
    <w:rsid w:val="007B27CA"/>
    <w:rsid w:val="007B285E"/>
    <w:rsid w:val="007B2E1F"/>
    <w:rsid w:val="007B33E1"/>
    <w:rsid w:val="007B3EEC"/>
    <w:rsid w:val="007B4934"/>
    <w:rsid w:val="007B68B4"/>
    <w:rsid w:val="007B783A"/>
    <w:rsid w:val="007C16D5"/>
    <w:rsid w:val="007C1E4C"/>
    <w:rsid w:val="007C1FE2"/>
    <w:rsid w:val="007C228C"/>
    <w:rsid w:val="007C38F7"/>
    <w:rsid w:val="007C468D"/>
    <w:rsid w:val="007C763B"/>
    <w:rsid w:val="007D0D48"/>
    <w:rsid w:val="007D11D2"/>
    <w:rsid w:val="007D151A"/>
    <w:rsid w:val="007D2173"/>
    <w:rsid w:val="007D2D60"/>
    <w:rsid w:val="007E151F"/>
    <w:rsid w:val="007E249F"/>
    <w:rsid w:val="007E34C2"/>
    <w:rsid w:val="007E39A1"/>
    <w:rsid w:val="007E48CC"/>
    <w:rsid w:val="007F1B87"/>
    <w:rsid w:val="007F4562"/>
    <w:rsid w:val="007F4670"/>
    <w:rsid w:val="007F4EDF"/>
    <w:rsid w:val="007F596F"/>
    <w:rsid w:val="007F6D8F"/>
    <w:rsid w:val="007F7524"/>
    <w:rsid w:val="007F7656"/>
    <w:rsid w:val="007F7C88"/>
    <w:rsid w:val="00800BC6"/>
    <w:rsid w:val="00801F27"/>
    <w:rsid w:val="00804110"/>
    <w:rsid w:val="00805C0F"/>
    <w:rsid w:val="008068B7"/>
    <w:rsid w:val="00806BE4"/>
    <w:rsid w:val="008072F0"/>
    <w:rsid w:val="00807E26"/>
    <w:rsid w:val="008101BD"/>
    <w:rsid w:val="0081052E"/>
    <w:rsid w:val="00810F9F"/>
    <w:rsid w:val="0081100A"/>
    <w:rsid w:val="00811072"/>
    <w:rsid w:val="008137ED"/>
    <w:rsid w:val="008173E9"/>
    <w:rsid w:val="008176DE"/>
    <w:rsid w:val="00817CB7"/>
    <w:rsid w:val="00823B02"/>
    <w:rsid w:val="00824476"/>
    <w:rsid w:val="008248A1"/>
    <w:rsid w:val="0082762F"/>
    <w:rsid w:val="00827905"/>
    <w:rsid w:val="008301FA"/>
    <w:rsid w:val="008328F9"/>
    <w:rsid w:val="008332CF"/>
    <w:rsid w:val="008339EF"/>
    <w:rsid w:val="00835065"/>
    <w:rsid w:val="00835DAD"/>
    <w:rsid w:val="008367DA"/>
    <w:rsid w:val="00841695"/>
    <w:rsid w:val="008435BE"/>
    <w:rsid w:val="008449DB"/>
    <w:rsid w:val="008455CE"/>
    <w:rsid w:val="00845D98"/>
    <w:rsid w:val="008460B7"/>
    <w:rsid w:val="0084694A"/>
    <w:rsid w:val="00850A91"/>
    <w:rsid w:val="00851A0A"/>
    <w:rsid w:val="00851D30"/>
    <w:rsid w:val="00851F4F"/>
    <w:rsid w:val="00854E87"/>
    <w:rsid w:val="00854F8A"/>
    <w:rsid w:val="00855ECD"/>
    <w:rsid w:val="00856240"/>
    <w:rsid w:val="00857540"/>
    <w:rsid w:val="0086042C"/>
    <w:rsid w:val="00860F28"/>
    <w:rsid w:val="00861EB7"/>
    <w:rsid w:val="008636D9"/>
    <w:rsid w:val="008641E6"/>
    <w:rsid w:val="0086482A"/>
    <w:rsid w:val="008659C3"/>
    <w:rsid w:val="00867555"/>
    <w:rsid w:val="00867671"/>
    <w:rsid w:val="008705C3"/>
    <w:rsid w:val="00870715"/>
    <w:rsid w:val="00872EF3"/>
    <w:rsid w:val="008738E2"/>
    <w:rsid w:val="00873F76"/>
    <w:rsid w:val="0087440A"/>
    <w:rsid w:val="008745B9"/>
    <w:rsid w:val="00874B47"/>
    <w:rsid w:val="00874C38"/>
    <w:rsid w:val="008762BA"/>
    <w:rsid w:val="008765C9"/>
    <w:rsid w:val="008779CA"/>
    <w:rsid w:val="00880732"/>
    <w:rsid w:val="008808DF"/>
    <w:rsid w:val="0088096F"/>
    <w:rsid w:val="0088185E"/>
    <w:rsid w:val="00881876"/>
    <w:rsid w:val="00881D75"/>
    <w:rsid w:val="00881ECD"/>
    <w:rsid w:val="00882182"/>
    <w:rsid w:val="00882252"/>
    <w:rsid w:val="00883F8A"/>
    <w:rsid w:val="00884626"/>
    <w:rsid w:val="0088510D"/>
    <w:rsid w:val="008858C0"/>
    <w:rsid w:val="00885F3D"/>
    <w:rsid w:val="0088630E"/>
    <w:rsid w:val="00887FD3"/>
    <w:rsid w:val="00890720"/>
    <w:rsid w:val="0089097B"/>
    <w:rsid w:val="00890C2E"/>
    <w:rsid w:val="00891217"/>
    <w:rsid w:val="008922C8"/>
    <w:rsid w:val="008931C6"/>
    <w:rsid w:val="008937ED"/>
    <w:rsid w:val="0089418F"/>
    <w:rsid w:val="008953CD"/>
    <w:rsid w:val="00895510"/>
    <w:rsid w:val="00896270"/>
    <w:rsid w:val="008A0002"/>
    <w:rsid w:val="008A1007"/>
    <w:rsid w:val="008A13B6"/>
    <w:rsid w:val="008A2A2C"/>
    <w:rsid w:val="008A308E"/>
    <w:rsid w:val="008A3EB1"/>
    <w:rsid w:val="008A618E"/>
    <w:rsid w:val="008B0F61"/>
    <w:rsid w:val="008B1A71"/>
    <w:rsid w:val="008B1C3F"/>
    <w:rsid w:val="008B1DE9"/>
    <w:rsid w:val="008B1F5D"/>
    <w:rsid w:val="008B2237"/>
    <w:rsid w:val="008B4EBE"/>
    <w:rsid w:val="008B5E28"/>
    <w:rsid w:val="008B630E"/>
    <w:rsid w:val="008B6664"/>
    <w:rsid w:val="008B6A70"/>
    <w:rsid w:val="008B7503"/>
    <w:rsid w:val="008B7974"/>
    <w:rsid w:val="008C06F2"/>
    <w:rsid w:val="008C0B58"/>
    <w:rsid w:val="008C0CDC"/>
    <w:rsid w:val="008C1162"/>
    <w:rsid w:val="008C224F"/>
    <w:rsid w:val="008C2FF8"/>
    <w:rsid w:val="008C3932"/>
    <w:rsid w:val="008C397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2993"/>
    <w:rsid w:val="008E29BC"/>
    <w:rsid w:val="008E43F0"/>
    <w:rsid w:val="008E479C"/>
    <w:rsid w:val="008E6505"/>
    <w:rsid w:val="008E6806"/>
    <w:rsid w:val="008E723A"/>
    <w:rsid w:val="008E7CFF"/>
    <w:rsid w:val="008F0633"/>
    <w:rsid w:val="008F14DD"/>
    <w:rsid w:val="008F1F8B"/>
    <w:rsid w:val="008F1FF2"/>
    <w:rsid w:val="008F2924"/>
    <w:rsid w:val="008F3166"/>
    <w:rsid w:val="008F32B5"/>
    <w:rsid w:val="008F64F2"/>
    <w:rsid w:val="008F7F75"/>
    <w:rsid w:val="0090025F"/>
    <w:rsid w:val="00900798"/>
    <w:rsid w:val="00901AE5"/>
    <w:rsid w:val="00901D06"/>
    <w:rsid w:val="009023F4"/>
    <w:rsid w:val="00902C3A"/>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2A99"/>
    <w:rsid w:val="00923174"/>
    <w:rsid w:val="00925452"/>
    <w:rsid w:val="00927C81"/>
    <w:rsid w:val="00927EB6"/>
    <w:rsid w:val="00930686"/>
    <w:rsid w:val="00933980"/>
    <w:rsid w:val="00933F42"/>
    <w:rsid w:val="0093467A"/>
    <w:rsid w:val="00935A2A"/>
    <w:rsid w:val="00935EFE"/>
    <w:rsid w:val="00936890"/>
    <w:rsid w:val="009368E7"/>
    <w:rsid w:val="009430D3"/>
    <w:rsid w:val="00944A83"/>
    <w:rsid w:val="00945342"/>
    <w:rsid w:val="009460A3"/>
    <w:rsid w:val="009505D0"/>
    <w:rsid w:val="009509FC"/>
    <w:rsid w:val="009510C7"/>
    <w:rsid w:val="009514F9"/>
    <w:rsid w:val="0095264F"/>
    <w:rsid w:val="00953173"/>
    <w:rsid w:val="009534DB"/>
    <w:rsid w:val="00953604"/>
    <w:rsid w:val="009538B7"/>
    <w:rsid w:val="00953E30"/>
    <w:rsid w:val="00955751"/>
    <w:rsid w:val="00956181"/>
    <w:rsid w:val="00956D29"/>
    <w:rsid w:val="009572C0"/>
    <w:rsid w:val="00960031"/>
    <w:rsid w:val="0096060B"/>
    <w:rsid w:val="00960F9D"/>
    <w:rsid w:val="00960FBD"/>
    <w:rsid w:val="009627C3"/>
    <w:rsid w:val="00963CA3"/>
    <w:rsid w:val="00965465"/>
    <w:rsid w:val="0096559F"/>
    <w:rsid w:val="009661EA"/>
    <w:rsid w:val="009667B2"/>
    <w:rsid w:val="00966CF2"/>
    <w:rsid w:val="00966F23"/>
    <w:rsid w:val="00967920"/>
    <w:rsid w:val="009701F5"/>
    <w:rsid w:val="0097059D"/>
    <w:rsid w:val="00970C7C"/>
    <w:rsid w:val="009731FC"/>
    <w:rsid w:val="00973AD9"/>
    <w:rsid w:val="00974CAD"/>
    <w:rsid w:val="00975908"/>
    <w:rsid w:val="0097619B"/>
    <w:rsid w:val="009768CC"/>
    <w:rsid w:val="009805D5"/>
    <w:rsid w:val="0098224E"/>
    <w:rsid w:val="009825F2"/>
    <w:rsid w:val="009826A2"/>
    <w:rsid w:val="00984715"/>
    <w:rsid w:val="0098498D"/>
    <w:rsid w:val="00984C60"/>
    <w:rsid w:val="00986EA8"/>
    <w:rsid w:val="00987D39"/>
    <w:rsid w:val="00992071"/>
    <w:rsid w:val="009942C3"/>
    <w:rsid w:val="00994AC4"/>
    <w:rsid w:val="00994E54"/>
    <w:rsid w:val="00995AB9"/>
    <w:rsid w:val="00995F21"/>
    <w:rsid w:val="00996049"/>
    <w:rsid w:val="009A0EB4"/>
    <w:rsid w:val="009A0F5F"/>
    <w:rsid w:val="009A0FFF"/>
    <w:rsid w:val="009A4314"/>
    <w:rsid w:val="009A5A6D"/>
    <w:rsid w:val="009A5F05"/>
    <w:rsid w:val="009A6C0A"/>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DA6"/>
    <w:rsid w:val="009D44F6"/>
    <w:rsid w:val="009D6548"/>
    <w:rsid w:val="009D7384"/>
    <w:rsid w:val="009D7523"/>
    <w:rsid w:val="009D764A"/>
    <w:rsid w:val="009D79CE"/>
    <w:rsid w:val="009E0010"/>
    <w:rsid w:val="009E05B4"/>
    <w:rsid w:val="009E0932"/>
    <w:rsid w:val="009E0A5D"/>
    <w:rsid w:val="009E3323"/>
    <w:rsid w:val="009E3CD1"/>
    <w:rsid w:val="009E4977"/>
    <w:rsid w:val="009E4A8A"/>
    <w:rsid w:val="009E642C"/>
    <w:rsid w:val="009E6698"/>
    <w:rsid w:val="009E6C88"/>
    <w:rsid w:val="009F0802"/>
    <w:rsid w:val="009F16C9"/>
    <w:rsid w:val="009F17CC"/>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2104"/>
    <w:rsid w:val="00A12311"/>
    <w:rsid w:val="00A134EA"/>
    <w:rsid w:val="00A143C9"/>
    <w:rsid w:val="00A154F3"/>
    <w:rsid w:val="00A15E4A"/>
    <w:rsid w:val="00A15FB4"/>
    <w:rsid w:val="00A166F8"/>
    <w:rsid w:val="00A20645"/>
    <w:rsid w:val="00A217B1"/>
    <w:rsid w:val="00A217E7"/>
    <w:rsid w:val="00A229A9"/>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7E0"/>
    <w:rsid w:val="00A37DE7"/>
    <w:rsid w:val="00A4025A"/>
    <w:rsid w:val="00A4156E"/>
    <w:rsid w:val="00A4180D"/>
    <w:rsid w:val="00A41919"/>
    <w:rsid w:val="00A442E8"/>
    <w:rsid w:val="00A44E07"/>
    <w:rsid w:val="00A4667B"/>
    <w:rsid w:val="00A46D00"/>
    <w:rsid w:val="00A50097"/>
    <w:rsid w:val="00A53307"/>
    <w:rsid w:val="00A53310"/>
    <w:rsid w:val="00A53E68"/>
    <w:rsid w:val="00A5432A"/>
    <w:rsid w:val="00A54933"/>
    <w:rsid w:val="00A568B0"/>
    <w:rsid w:val="00A5694D"/>
    <w:rsid w:val="00A56F9E"/>
    <w:rsid w:val="00A61411"/>
    <w:rsid w:val="00A6196A"/>
    <w:rsid w:val="00A6270B"/>
    <w:rsid w:val="00A6315B"/>
    <w:rsid w:val="00A64D6F"/>
    <w:rsid w:val="00A71C84"/>
    <w:rsid w:val="00A731B4"/>
    <w:rsid w:val="00A7342F"/>
    <w:rsid w:val="00A735A0"/>
    <w:rsid w:val="00A73B48"/>
    <w:rsid w:val="00A762FA"/>
    <w:rsid w:val="00A768F0"/>
    <w:rsid w:val="00A76FC1"/>
    <w:rsid w:val="00A77E06"/>
    <w:rsid w:val="00A805C1"/>
    <w:rsid w:val="00A81305"/>
    <w:rsid w:val="00A8214A"/>
    <w:rsid w:val="00A82FF6"/>
    <w:rsid w:val="00A83365"/>
    <w:rsid w:val="00A834B5"/>
    <w:rsid w:val="00A85008"/>
    <w:rsid w:val="00A8577C"/>
    <w:rsid w:val="00A85DBB"/>
    <w:rsid w:val="00A85DD7"/>
    <w:rsid w:val="00A8626A"/>
    <w:rsid w:val="00A8746B"/>
    <w:rsid w:val="00A90AA8"/>
    <w:rsid w:val="00A91479"/>
    <w:rsid w:val="00A918F6"/>
    <w:rsid w:val="00A91D4E"/>
    <w:rsid w:val="00A91DC8"/>
    <w:rsid w:val="00A9289B"/>
    <w:rsid w:val="00A937BE"/>
    <w:rsid w:val="00A939ED"/>
    <w:rsid w:val="00A93CF7"/>
    <w:rsid w:val="00A93F62"/>
    <w:rsid w:val="00A94648"/>
    <w:rsid w:val="00A94993"/>
    <w:rsid w:val="00A955DA"/>
    <w:rsid w:val="00A96C3E"/>
    <w:rsid w:val="00A96FB5"/>
    <w:rsid w:val="00A97403"/>
    <w:rsid w:val="00A97A70"/>
    <w:rsid w:val="00A97A7C"/>
    <w:rsid w:val="00AA1788"/>
    <w:rsid w:val="00AA48B7"/>
    <w:rsid w:val="00AA49DE"/>
    <w:rsid w:val="00AA5C40"/>
    <w:rsid w:val="00AA5D0E"/>
    <w:rsid w:val="00AA7362"/>
    <w:rsid w:val="00AA7D6B"/>
    <w:rsid w:val="00AB21DB"/>
    <w:rsid w:val="00AB2409"/>
    <w:rsid w:val="00AB4146"/>
    <w:rsid w:val="00AB4289"/>
    <w:rsid w:val="00AB54BB"/>
    <w:rsid w:val="00AB5B9A"/>
    <w:rsid w:val="00AB69AD"/>
    <w:rsid w:val="00AC0A30"/>
    <w:rsid w:val="00AC2FE6"/>
    <w:rsid w:val="00AC379D"/>
    <w:rsid w:val="00AC382E"/>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4060"/>
    <w:rsid w:val="00AE5098"/>
    <w:rsid w:val="00AE7714"/>
    <w:rsid w:val="00AF038B"/>
    <w:rsid w:val="00AF03E0"/>
    <w:rsid w:val="00AF0DAE"/>
    <w:rsid w:val="00AF18EA"/>
    <w:rsid w:val="00AF1956"/>
    <w:rsid w:val="00AF521A"/>
    <w:rsid w:val="00AF5C82"/>
    <w:rsid w:val="00AF6A2D"/>
    <w:rsid w:val="00AF7968"/>
    <w:rsid w:val="00B00CF0"/>
    <w:rsid w:val="00B01A08"/>
    <w:rsid w:val="00B02171"/>
    <w:rsid w:val="00B03FF5"/>
    <w:rsid w:val="00B04656"/>
    <w:rsid w:val="00B05A04"/>
    <w:rsid w:val="00B061F7"/>
    <w:rsid w:val="00B06D4D"/>
    <w:rsid w:val="00B06DC7"/>
    <w:rsid w:val="00B07C98"/>
    <w:rsid w:val="00B12E5C"/>
    <w:rsid w:val="00B146DD"/>
    <w:rsid w:val="00B152FA"/>
    <w:rsid w:val="00B1639E"/>
    <w:rsid w:val="00B16535"/>
    <w:rsid w:val="00B23BDD"/>
    <w:rsid w:val="00B23CD2"/>
    <w:rsid w:val="00B23FA6"/>
    <w:rsid w:val="00B24BB5"/>
    <w:rsid w:val="00B2501B"/>
    <w:rsid w:val="00B30431"/>
    <w:rsid w:val="00B30A91"/>
    <w:rsid w:val="00B31E4F"/>
    <w:rsid w:val="00B322A6"/>
    <w:rsid w:val="00B32381"/>
    <w:rsid w:val="00B32B8B"/>
    <w:rsid w:val="00B33480"/>
    <w:rsid w:val="00B34023"/>
    <w:rsid w:val="00B34477"/>
    <w:rsid w:val="00B34BFF"/>
    <w:rsid w:val="00B34F25"/>
    <w:rsid w:val="00B35EE1"/>
    <w:rsid w:val="00B36871"/>
    <w:rsid w:val="00B4045C"/>
    <w:rsid w:val="00B40B3D"/>
    <w:rsid w:val="00B416AE"/>
    <w:rsid w:val="00B42BA8"/>
    <w:rsid w:val="00B43B92"/>
    <w:rsid w:val="00B466CC"/>
    <w:rsid w:val="00B47171"/>
    <w:rsid w:val="00B478B9"/>
    <w:rsid w:val="00B479F0"/>
    <w:rsid w:val="00B509DD"/>
    <w:rsid w:val="00B51735"/>
    <w:rsid w:val="00B60A56"/>
    <w:rsid w:val="00B60AD6"/>
    <w:rsid w:val="00B60C0C"/>
    <w:rsid w:val="00B61798"/>
    <w:rsid w:val="00B61819"/>
    <w:rsid w:val="00B63882"/>
    <w:rsid w:val="00B64E89"/>
    <w:rsid w:val="00B669FF"/>
    <w:rsid w:val="00B66D9B"/>
    <w:rsid w:val="00B67181"/>
    <w:rsid w:val="00B675EC"/>
    <w:rsid w:val="00B703F7"/>
    <w:rsid w:val="00B72155"/>
    <w:rsid w:val="00B730D0"/>
    <w:rsid w:val="00B7345F"/>
    <w:rsid w:val="00B736DB"/>
    <w:rsid w:val="00B75EA5"/>
    <w:rsid w:val="00B76586"/>
    <w:rsid w:val="00B76AFC"/>
    <w:rsid w:val="00B77300"/>
    <w:rsid w:val="00B775C2"/>
    <w:rsid w:val="00B81293"/>
    <w:rsid w:val="00B8302C"/>
    <w:rsid w:val="00B83C28"/>
    <w:rsid w:val="00B84D8C"/>
    <w:rsid w:val="00B85BEF"/>
    <w:rsid w:val="00B86291"/>
    <w:rsid w:val="00B873EA"/>
    <w:rsid w:val="00B8764A"/>
    <w:rsid w:val="00B87AE6"/>
    <w:rsid w:val="00B9240E"/>
    <w:rsid w:val="00B92412"/>
    <w:rsid w:val="00B92CD6"/>
    <w:rsid w:val="00B931D6"/>
    <w:rsid w:val="00B944C0"/>
    <w:rsid w:val="00B94CEE"/>
    <w:rsid w:val="00B96F76"/>
    <w:rsid w:val="00B96F81"/>
    <w:rsid w:val="00BA01F0"/>
    <w:rsid w:val="00BA1EEF"/>
    <w:rsid w:val="00BA2238"/>
    <w:rsid w:val="00BA5C3B"/>
    <w:rsid w:val="00BA6054"/>
    <w:rsid w:val="00BA69E4"/>
    <w:rsid w:val="00BB0761"/>
    <w:rsid w:val="00BB204E"/>
    <w:rsid w:val="00BB2344"/>
    <w:rsid w:val="00BB2FD8"/>
    <w:rsid w:val="00BB30BA"/>
    <w:rsid w:val="00BB3711"/>
    <w:rsid w:val="00BB3D13"/>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FB7"/>
    <w:rsid w:val="00BC7028"/>
    <w:rsid w:val="00BD01FA"/>
    <w:rsid w:val="00BD049D"/>
    <w:rsid w:val="00BD18B8"/>
    <w:rsid w:val="00BD228E"/>
    <w:rsid w:val="00BD5B83"/>
    <w:rsid w:val="00BD651A"/>
    <w:rsid w:val="00BD70F2"/>
    <w:rsid w:val="00BE061E"/>
    <w:rsid w:val="00BE069F"/>
    <w:rsid w:val="00BE1040"/>
    <w:rsid w:val="00BE158D"/>
    <w:rsid w:val="00BE2639"/>
    <w:rsid w:val="00BE2ABC"/>
    <w:rsid w:val="00BE3E2D"/>
    <w:rsid w:val="00BE3E82"/>
    <w:rsid w:val="00BE5651"/>
    <w:rsid w:val="00BE7FDE"/>
    <w:rsid w:val="00BF0559"/>
    <w:rsid w:val="00BF083D"/>
    <w:rsid w:val="00BF1C41"/>
    <w:rsid w:val="00BF1F64"/>
    <w:rsid w:val="00BF266B"/>
    <w:rsid w:val="00BF3AF1"/>
    <w:rsid w:val="00BF78D0"/>
    <w:rsid w:val="00BF797E"/>
    <w:rsid w:val="00BF7984"/>
    <w:rsid w:val="00C00F6B"/>
    <w:rsid w:val="00C022FB"/>
    <w:rsid w:val="00C025D0"/>
    <w:rsid w:val="00C02A83"/>
    <w:rsid w:val="00C02DF2"/>
    <w:rsid w:val="00C035CB"/>
    <w:rsid w:val="00C03E01"/>
    <w:rsid w:val="00C04FBB"/>
    <w:rsid w:val="00C0620C"/>
    <w:rsid w:val="00C06B6E"/>
    <w:rsid w:val="00C1028B"/>
    <w:rsid w:val="00C1063C"/>
    <w:rsid w:val="00C112CC"/>
    <w:rsid w:val="00C13731"/>
    <w:rsid w:val="00C141F8"/>
    <w:rsid w:val="00C154D1"/>
    <w:rsid w:val="00C16862"/>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3055B"/>
    <w:rsid w:val="00C30DD0"/>
    <w:rsid w:val="00C32F6A"/>
    <w:rsid w:val="00C3302B"/>
    <w:rsid w:val="00C3517E"/>
    <w:rsid w:val="00C357F7"/>
    <w:rsid w:val="00C35F6A"/>
    <w:rsid w:val="00C37E17"/>
    <w:rsid w:val="00C403AF"/>
    <w:rsid w:val="00C405EE"/>
    <w:rsid w:val="00C40D99"/>
    <w:rsid w:val="00C410D4"/>
    <w:rsid w:val="00C428A5"/>
    <w:rsid w:val="00C42ECE"/>
    <w:rsid w:val="00C4329C"/>
    <w:rsid w:val="00C43A62"/>
    <w:rsid w:val="00C44339"/>
    <w:rsid w:val="00C47BEF"/>
    <w:rsid w:val="00C504F0"/>
    <w:rsid w:val="00C50E27"/>
    <w:rsid w:val="00C51734"/>
    <w:rsid w:val="00C52821"/>
    <w:rsid w:val="00C52C64"/>
    <w:rsid w:val="00C54C25"/>
    <w:rsid w:val="00C55116"/>
    <w:rsid w:val="00C5771C"/>
    <w:rsid w:val="00C57A10"/>
    <w:rsid w:val="00C57FE1"/>
    <w:rsid w:val="00C60212"/>
    <w:rsid w:val="00C60468"/>
    <w:rsid w:val="00C61194"/>
    <w:rsid w:val="00C62A79"/>
    <w:rsid w:val="00C63AC6"/>
    <w:rsid w:val="00C655ED"/>
    <w:rsid w:val="00C65DC9"/>
    <w:rsid w:val="00C70D8B"/>
    <w:rsid w:val="00C7573E"/>
    <w:rsid w:val="00C75FB5"/>
    <w:rsid w:val="00C76B00"/>
    <w:rsid w:val="00C80FD3"/>
    <w:rsid w:val="00C81708"/>
    <w:rsid w:val="00C818E6"/>
    <w:rsid w:val="00C8319A"/>
    <w:rsid w:val="00C85C08"/>
    <w:rsid w:val="00C85C49"/>
    <w:rsid w:val="00C85F9E"/>
    <w:rsid w:val="00C86E25"/>
    <w:rsid w:val="00C908C9"/>
    <w:rsid w:val="00C9097A"/>
    <w:rsid w:val="00C91A72"/>
    <w:rsid w:val="00C94D35"/>
    <w:rsid w:val="00C968A9"/>
    <w:rsid w:val="00C96E54"/>
    <w:rsid w:val="00C97639"/>
    <w:rsid w:val="00CA0802"/>
    <w:rsid w:val="00CA0B55"/>
    <w:rsid w:val="00CA113E"/>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37BD"/>
    <w:rsid w:val="00CB3F65"/>
    <w:rsid w:val="00CB7201"/>
    <w:rsid w:val="00CC2302"/>
    <w:rsid w:val="00CC2A85"/>
    <w:rsid w:val="00CC5480"/>
    <w:rsid w:val="00CC6D4C"/>
    <w:rsid w:val="00CC7706"/>
    <w:rsid w:val="00CD0031"/>
    <w:rsid w:val="00CD033B"/>
    <w:rsid w:val="00CD0556"/>
    <w:rsid w:val="00CD14FD"/>
    <w:rsid w:val="00CD3F65"/>
    <w:rsid w:val="00CD463A"/>
    <w:rsid w:val="00CD4766"/>
    <w:rsid w:val="00CD66A9"/>
    <w:rsid w:val="00CD69B4"/>
    <w:rsid w:val="00CE186D"/>
    <w:rsid w:val="00CE1B3A"/>
    <w:rsid w:val="00CE3E73"/>
    <w:rsid w:val="00CE47DF"/>
    <w:rsid w:val="00CE52C4"/>
    <w:rsid w:val="00CE5519"/>
    <w:rsid w:val="00CE574F"/>
    <w:rsid w:val="00CE5DB8"/>
    <w:rsid w:val="00CE5E86"/>
    <w:rsid w:val="00CE65E1"/>
    <w:rsid w:val="00CE74F1"/>
    <w:rsid w:val="00CE772E"/>
    <w:rsid w:val="00CE785D"/>
    <w:rsid w:val="00CF2293"/>
    <w:rsid w:val="00CF38D8"/>
    <w:rsid w:val="00CF5EEF"/>
    <w:rsid w:val="00CF6810"/>
    <w:rsid w:val="00CF6B5E"/>
    <w:rsid w:val="00CF7FCF"/>
    <w:rsid w:val="00D01317"/>
    <w:rsid w:val="00D01B26"/>
    <w:rsid w:val="00D01C68"/>
    <w:rsid w:val="00D01DF1"/>
    <w:rsid w:val="00D01F73"/>
    <w:rsid w:val="00D0454D"/>
    <w:rsid w:val="00D078BA"/>
    <w:rsid w:val="00D1201D"/>
    <w:rsid w:val="00D13100"/>
    <w:rsid w:val="00D13DFE"/>
    <w:rsid w:val="00D13E87"/>
    <w:rsid w:val="00D1425A"/>
    <w:rsid w:val="00D1431B"/>
    <w:rsid w:val="00D1572C"/>
    <w:rsid w:val="00D16CBE"/>
    <w:rsid w:val="00D16F8E"/>
    <w:rsid w:val="00D1755C"/>
    <w:rsid w:val="00D20070"/>
    <w:rsid w:val="00D20097"/>
    <w:rsid w:val="00D21044"/>
    <w:rsid w:val="00D224B0"/>
    <w:rsid w:val="00D25913"/>
    <w:rsid w:val="00D27023"/>
    <w:rsid w:val="00D27CE9"/>
    <w:rsid w:val="00D30111"/>
    <w:rsid w:val="00D30445"/>
    <w:rsid w:val="00D312F1"/>
    <w:rsid w:val="00D31A2D"/>
    <w:rsid w:val="00D31E9D"/>
    <w:rsid w:val="00D32225"/>
    <w:rsid w:val="00D325B3"/>
    <w:rsid w:val="00D347A3"/>
    <w:rsid w:val="00D35963"/>
    <w:rsid w:val="00D35DA6"/>
    <w:rsid w:val="00D3616F"/>
    <w:rsid w:val="00D36834"/>
    <w:rsid w:val="00D40CEF"/>
    <w:rsid w:val="00D42906"/>
    <w:rsid w:val="00D46C32"/>
    <w:rsid w:val="00D47118"/>
    <w:rsid w:val="00D47371"/>
    <w:rsid w:val="00D5099C"/>
    <w:rsid w:val="00D52624"/>
    <w:rsid w:val="00D57C09"/>
    <w:rsid w:val="00D609A7"/>
    <w:rsid w:val="00D6112E"/>
    <w:rsid w:val="00D615B4"/>
    <w:rsid w:val="00D62582"/>
    <w:rsid w:val="00D62B67"/>
    <w:rsid w:val="00D63222"/>
    <w:rsid w:val="00D63764"/>
    <w:rsid w:val="00D63961"/>
    <w:rsid w:val="00D63C99"/>
    <w:rsid w:val="00D64B02"/>
    <w:rsid w:val="00D64DD2"/>
    <w:rsid w:val="00D64F4B"/>
    <w:rsid w:val="00D6563A"/>
    <w:rsid w:val="00D6638C"/>
    <w:rsid w:val="00D66791"/>
    <w:rsid w:val="00D66F66"/>
    <w:rsid w:val="00D71D34"/>
    <w:rsid w:val="00D721AB"/>
    <w:rsid w:val="00D72381"/>
    <w:rsid w:val="00D74835"/>
    <w:rsid w:val="00D75B29"/>
    <w:rsid w:val="00D75CC8"/>
    <w:rsid w:val="00D75E8B"/>
    <w:rsid w:val="00D7684E"/>
    <w:rsid w:val="00D7730E"/>
    <w:rsid w:val="00D800FD"/>
    <w:rsid w:val="00D801C4"/>
    <w:rsid w:val="00D802F9"/>
    <w:rsid w:val="00D80C2A"/>
    <w:rsid w:val="00D81C33"/>
    <w:rsid w:val="00D82099"/>
    <w:rsid w:val="00D8249B"/>
    <w:rsid w:val="00D826DA"/>
    <w:rsid w:val="00D83089"/>
    <w:rsid w:val="00D85D86"/>
    <w:rsid w:val="00D86157"/>
    <w:rsid w:val="00D86A88"/>
    <w:rsid w:val="00D874BA"/>
    <w:rsid w:val="00D90083"/>
    <w:rsid w:val="00D906DF"/>
    <w:rsid w:val="00D90979"/>
    <w:rsid w:val="00D91E06"/>
    <w:rsid w:val="00D92DE7"/>
    <w:rsid w:val="00D95FE6"/>
    <w:rsid w:val="00D9667F"/>
    <w:rsid w:val="00D967C8"/>
    <w:rsid w:val="00D97984"/>
    <w:rsid w:val="00DA013A"/>
    <w:rsid w:val="00DA1386"/>
    <w:rsid w:val="00DA340D"/>
    <w:rsid w:val="00DA37A5"/>
    <w:rsid w:val="00DA4BF0"/>
    <w:rsid w:val="00DA4E59"/>
    <w:rsid w:val="00DA51F8"/>
    <w:rsid w:val="00DA63C9"/>
    <w:rsid w:val="00DB12CD"/>
    <w:rsid w:val="00DB1370"/>
    <w:rsid w:val="00DB246F"/>
    <w:rsid w:val="00DB273D"/>
    <w:rsid w:val="00DB37AA"/>
    <w:rsid w:val="00DB37B5"/>
    <w:rsid w:val="00DB46F7"/>
    <w:rsid w:val="00DB4C9F"/>
    <w:rsid w:val="00DB5FEF"/>
    <w:rsid w:val="00DB6195"/>
    <w:rsid w:val="00DB6680"/>
    <w:rsid w:val="00DC0037"/>
    <w:rsid w:val="00DC0189"/>
    <w:rsid w:val="00DC13A7"/>
    <w:rsid w:val="00DC19D2"/>
    <w:rsid w:val="00DC1B3E"/>
    <w:rsid w:val="00DC2E17"/>
    <w:rsid w:val="00DC3773"/>
    <w:rsid w:val="00DC4170"/>
    <w:rsid w:val="00DC51AB"/>
    <w:rsid w:val="00DC69CD"/>
    <w:rsid w:val="00DC79BD"/>
    <w:rsid w:val="00DC7C87"/>
    <w:rsid w:val="00DC7E7A"/>
    <w:rsid w:val="00DD1BAD"/>
    <w:rsid w:val="00DD2BCD"/>
    <w:rsid w:val="00DD3864"/>
    <w:rsid w:val="00DD3EB5"/>
    <w:rsid w:val="00DD44F8"/>
    <w:rsid w:val="00DD74A2"/>
    <w:rsid w:val="00DD761F"/>
    <w:rsid w:val="00DE1D54"/>
    <w:rsid w:val="00DE2F61"/>
    <w:rsid w:val="00DE3DA6"/>
    <w:rsid w:val="00DE6956"/>
    <w:rsid w:val="00DE69E6"/>
    <w:rsid w:val="00DF169C"/>
    <w:rsid w:val="00DF1BEE"/>
    <w:rsid w:val="00DF3A74"/>
    <w:rsid w:val="00DF4194"/>
    <w:rsid w:val="00DF50D6"/>
    <w:rsid w:val="00DF7132"/>
    <w:rsid w:val="00DF7A5D"/>
    <w:rsid w:val="00E00F92"/>
    <w:rsid w:val="00E02202"/>
    <w:rsid w:val="00E039C1"/>
    <w:rsid w:val="00E04D51"/>
    <w:rsid w:val="00E0534F"/>
    <w:rsid w:val="00E07106"/>
    <w:rsid w:val="00E07835"/>
    <w:rsid w:val="00E078A2"/>
    <w:rsid w:val="00E100C1"/>
    <w:rsid w:val="00E10335"/>
    <w:rsid w:val="00E109F2"/>
    <w:rsid w:val="00E11029"/>
    <w:rsid w:val="00E11D80"/>
    <w:rsid w:val="00E1300E"/>
    <w:rsid w:val="00E1386D"/>
    <w:rsid w:val="00E1547D"/>
    <w:rsid w:val="00E21CB0"/>
    <w:rsid w:val="00E21D94"/>
    <w:rsid w:val="00E25883"/>
    <w:rsid w:val="00E26448"/>
    <w:rsid w:val="00E30420"/>
    <w:rsid w:val="00E31CEE"/>
    <w:rsid w:val="00E33814"/>
    <w:rsid w:val="00E347C3"/>
    <w:rsid w:val="00E373F5"/>
    <w:rsid w:val="00E3766C"/>
    <w:rsid w:val="00E401E3"/>
    <w:rsid w:val="00E40AE2"/>
    <w:rsid w:val="00E41259"/>
    <w:rsid w:val="00E42023"/>
    <w:rsid w:val="00E420F2"/>
    <w:rsid w:val="00E42E15"/>
    <w:rsid w:val="00E43CA4"/>
    <w:rsid w:val="00E443FC"/>
    <w:rsid w:val="00E44495"/>
    <w:rsid w:val="00E45980"/>
    <w:rsid w:val="00E46555"/>
    <w:rsid w:val="00E50566"/>
    <w:rsid w:val="00E50584"/>
    <w:rsid w:val="00E50818"/>
    <w:rsid w:val="00E51072"/>
    <w:rsid w:val="00E5144D"/>
    <w:rsid w:val="00E51792"/>
    <w:rsid w:val="00E518C0"/>
    <w:rsid w:val="00E52321"/>
    <w:rsid w:val="00E526EB"/>
    <w:rsid w:val="00E52C36"/>
    <w:rsid w:val="00E54113"/>
    <w:rsid w:val="00E54656"/>
    <w:rsid w:val="00E5481B"/>
    <w:rsid w:val="00E61B5E"/>
    <w:rsid w:val="00E6200E"/>
    <w:rsid w:val="00E6255A"/>
    <w:rsid w:val="00E62C8F"/>
    <w:rsid w:val="00E634D7"/>
    <w:rsid w:val="00E648D8"/>
    <w:rsid w:val="00E6674C"/>
    <w:rsid w:val="00E669B9"/>
    <w:rsid w:val="00E70A6F"/>
    <w:rsid w:val="00E71628"/>
    <w:rsid w:val="00E729B4"/>
    <w:rsid w:val="00E733CD"/>
    <w:rsid w:val="00E73C12"/>
    <w:rsid w:val="00E74465"/>
    <w:rsid w:val="00E75103"/>
    <w:rsid w:val="00E75348"/>
    <w:rsid w:val="00E755F1"/>
    <w:rsid w:val="00E76B59"/>
    <w:rsid w:val="00E775B2"/>
    <w:rsid w:val="00E80817"/>
    <w:rsid w:val="00E8313A"/>
    <w:rsid w:val="00E84459"/>
    <w:rsid w:val="00E84FAB"/>
    <w:rsid w:val="00E85BA4"/>
    <w:rsid w:val="00E860D5"/>
    <w:rsid w:val="00E87930"/>
    <w:rsid w:val="00E903E0"/>
    <w:rsid w:val="00E909C2"/>
    <w:rsid w:val="00E91019"/>
    <w:rsid w:val="00E934D5"/>
    <w:rsid w:val="00E93A6D"/>
    <w:rsid w:val="00E93E56"/>
    <w:rsid w:val="00E959B5"/>
    <w:rsid w:val="00E95AF5"/>
    <w:rsid w:val="00E96901"/>
    <w:rsid w:val="00EA03B2"/>
    <w:rsid w:val="00EA052E"/>
    <w:rsid w:val="00EA120C"/>
    <w:rsid w:val="00EA25DF"/>
    <w:rsid w:val="00EA3857"/>
    <w:rsid w:val="00EA3C4C"/>
    <w:rsid w:val="00EA4B19"/>
    <w:rsid w:val="00EB0262"/>
    <w:rsid w:val="00EB091C"/>
    <w:rsid w:val="00EB0D07"/>
    <w:rsid w:val="00EB15E0"/>
    <w:rsid w:val="00EB3364"/>
    <w:rsid w:val="00EB3834"/>
    <w:rsid w:val="00EB4C69"/>
    <w:rsid w:val="00EB57DF"/>
    <w:rsid w:val="00EB59F6"/>
    <w:rsid w:val="00EB614A"/>
    <w:rsid w:val="00EB62BE"/>
    <w:rsid w:val="00EB78CB"/>
    <w:rsid w:val="00EC067A"/>
    <w:rsid w:val="00EC08EB"/>
    <w:rsid w:val="00EC091B"/>
    <w:rsid w:val="00EC1261"/>
    <w:rsid w:val="00EC286C"/>
    <w:rsid w:val="00EC3A8A"/>
    <w:rsid w:val="00EC4A56"/>
    <w:rsid w:val="00EC62C9"/>
    <w:rsid w:val="00EC6449"/>
    <w:rsid w:val="00EC72B6"/>
    <w:rsid w:val="00ED0C53"/>
    <w:rsid w:val="00ED0D71"/>
    <w:rsid w:val="00ED3C55"/>
    <w:rsid w:val="00ED48FE"/>
    <w:rsid w:val="00ED520C"/>
    <w:rsid w:val="00ED5253"/>
    <w:rsid w:val="00ED7279"/>
    <w:rsid w:val="00ED72B8"/>
    <w:rsid w:val="00EE0AF6"/>
    <w:rsid w:val="00EE1970"/>
    <w:rsid w:val="00EE22E1"/>
    <w:rsid w:val="00EE3FC9"/>
    <w:rsid w:val="00EE41AE"/>
    <w:rsid w:val="00EE4248"/>
    <w:rsid w:val="00EE481D"/>
    <w:rsid w:val="00EE4BAB"/>
    <w:rsid w:val="00EE53C4"/>
    <w:rsid w:val="00EE58E6"/>
    <w:rsid w:val="00EE70BC"/>
    <w:rsid w:val="00EE77F4"/>
    <w:rsid w:val="00EF0770"/>
    <w:rsid w:val="00EF0E3B"/>
    <w:rsid w:val="00EF16F8"/>
    <w:rsid w:val="00EF1BA4"/>
    <w:rsid w:val="00EF2546"/>
    <w:rsid w:val="00EF25D7"/>
    <w:rsid w:val="00EF4084"/>
    <w:rsid w:val="00EF63C4"/>
    <w:rsid w:val="00EF681B"/>
    <w:rsid w:val="00EF6C88"/>
    <w:rsid w:val="00EF6F6C"/>
    <w:rsid w:val="00EF77A1"/>
    <w:rsid w:val="00F00ED0"/>
    <w:rsid w:val="00F02689"/>
    <w:rsid w:val="00F02B81"/>
    <w:rsid w:val="00F0385C"/>
    <w:rsid w:val="00F056E9"/>
    <w:rsid w:val="00F06958"/>
    <w:rsid w:val="00F06D6E"/>
    <w:rsid w:val="00F07E66"/>
    <w:rsid w:val="00F1009F"/>
    <w:rsid w:val="00F11862"/>
    <w:rsid w:val="00F1339A"/>
    <w:rsid w:val="00F14165"/>
    <w:rsid w:val="00F14AEC"/>
    <w:rsid w:val="00F15392"/>
    <w:rsid w:val="00F15DD3"/>
    <w:rsid w:val="00F20978"/>
    <w:rsid w:val="00F226AB"/>
    <w:rsid w:val="00F2299B"/>
    <w:rsid w:val="00F2318B"/>
    <w:rsid w:val="00F247FF"/>
    <w:rsid w:val="00F261AB"/>
    <w:rsid w:val="00F26AEB"/>
    <w:rsid w:val="00F26C1E"/>
    <w:rsid w:val="00F27A65"/>
    <w:rsid w:val="00F32D7D"/>
    <w:rsid w:val="00F341B2"/>
    <w:rsid w:val="00F341DB"/>
    <w:rsid w:val="00F35578"/>
    <w:rsid w:val="00F359FB"/>
    <w:rsid w:val="00F36B71"/>
    <w:rsid w:val="00F3730B"/>
    <w:rsid w:val="00F4017D"/>
    <w:rsid w:val="00F40BC6"/>
    <w:rsid w:val="00F412AE"/>
    <w:rsid w:val="00F43660"/>
    <w:rsid w:val="00F446BF"/>
    <w:rsid w:val="00F4748E"/>
    <w:rsid w:val="00F47677"/>
    <w:rsid w:val="00F51CB4"/>
    <w:rsid w:val="00F52D72"/>
    <w:rsid w:val="00F53516"/>
    <w:rsid w:val="00F5421F"/>
    <w:rsid w:val="00F55C67"/>
    <w:rsid w:val="00F55E78"/>
    <w:rsid w:val="00F57AD7"/>
    <w:rsid w:val="00F57CB2"/>
    <w:rsid w:val="00F6019D"/>
    <w:rsid w:val="00F6071A"/>
    <w:rsid w:val="00F6148C"/>
    <w:rsid w:val="00F63F21"/>
    <w:rsid w:val="00F65871"/>
    <w:rsid w:val="00F678B4"/>
    <w:rsid w:val="00F70203"/>
    <w:rsid w:val="00F703BF"/>
    <w:rsid w:val="00F704DC"/>
    <w:rsid w:val="00F710D9"/>
    <w:rsid w:val="00F71251"/>
    <w:rsid w:val="00F732BB"/>
    <w:rsid w:val="00F739AF"/>
    <w:rsid w:val="00F739F3"/>
    <w:rsid w:val="00F7467E"/>
    <w:rsid w:val="00F75A1A"/>
    <w:rsid w:val="00F77541"/>
    <w:rsid w:val="00F81EA6"/>
    <w:rsid w:val="00F82F85"/>
    <w:rsid w:val="00F84E2F"/>
    <w:rsid w:val="00F85EB0"/>
    <w:rsid w:val="00F875CD"/>
    <w:rsid w:val="00F90400"/>
    <w:rsid w:val="00F9143A"/>
    <w:rsid w:val="00F92106"/>
    <w:rsid w:val="00F9238B"/>
    <w:rsid w:val="00F95856"/>
    <w:rsid w:val="00F968A0"/>
    <w:rsid w:val="00F97CC4"/>
    <w:rsid w:val="00F97E4D"/>
    <w:rsid w:val="00FA01E0"/>
    <w:rsid w:val="00FA2414"/>
    <w:rsid w:val="00FA2703"/>
    <w:rsid w:val="00FA370F"/>
    <w:rsid w:val="00FA3EB2"/>
    <w:rsid w:val="00FA45C7"/>
    <w:rsid w:val="00FA4CF6"/>
    <w:rsid w:val="00FA6A8B"/>
    <w:rsid w:val="00FB044C"/>
    <w:rsid w:val="00FB07F3"/>
    <w:rsid w:val="00FB198B"/>
    <w:rsid w:val="00FB2F3E"/>
    <w:rsid w:val="00FB567B"/>
    <w:rsid w:val="00FB7947"/>
    <w:rsid w:val="00FB7BCA"/>
    <w:rsid w:val="00FB7C38"/>
    <w:rsid w:val="00FC162E"/>
    <w:rsid w:val="00FC1DA9"/>
    <w:rsid w:val="00FC3CD9"/>
    <w:rsid w:val="00FC5A18"/>
    <w:rsid w:val="00FD05F6"/>
    <w:rsid w:val="00FD0BDC"/>
    <w:rsid w:val="00FD0F88"/>
    <w:rsid w:val="00FD1E12"/>
    <w:rsid w:val="00FD1E45"/>
    <w:rsid w:val="00FD2083"/>
    <w:rsid w:val="00FD371A"/>
    <w:rsid w:val="00FD4F9C"/>
    <w:rsid w:val="00FD5801"/>
    <w:rsid w:val="00FE0143"/>
    <w:rsid w:val="00FE36E9"/>
    <w:rsid w:val="00FE4063"/>
    <w:rsid w:val="00FE4B3D"/>
    <w:rsid w:val="00FE5993"/>
    <w:rsid w:val="00FE606D"/>
    <w:rsid w:val="00FE65BA"/>
    <w:rsid w:val="00FF0F90"/>
    <w:rsid w:val="00FF1020"/>
    <w:rsid w:val="00FF1477"/>
    <w:rsid w:val="00FF205D"/>
    <w:rsid w:val="00FF20DC"/>
    <w:rsid w:val="00FF2DCD"/>
    <w:rsid w:val="00FF3416"/>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15:docId w15:val="{1338578F-9C3D-43C9-BB28-4731B70F7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0FB6A-4976-4B47-9505-621714D36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11</Pages>
  <Words>2918</Words>
  <Characters>16636</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Ovidiu PANAITE</cp:lastModifiedBy>
  <cp:revision>17</cp:revision>
  <cp:lastPrinted>2017-07-14T09:16:00Z</cp:lastPrinted>
  <dcterms:created xsi:type="dcterms:W3CDTF">2017-03-14T08:03:00Z</dcterms:created>
  <dcterms:modified xsi:type="dcterms:W3CDTF">2017-07-18T11:55:00Z</dcterms:modified>
</cp:coreProperties>
</file>