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w:t>
      </w:r>
      <w:proofErr w:type="spellStart"/>
      <w:r>
        <w:rPr>
          <w:b/>
        </w:rPr>
        <w:t>În</w:t>
      </w:r>
      <w:proofErr w:type="spellEnd"/>
      <w:r>
        <w:rPr>
          <w:b/>
        </w:rPr>
        <w:t xml:space="preserve"> </w:t>
      </w:r>
      <w:proofErr w:type="spellStart"/>
      <w:r>
        <w:rPr>
          <w:b/>
        </w:rPr>
        <w:t>baza</w:t>
      </w:r>
      <w:proofErr w:type="spellEnd"/>
      <w:r>
        <w:rPr>
          <w:b/>
        </w:rPr>
        <w:t xml:space="preserve"> HG </w:t>
      </w:r>
      <w:proofErr w:type="spellStart"/>
      <w:r>
        <w:rPr>
          <w:b/>
        </w:rPr>
        <w:t>nr</w:t>
      </w:r>
      <w:proofErr w:type="spellEnd"/>
      <w:r>
        <w:rPr>
          <w:b/>
        </w:rPr>
        <w:t>. 28/2008-</w:t>
      </w:r>
    </w:p>
    <w:p w:rsidR="007A38A5" w:rsidRDefault="007A38A5" w:rsidP="00F474E5">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1B7063" w:rsidTr="00407E65">
        <w:tc>
          <w:tcPr>
            <w:tcW w:w="10491" w:type="dxa"/>
            <w:gridSpan w:val="2"/>
            <w:shd w:val="clear" w:color="auto" w:fill="auto"/>
          </w:tcPr>
          <w:p w:rsidR="00FC2294" w:rsidRPr="001B7063" w:rsidRDefault="00FC2294" w:rsidP="00407E65">
            <w:pPr>
              <w:pStyle w:val="Title"/>
              <w:spacing w:before="60" w:after="60"/>
              <w:outlineLvl w:val="0"/>
              <w:rPr>
                <w:rFonts w:cs="Arial"/>
                <w:szCs w:val="20"/>
              </w:rPr>
            </w:pPr>
            <w:r w:rsidRPr="001B7063">
              <w:rPr>
                <w:rFonts w:cs="Arial"/>
                <w:szCs w:val="20"/>
              </w:rPr>
              <w:t>Programul Operaţional Regional 2014-2020</w:t>
            </w: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rsidR="00FC2294" w:rsidRPr="001B7063" w:rsidRDefault="00FC2294" w:rsidP="00407E65">
            <w:pPr>
              <w:pStyle w:val="Title"/>
              <w:spacing w:before="60" w:after="60"/>
              <w:outlineLvl w:val="0"/>
              <w:rPr>
                <w:rFonts w:cs="Arial"/>
                <w:i/>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bCs w:val="0"/>
                <w:iCs/>
                <w:szCs w:val="20"/>
              </w:rPr>
              <w:t>Nr</w:t>
            </w:r>
            <w:r w:rsidR="007972E8">
              <w:rPr>
                <w:rFonts w:cs="Arial"/>
                <w:b w:val="0"/>
                <w:bCs w:val="0"/>
                <w:iCs/>
                <w:szCs w:val="20"/>
              </w:rPr>
              <w:t>. înregistrare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7972E8"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rsidR="00FC2294" w:rsidRPr="001B7063" w:rsidRDefault="00FC2294" w:rsidP="00407E65">
            <w:pPr>
              <w:pStyle w:val="Title"/>
              <w:spacing w:before="60" w:after="60"/>
              <w:outlineLvl w:val="0"/>
              <w:rPr>
                <w:rFonts w:cs="Arial"/>
                <w:b w:val="0"/>
                <w:szCs w:val="20"/>
              </w:rPr>
            </w:pPr>
          </w:p>
        </w:tc>
      </w:tr>
    </w:tbl>
    <w:p w:rsidR="00FC2294" w:rsidRPr="00E34897" w:rsidRDefault="001D4D63" w:rsidP="00F474E5">
      <w:pPr>
        <w:spacing w:before="120" w:after="120" w:line="240" w:lineRule="auto"/>
        <w:jc w:val="both"/>
        <w:rPr>
          <w:rFonts w:cs="Arial"/>
          <w:lang w:val="ro-RO"/>
        </w:rPr>
      </w:pPr>
      <w:r>
        <w:rPr>
          <w:rFonts w:cs="Arial"/>
          <w:lang w:val="ro-RO"/>
        </w:rPr>
        <w:t>SECTIUNEA I.</w:t>
      </w:r>
      <w:r w:rsidR="00D16A28" w:rsidRPr="00D16A28">
        <w:rPr>
          <w:b/>
          <w:i/>
          <w:iCs/>
        </w:rPr>
        <w:t xml:space="preserve"> </w:t>
      </w:r>
      <w:proofErr w:type="spellStart"/>
      <w:r w:rsidR="00D16A28" w:rsidRPr="00E34897">
        <w:rPr>
          <w:b/>
          <w:i/>
          <w:iCs/>
        </w:rPr>
        <w:t>Criterii</w:t>
      </w:r>
      <w:proofErr w:type="spellEnd"/>
      <w:r w:rsidR="00D16A28" w:rsidRPr="00E34897">
        <w:rPr>
          <w:b/>
          <w:i/>
          <w:iCs/>
        </w:rPr>
        <w:t xml:space="preserve"> </w:t>
      </w:r>
      <w:proofErr w:type="spellStart"/>
      <w:r w:rsidR="00D16A28" w:rsidRPr="00E34897">
        <w:rPr>
          <w:b/>
          <w:i/>
          <w:iCs/>
        </w:rPr>
        <w:t>generale</w:t>
      </w:r>
      <w:proofErr w:type="spellEnd"/>
      <w:r w:rsidR="00D16A28" w:rsidRPr="00E34897">
        <w:rPr>
          <w:b/>
          <w:i/>
          <w:iCs/>
        </w:rPr>
        <w:t xml:space="preserve"> </w:t>
      </w:r>
      <w:proofErr w:type="spellStart"/>
      <w:r w:rsidR="00D16A28" w:rsidRPr="00E34897">
        <w:rPr>
          <w:b/>
          <w:i/>
          <w:iCs/>
        </w:rPr>
        <w:t>privind</w:t>
      </w:r>
      <w:proofErr w:type="spellEnd"/>
      <w:r w:rsidR="00D16A28" w:rsidRPr="00E34897">
        <w:rPr>
          <w:b/>
          <w:i/>
          <w:iCs/>
        </w:rPr>
        <w:t xml:space="preserve"> </w:t>
      </w:r>
      <w:proofErr w:type="spellStart"/>
      <w:r w:rsidR="00D16A28" w:rsidRPr="00E34897">
        <w:rPr>
          <w:b/>
          <w:i/>
          <w:iCs/>
        </w:rPr>
        <w:t>conţinutul</w:t>
      </w:r>
      <w:proofErr w:type="spellEnd"/>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C636A4">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C636A4">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00C636A4">
              <w:rPr>
                <w:rFonts w:cs="Arial"/>
                <w:lang w:val="ro-RO"/>
              </w:rPr>
              <w:t xml:space="preserve"> </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lastRenderedPageBreak/>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lastRenderedPageBreak/>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w:t>
            </w:r>
            <w:r w:rsidRPr="00B30413">
              <w:rPr>
                <w:rFonts w:cs="Arial"/>
                <w:lang w:val="ro-RO"/>
              </w:rPr>
              <w:lastRenderedPageBreak/>
              <w:t>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r w:rsidR="00DF74FE">
              <w:rPr>
                <w:rFonts w:cs="Arial"/>
                <w:lang w:val="ro-RO"/>
              </w:rPr>
              <w:t>, de exemplu, studiu de trafic</w:t>
            </w:r>
            <w:r w:rsidRPr="00B30413">
              <w:rPr>
                <w:rFonts w:cs="Arial"/>
                <w:lang w:val="ro-RO"/>
              </w:rPr>
              <w:t>;</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DF74FE">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lastRenderedPageBreak/>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lastRenderedPageBreak/>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2A50CB">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2A50CB">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2A50CB">
            <w:pPr>
              <w:jc w:val="both"/>
              <w:rPr>
                <w:rFonts w:cs="Arial"/>
                <w:lang w:val="ro-RO"/>
              </w:rPr>
            </w:pPr>
            <w:r w:rsidRPr="00E34897">
              <w:rPr>
                <w:rFonts w:cs="Arial"/>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576BFF" w:rsidRPr="00E34897" w:rsidTr="00EB2CB7">
        <w:trPr>
          <w:trHeight w:val="303"/>
        </w:trPr>
        <w:tc>
          <w:tcPr>
            <w:tcW w:w="710" w:type="dxa"/>
          </w:tcPr>
          <w:p w:rsidR="00576BFF" w:rsidRPr="00E34897" w:rsidRDefault="00576BFF" w:rsidP="00732E91">
            <w:pPr>
              <w:jc w:val="center"/>
              <w:rPr>
                <w:rFonts w:cs="Arial"/>
                <w:b/>
                <w:lang w:val="ro-RO"/>
              </w:rPr>
            </w:pPr>
            <w:r>
              <w:rPr>
                <w:rFonts w:cs="Arial"/>
                <w:b/>
                <w:lang w:val="ro-RO"/>
              </w:rPr>
              <w:t>23</w:t>
            </w:r>
          </w:p>
        </w:tc>
        <w:tc>
          <w:tcPr>
            <w:tcW w:w="5881" w:type="dxa"/>
          </w:tcPr>
          <w:p w:rsidR="00576BFF" w:rsidRPr="00E34897" w:rsidRDefault="00576BFF" w:rsidP="00732E91">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576BFF" w:rsidRPr="00E34897" w:rsidRDefault="00576BFF" w:rsidP="00281A1A">
            <w:pPr>
              <w:jc w:val="both"/>
              <w:rPr>
                <w:rFonts w:cs="Arial"/>
                <w:lang w:val="ro-RO"/>
              </w:rPr>
            </w:pPr>
          </w:p>
        </w:tc>
        <w:tc>
          <w:tcPr>
            <w:tcW w:w="550" w:type="dxa"/>
          </w:tcPr>
          <w:p w:rsidR="00576BFF" w:rsidRPr="00E34897" w:rsidRDefault="00576BFF" w:rsidP="00281A1A">
            <w:pPr>
              <w:jc w:val="both"/>
              <w:rPr>
                <w:rFonts w:cs="Arial"/>
                <w:lang w:val="ro-RO"/>
              </w:rPr>
            </w:pPr>
          </w:p>
        </w:tc>
        <w:tc>
          <w:tcPr>
            <w:tcW w:w="962" w:type="dxa"/>
          </w:tcPr>
          <w:p w:rsidR="00576BFF" w:rsidRPr="00E34897" w:rsidRDefault="00576BFF" w:rsidP="00281A1A">
            <w:pPr>
              <w:jc w:val="both"/>
              <w:rPr>
                <w:rFonts w:cs="Arial"/>
                <w:lang w:val="ro-RO"/>
              </w:rPr>
            </w:pPr>
          </w:p>
        </w:tc>
        <w:tc>
          <w:tcPr>
            <w:tcW w:w="1554" w:type="dxa"/>
          </w:tcPr>
          <w:p w:rsidR="00576BFF" w:rsidRPr="00E34897" w:rsidRDefault="00576BFF" w:rsidP="00281A1A">
            <w:pPr>
              <w:jc w:val="both"/>
              <w:rPr>
                <w:rFonts w:cs="Arial"/>
                <w:lang w:val="ro-RO"/>
              </w:rPr>
            </w:pPr>
          </w:p>
        </w:tc>
      </w:tr>
      <w:tr w:rsidR="00197A3E" w:rsidRPr="00E34897" w:rsidTr="00EB2CB7">
        <w:trPr>
          <w:trHeight w:val="303"/>
        </w:trPr>
        <w:tc>
          <w:tcPr>
            <w:tcW w:w="710" w:type="dxa"/>
          </w:tcPr>
          <w:p w:rsidR="00197A3E" w:rsidRDefault="00197A3E" w:rsidP="00732E91">
            <w:pPr>
              <w:jc w:val="center"/>
              <w:rPr>
                <w:rFonts w:cs="Arial"/>
                <w:b/>
                <w:lang w:val="ro-RO"/>
              </w:rPr>
            </w:pPr>
            <w:r>
              <w:rPr>
                <w:rFonts w:cs="Arial"/>
                <w:b/>
                <w:lang w:val="ro-RO"/>
              </w:rPr>
              <w:t>24</w:t>
            </w:r>
          </w:p>
        </w:tc>
        <w:tc>
          <w:tcPr>
            <w:tcW w:w="5881" w:type="dxa"/>
          </w:tcPr>
          <w:p w:rsidR="00197A3E" w:rsidRPr="00E34897" w:rsidRDefault="00197A3E" w:rsidP="006811C1">
            <w:pPr>
              <w:jc w:val="both"/>
              <w:rPr>
                <w:rFonts w:cs="Arial"/>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sidR="003D60BB">
              <w:rPr>
                <w:rFonts w:ascii="Trebuchet MS" w:hAnsi="Trebuchet MS" w:cs="Arial"/>
                <w:sz w:val="20"/>
                <w:szCs w:val="20"/>
                <w:lang w:val="ro-RO"/>
              </w:rPr>
              <w:t xml:space="preserve"> </w:t>
            </w:r>
          </w:p>
        </w:tc>
        <w:tc>
          <w:tcPr>
            <w:tcW w:w="550" w:type="dxa"/>
          </w:tcPr>
          <w:p w:rsidR="00197A3E" w:rsidRPr="00E34897" w:rsidRDefault="00197A3E" w:rsidP="00281A1A">
            <w:pPr>
              <w:jc w:val="both"/>
              <w:rPr>
                <w:rFonts w:cs="Arial"/>
                <w:lang w:val="ro-RO"/>
              </w:rPr>
            </w:pPr>
          </w:p>
        </w:tc>
        <w:tc>
          <w:tcPr>
            <w:tcW w:w="550" w:type="dxa"/>
          </w:tcPr>
          <w:p w:rsidR="00197A3E" w:rsidRPr="00E34897" w:rsidRDefault="00197A3E" w:rsidP="00281A1A">
            <w:pPr>
              <w:jc w:val="both"/>
              <w:rPr>
                <w:rFonts w:cs="Arial"/>
                <w:lang w:val="ro-RO"/>
              </w:rPr>
            </w:pPr>
          </w:p>
        </w:tc>
        <w:tc>
          <w:tcPr>
            <w:tcW w:w="962" w:type="dxa"/>
          </w:tcPr>
          <w:p w:rsidR="00197A3E" w:rsidRPr="00E34897" w:rsidRDefault="00197A3E" w:rsidP="00281A1A">
            <w:pPr>
              <w:jc w:val="both"/>
              <w:rPr>
                <w:rFonts w:cs="Arial"/>
                <w:lang w:val="ro-RO"/>
              </w:rPr>
            </w:pPr>
          </w:p>
        </w:tc>
        <w:tc>
          <w:tcPr>
            <w:tcW w:w="1554" w:type="dxa"/>
          </w:tcPr>
          <w:p w:rsidR="00197A3E" w:rsidRPr="00E34897" w:rsidRDefault="00197A3E" w:rsidP="00281A1A">
            <w:pPr>
              <w:jc w:val="both"/>
              <w:rPr>
                <w:rFonts w:cs="Arial"/>
                <w:lang w:val="ro-RO"/>
              </w:rPr>
            </w:pPr>
          </w:p>
        </w:tc>
      </w:tr>
    </w:tbl>
    <w:p w:rsidR="003D60BB" w:rsidRDefault="003D60BB" w:rsidP="004A0B2C">
      <w:pPr>
        <w:spacing w:before="60" w:afterLines="60" w:after="144"/>
        <w:jc w:val="both"/>
        <w:rPr>
          <w:rFonts w:ascii="Trebuchet MS" w:eastAsia="Times New Roman" w:hAnsi="Trebuchet MS" w:cs="Arial"/>
          <w:b/>
          <w:color w:val="000000" w:themeColor="text1"/>
          <w:sz w:val="20"/>
          <w:szCs w:val="20"/>
          <w:lang w:val="ro-RO"/>
        </w:rPr>
      </w:pPr>
    </w:p>
    <w:p w:rsidR="005A795C" w:rsidRPr="005A795C" w:rsidRDefault="004A0B2C" w:rsidP="005A795C">
      <w:pPr>
        <w:spacing w:before="60" w:afterLines="60" w:after="144"/>
        <w:jc w:val="both"/>
        <w:rPr>
          <w:rFonts w:ascii="Trebuchet MS" w:eastAsia="Times New Roman" w:hAnsi="Trebuchet MS" w:cs="Arial"/>
          <w:color w:val="000000" w:themeColor="text1"/>
          <w:sz w:val="20"/>
          <w:szCs w:val="20"/>
          <w:lang w:val="ro-RO"/>
        </w:rPr>
      </w:pPr>
      <w:r>
        <w:rPr>
          <w:rFonts w:ascii="Trebuchet MS" w:eastAsia="Times New Roman" w:hAnsi="Trebuchet MS" w:cs="Arial"/>
          <w:b/>
          <w:color w:val="000000" w:themeColor="text1"/>
          <w:sz w:val="20"/>
          <w:szCs w:val="20"/>
          <w:lang w:val="ro-RO"/>
        </w:rPr>
        <w:t xml:space="preserve">NOTA 1. </w:t>
      </w:r>
      <w:r w:rsidR="005A795C" w:rsidRPr="005A795C">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7E4304" w:rsidRPr="005A795C" w:rsidRDefault="005A795C" w:rsidP="005A795C">
      <w:pPr>
        <w:spacing w:before="60" w:afterLines="60" w:after="144"/>
        <w:jc w:val="both"/>
        <w:rPr>
          <w:rFonts w:ascii="Trebuchet MS" w:eastAsia="Times New Roman" w:hAnsi="Trebuchet MS" w:cs="Arial"/>
          <w:color w:val="000000" w:themeColor="text1"/>
          <w:sz w:val="20"/>
          <w:szCs w:val="20"/>
          <w:lang w:val="ro-RO"/>
        </w:rPr>
      </w:pPr>
      <w:r w:rsidRPr="005A795C">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1D4D63" w:rsidRPr="001D4D63" w:rsidRDefault="001D4D63" w:rsidP="00576BFF">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lastRenderedPageBreak/>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E34897" w:rsidTr="005C52CF">
        <w:trPr>
          <w:trHeight w:val="279"/>
        </w:trPr>
        <w:tc>
          <w:tcPr>
            <w:tcW w:w="710" w:type="dxa"/>
          </w:tcPr>
          <w:p w:rsidR="001D4D63" w:rsidRPr="00E34897" w:rsidRDefault="001D4D63" w:rsidP="00732E91">
            <w:pPr>
              <w:spacing w:before="120" w:after="120"/>
              <w:jc w:val="center"/>
              <w:rPr>
                <w:rFonts w:cs="Arial"/>
                <w:b/>
                <w:lang w:val="ro-RO"/>
              </w:rPr>
            </w:pPr>
            <w:r w:rsidRPr="00E34897">
              <w:rPr>
                <w:rFonts w:cs="Arial"/>
                <w:b/>
                <w:lang w:val="ro-RO"/>
              </w:rPr>
              <w:t>NR. CRT.</w:t>
            </w:r>
          </w:p>
        </w:tc>
        <w:tc>
          <w:tcPr>
            <w:tcW w:w="5881" w:type="dxa"/>
          </w:tcPr>
          <w:p w:rsidR="001D4D63" w:rsidRPr="00E34897" w:rsidRDefault="001D4D63" w:rsidP="00732E91">
            <w:pPr>
              <w:spacing w:before="120" w:after="120"/>
              <w:jc w:val="center"/>
              <w:rPr>
                <w:rFonts w:cs="Arial"/>
                <w:b/>
                <w:lang w:val="ro-RO"/>
              </w:rPr>
            </w:pPr>
            <w:r w:rsidRPr="00E34897">
              <w:rPr>
                <w:rFonts w:cs="Arial"/>
                <w:b/>
                <w:lang w:val="ro-RO"/>
              </w:rPr>
              <w:t>ASPECTE DE VERIFICAT</w:t>
            </w:r>
          </w:p>
        </w:tc>
        <w:tc>
          <w:tcPr>
            <w:tcW w:w="2025" w:type="dxa"/>
          </w:tcPr>
          <w:p w:rsidR="001D4D63" w:rsidRPr="00E34897" w:rsidRDefault="001D4D63" w:rsidP="00732E91">
            <w:pPr>
              <w:spacing w:before="120" w:after="120"/>
              <w:jc w:val="center"/>
              <w:rPr>
                <w:rFonts w:cs="Arial"/>
                <w:b/>
                <w:lang w:val="ro-RO"/>
              </w:rPr>
            </w:pPr>
            <w:r>
              <w:rPr>
                <w:rFonts w:cs="Arial"/>
                <w:b/>
                <w:lang w:val="ro-RO"/>
              </w:rPr>
              <w:t>Punctaj</w:t>
            </w:r>
          </w:p>
        </w:tc>
        <w:tc>
          <w:tcPr>
            <w:tcW w:w="1620" w:type="dxa"/>
          </w:tcPr>
          <w:p w:rsidR="001D4D63" w:rsidRPr="00E34897" w:rsidRDefault="001D4D63" w:rsidP="00732E91">
            <w:pPr>
              <w:spacing w:before="120" w:after="120"/>
              <w:jc w:val="center"/>
              <w:rPr>
                <w:rFonts w:cs="Arial"/>
                <w:b/>
                <w:lang w:val="ro-RO"/>
              </w:rPr>
            </w:pPr>
            <w:r w:rsidRPr="00E34897">
              <w:rPr>
                <w:rFonts w:cs="Arial"/>
                <w:b/>
                <w:lang w:val="ro-RO"/>
              </w:rPr>
              <w:t>OBSERVAŢII</w:t>
            </w:r>
          </w:p>
        </w:tc>
      </w:tr>
      <w:tr w:rsidR="005C52CF" w:rsidRPr="00E34897" w:rsidTr="005C52CF">
        <w:trPr>
          <w:trHeight w:val="212"/>
        </w:trPr>
        <w:tc>
          <w:tcPr>
            <w:tcW w:w="710" w:type="dxa"/>
          </w:tcPr>
          <w:p w:rsidR="005C52CF" w:rsidRPr="00E34897" w:rsidRDefault="005C52CF" w:rsidP="00732E91">
            <w:pPr>
              <w:jc w:val="center"/>
              <w:rPr>
                <w:rFonts w:cs="Arial"/>
                <w:b/>
                <w:lang w:val="ro-RO"/>
              </w:rPr>
            </w:pPr>
            <w:r w:rsidRPr="00E34897">
              <w:rPr>
                <w:rFonts w:cs="Arial"/>
                <w:b/>
                <w:lang w:val="ro-RO"/>
              </w:rPr>
              <w:t>1</w:t>
            </w:r>
          </w:p>
        </w:tc>
        <w:tc>
          <w:tcPr>
            <w:tcW w:w="5881" w:type="dxa"/>
          </w:tcPr>
          <w:p w:rsidR="005C52CF" w:rsidRPr="00E34897" w:rsidRDefault="005C52CF" w:rsidP="00732E91">
            <w:pPr>
              <w:jc w:val="both"/>
              <w:rPr>
                <w:rFonts w:cs="Arial"/>
                <w:lang w:val="ro-RO"/>
              </w:rPr>
            </w:pPr>
            <w:r w:rsidRPr="00E34897">
              <w:rPr>
                <w:rFonts w:cs="Arial"/>
                <w:lang w:val="ro-RO"/>
              </w:rPr>
              <w:t>Exista o corespondenta intre obiectele de investiţie din cadrul SF/DALI si cele descrise în cererea de finanțare?</w:t>
            </w:r>
          </w:p>
        </w:tc>
        <w:tc>
          <w:tcPr>
            <w:tcW w:w="2025" w:type="dxa"/>
          </w:tcPr>
          <w:p w:rsidR="005C52CF" w:rsidRPr="00E34897" w:rsidRDefault="005C52CF" w:rsidP="006D4034">
            <w:pPr>
              <w:jc w:val="both"/>
              <w:rPr>
                <w:rFonts w:cs="Arial"/>
                <w:lang w:val="ro-RO"/>
              </w:rPr>
            </w:pPr>
            <w:r>
              <w:rPr>
                <w:rFonts w:cs="Arial"/>
                <w:lang w:val="ro-RO"/>
              </w:rPr>
              <w:t xml:space="preserve">0 sau </w:t>
            </w:r>
            <w:r w:rsidR="006D4034">
              <w:rPr>
                <w:rFonts w:cs="Arial"/>
                <w:lang w:val="ro-RO"/>
              </w:rPr>
              <w:t>2</w:t>
            </w:r>
            <w:r>
              <w:rPr>
                <w:rFonts w:cs="Arial"/>
                <w:lang w:val="ro-RO"/>
              </w:rPr>
              <w:t xml:space="preserve"> puncte. </w:t>
            </w:r>
          </w:p>
        </w:tc>
        <w:tc>
          <w:tcPr>
            <w:tcW w:w="1620" w:type="dxa"/>
          </w:tcPr>
          <w:p w:rsidR="005C52CF" w:rsidRPr="00E34897" w:rsidRDefault="005C52CF" w:rsidP="0054675E">
            <w:pPr>
              <w:jc w:val="both"/>
              <w:rPr>
                <w:rFonts w:cs="Arial"/>
                <w:lang w:val="ro-RO"/>
              </w:rPr>
            </w:pPr>
          </w:p>
        </w:tc>
      </w:tr>
      <w:tr w:rsidR="005C52CF" w:rsidRPr="00E34897" w:rsidTr="005C52CF">
        <w:trPr>
          <w:trHeight w:val="593"/>
        </w:trPr>
        <w:tc>
          <w:tcPr>
            <w:tcW w:w="710" w:type="dxa"/>
          </w:tcPr>
          <w:p w:rsidR="005C52CF" w:rsidRPr="00E34897" w:rsidRDefault="005C52CF" w:rsidP="00732E91">
            <w:pPr>
              <w:jc w:val="center"/>
              <w:rPr>
                <w:rFonts w:cs="Arial"/>
                <w:b/>
                <w:lang w:val="ro-RO"/>
              </w:rPr>
            </w:pPr>
            <w:r w:rsidRPr="00E34897">
              <w:rPr>
                <w:rFonts w:cs="Arial"/>
                <w:b/>
                <w:lang w:val="ro-RO"/>
              </w:rPr>
              <w:t>2</w:t>
            </w:r>
          </w:p>
          <w:p w:rsidR="005C52CF" w:rsidRPr="00E34897" w:rsidRDefault="005C52CF" w:rsidP="00732E91">
            <w:pPr>
              <w:jc w:val="center"/>
              <w:rPr>
                <w:rFonts w:cs="Arial"/>
                <w:b/>
                <w:lang w:val="ro-RO"/>
              </w:rPr>
            </w:pPr>
          </w:p>
          <w:p w:rsidR="005C52CF" w:rsidRPr="00E34897" w:rsidRDefault="005C52CF" w:rsidP="00732E91">
            <w:pPr>
              <w:jc w:val="center"/>
              <w:rPr>
                <w:rFonts w:cs="Arial"/>
                <w:b/>
                <w:lang w:val="ro-RO"/>
              </w:rPr>
            </w:pPr>
          </w:p>
        </w:tc>
        <w:tc>
          <w:tcPr>
            <w:tcW w:w="5881" w:type="dxa"/>
          </w:tcPr>
          <w:p w:rsidR="005C52CF" w:rsidRPr="00E34897" w:rsidRDefault="005C52CF" w:rsidP="00732E91">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E34897" w:rsidRDefault="006D4034" w:rsidP="006D4034">
            <w:pPr>
              <w:rPr>
                <w:rFonts w:cs="Arial"/>
                <w:lang w:val="ro-RO"/>
              </w:rPr>
            </w:pPr>
            <w:r>
              <w:rPr>
                <w:rFonts w:cs="Arial"/>
                <w:lang w:val="ro-RO"/>
              </w:rPr>
              <w:t>0,1 sau 2</w:t>
            </w:r>
            <w:r w:rsidR="005C52CF">
              <w:rPr>
                <w:rFonts w:cs="Arial"/>
                <w:lang w:val="ro-RO"/>
              </w:rPr>
              <w:t xml:space="preserve"> puncte.</w:t>
            </w:r>
          </w:p>
        </w:tc>
        <w:tc>
          <w:tcPr>
            <w:tcW w:w="1620" w:type="dxa"/>
          </w:tcPr>
          <w:p w:rsidR="005C52CF" w:rsidRPr="00E34897" w:rsidRDefault="005C52CF" w:rsidP="00732E91">
            <w:pPr>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sidRPr="00E34897">
              <w:rPr>
                <w:rFonts w:cs="Arial"/>
                <w:b/>
                <w:lang w:val="ro-RO"/>
              </w:rPr>
              <w:t>3</w:t>
            </w:r>
          </w:p>
        </w:tc>
        <w:tc>
          <w:tcPr>
            <w:tcW w:w="5881" w:type="dxa"/>
          </w:tcPr>
          <w:p w:rsidR="005C52CF" w:rsidRPr="00E34897" w:rsidRDefault="005C52CF" w:rsidP="00732E91">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rsidR="005C52CF" w:rsidRPr="00E34897" w:rsidRDefault="006D4034" w:rsidP="006D4034">
            <w:pPr>
              <w:jc w:val="both"/>
              <w:rPr>
                <w:rFonts w:cs="Arial"/>
                <w:lang w:val="ro-RO"/>
              </w:rPr>
            </w:pPr>
            <w:r>
              <w:rPr>
                <w:rFonts w:cs="Arial"/>
                <w:lang w:val="ro-RO"/>
              </w:rPr>
              <w:t>0,1 sau 2</w:t>
            </w:r>
            <w:r w:rsidR="005C52CF">
              <w:rPr>
                <w:rFonts w:cs="Arial"/>
                <w:lang w:val="ro-RO"/>
              </w:rPr>
              <w:t xml:space="preserve"> puncte.</w:t>
            </w:r>
          </w:p>
        </w:tc>
        <w:tc>
          <w:tcPr>
            <w:tcW w:w="1620" w:type="dxa"/>
          </w:tcPr>
          <w:p w:rsidR="005C52CF" w:rsidRPr="00E34897" w:rsidRDefault="005C52CF" w:rsidP="00732E91">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t>4</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25" w:type="dxa"/>
            <w:shd w:val="clear" w:color="auto" w:fill="F2F2F2" w:themeFill="background1" w:themeFillShade="F2"/>
          </w:tcPr>
          <w:p w:rsidR="005C52CF" w:rsidRPr="00E34897" w:rsidRDefault="00D1545C" w:rsidP="003A7280">
            <w:pPr>
              <w:jc w:val="both"/>
              <w:rPr>
                <w:rFonts w:cs="Arial"/>
                <w:lang w:val="ro-RO"/>
              </w:rPr>
            </w:pPr>
            <w:r>
              <w:rPr>
                <w:rFonts w:cs="Arial"/>
                <w:lang w:val="ro-RO"/>
              </w:rPr>
              <w:t xml:space="preserve">0 sau </w:t>
            </w:r>
            <w:r w:rsidR="003A7280">
              <w:rPr>
                <w:rFonts w:cs="Arial"/>
                <w:lang w:val="ro-RO"/>
              </w:rPr>
              <w:t>3</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t>5</w:t>
            </w:r>
          </w:p>
        </w:tc>
        <w:tc>
          <w:tcPr>
            <w:tcW w:w="5881" w:type="dxa"/>
            <w:shd w:val="clear" w:color="auto" w:fill="F2F2F2" w:themeFill="background1" w:themeFillShade="F2"/>
          </w:tcPr>
          <w:p w:rsidR="005C52CF" w:rsidRPr="00E34897" w:rsidRDefault="00D1545C" w:rsidP="00732E91">
            <w:pPr>
              <w:jc w:val="both"/>
              <w:rPr>
                <w:rFonts w:cs="Arial"/>
                <w:lang w:val="ro-RO"/>
              </w:rPr>
            </w:pPr>
            <w:r>
              <w:rPr>
                <w:rFonts w:cs="Arial"/>
                <w:lang w:val="ro-RO"/>
              </w:rPr>
              <w:t xml:space="preserve"> S.F. </w:t>
            </w:r>
            <w:r w:rsidR="005C52CF" w:rsidRPr="00E34897">
              <w:rPr>
                <w:rFonts w:cs="Arial"/>
                <w:lang w:val="ro-RO"/>
              </w:rPr>
              <w:t xml:space="preserve">Se respectă studiile, analizele, rapoartele de specialitate, necesare fundamentării diferitelor tipuri de intervenții, pentru toate specialitățile, după caz, </w:t>
            </w:r>
            <w:proofErr w:type="spellStart"/>
            <w:r w:rsidR="005C52CF" w:rsidRPr="00E34897">
              <w:rPr>
                <w:rFonts w:cs="Arial"/>
              </w:rPr>
              <w:t>luându</w:t>
            </w:r>
            <w:proofErr w:type="spellEnd"/>
            <w:r w:rsidR="005C52CF" w:rsidRPr="00E34897">
              <w:rPr>
                <w:rFonts w:cs="Arial"/>
              </w:rPr>
              <w:t xml:space="preserve">-se </w:t>
            </w:r>
            <w:proofErr w:type="spellStart"/>
            <w:r w:rsidR="005C52CF" w:rsidRPr="00E34897">
              <w:rPr>
                <w:rFonts w:cs="Arial"/>
              </w:rPr>
              <w:t>în</w:t>
            </w:r>
            <w:proofErr w:type="spellEnd"/>
            <w:r w:rsidR="005C52CF" w:rsidRPr="00E34897">
              <w:rPr>
                <w:rFonts w:cs="Arial"/>
              </w:rPr>
              <w:t xml:space="preserve"> </w:t>
            </w:r>
            <w:proofErr w:type="spellStart"/>
            <w:r w:rsidR="005C52CF" w:rsidRPr="00E34897">
              <w:rPr>
                <w:rFonts w:cs="Arial"/>
              </w:rPr>
              <w:t>calcul</w:t>
            </w:r>
            <w:proofErr w:type="spellEnd"/>
            <w:r w:rsidR="005C52CF" w:rsidRPr="00E34897">
              <w:rPr>
                <w:rFonts w:cs="Arial"/>
              </w:rPr>
              <w:t xml:space="preserve"> </w:t>
            </w:r>
            <w:proofErr w:type="spellStart"/>
            <w:r w:rsidR="005C52CF" w:rsidRPr="00E34897">
              <w:rPr>
                <w:rFonts w:cs="Arial"/>
              </w:rPr>
              <w:t>inclusiv</w:t>
            </w:r>
            <w:proofErr w:type="spellEnd"/>
            <w:r w:rsidR="005C52CF" w:rsidRPr="00E34897">
              <w:rPr>
                <w:rFonts w:cs="Arial"/>
              </w:rPr>
              <w:t xml:space="preserve"> </w:t>
            </w:r>
            <w:proofErr w:type="spellStart"/>
            <w:r w:rsidR="005C52CF" w:rsidRPr="00E34897">
              <w:rPr>
                <w:rFonts w:cs="Arial"/>
              </w:rPr>
              <w:t>scenariile</w:t>
            </w:r>
            <w:proofErr w:type="spellEnd"/>
            <w:r w:rsidR="005C52CF" w:rsidRPr="00E34897">
              <w:rPr>
                <w:rFonts w:cs="Arial"/>
              </w:rPr>
              <w:t xml:space="preserve"> </w:t>
            </w:r>
            <w:proofErr w:type="spellStart"/>
            <w:r w:rsidR="005C52CF" w:rsidRPr="00E34897">
              <w:rPr>
                <w:rFonts w:cs="Arial"/>
              </w:rPr>
              <w:t>recomandate</w:t>
            </w:r>
            <w:proofErr w:type="spellEnd"/>
            <w:r w:rsidR="005C52CF" w:rsidRPr="00E34897">
              <w:rPr>
                <w:rFonts w:cs="Arial"/>
              </w:rPr>
              <w:t xml:space="preserve"> </w:t>
            </w:r>
            <w:proofErr w:type="spellStart"/>
            <w:r w:rsidR="005C52CF" w:rsidRPr="00E34897">
              <w:rPr>
                <w:rFonts w:cs="Arial"/>
              </w:rPr>
              <w:t>prin</w:t>
            </w:r>
            <w:proofErr w:type="spellEnd"/>
            <w:r w:rsidR="005C52CF" w:rsidRPr="00E34897">
              <w:rPr>
                <w:rFonts w:cs="Arial"/>
              </w:rPr>
              <w:t xml:space="preserve"> </w:t>
            </w:r>
            <w:proofErr w:type="spellStart"/>
            <w:r w:rsidR="005C52CF" w:rsidRPr="00E34897">
              <w:rPr>
                <w:rFonts w:cs="Arial"/>
              </w:rPr>
              <w:t>acestea</w:t>
            </w:r>
            <w:proofErr w:type="spellEnd"/>
            <w:r w:rsidR="005C52CF" w:rsidRPr="00E34897">
              <w:rPr>
                <w:rFonts w:cs="Arial"/>
                <w:lang w:val="ro-RO"/>
              </w:rPr>
              <w:t xml:space="preserve"> ?</w:t>
            </w:r>
          </w:p>
        </w:tc>
        <w:tc>
          <w:tcPr>
            <w:tcW w:w="2025" w:type="dxa"/>
            <w:shd w:val="clear" w:color="auto" w:fill="F2F2F2" w:themeFill="background1" w:themeFillShade="F2"/>
          </w:tcPr>
          <w:p w:rsidR="005C52CF" w:rsidRPr="00E34897" w:rsidRDefault="00D1545C" w:rsidP="003A7280">
            <w:pPr>
              <w:jc w:val="both"/>
              <w:rPr>
                <w:rFonts w:cs="Arial"/>
                <w:lang w:val="ro-RO"/>
              </w:rPr>
            </w:pPr>
            <w:r>
              <w:rPr>
                <w:rFonts w:cs="Arial"/>
                <w:lang w:val="ro-RO"/>
              </w:rPr>
              <w:t xml:space="preserve">0 sau </w:t>
            </w:r>
            <w:r w:rsidR="003A7280">
              <w:rPr>
                <w:rFonts w:cs="Arial"/>
                <w:lang w:val="ro-RO"/>
              </w:rPr>
              <w:t>3</w:t>
            </w:r>
            <w:bookmarkStart w:id="4" w:name="_GoBack"/>
            <w:bookmarkEnd w:id="4"/>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vMerge w:val="restart"/>
            <w:shd w:val="clear" w:color="auto" w:fill="F2F2F2" w:themeFill="background1" w:themeFillShade="F2"/>
          </w:tcPr>
          <w:p w:rsidR="005C52CF" w:rsidRPr="00E34897" w:rsidRDefault="005C52CF" w:rsidP="00732E91">
            <w:pPr>
              <w:jc w:val="center"/>
              <w:rPr>
                <w:rFonts w:cs="Arial"/>
                <w:b/>
                <w:lang w:val="ro-RO"/>
              </w:rPr>
            </w:pPr>
            <w:r>
              <w:rPr>
                <w:rFonts w:cs="Arial"/>
                <w:b/>
                <w:lang w:val="ro-RO"/>
              </w:rPr>
              <w:t>6</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Există si s</w:t>
            </w:r>
            <w:r w:rsidR="00D1545C">
              <w:rPr>
                <w:rFonts w:cs="Arial"/>
                <w:lang w:val="ro-RO"/>
              </w:rPr>
              <w:t>e respecta prevederile din:</w:t>
            </w:r>
          </w:p>
        </w:tc>
        <w:tc>
          <w:tcPr>
            <w:tcW w:w="2025" w:type="dxa"/>
            <w:shd w:val="clear" w:color="auto" w:fill="F2F2F2" w:themeFill="background1" w:themeFillShade="F2"/>
          </w:tcPr>
          <w:p w:rsidR="005C52CF" w:rsidRPr="00E34897" w:rsidRDefault="005C52CF" w:rsidP="005A795C">
            <w:pPr>
              <w:jc w:val="both"/>
              <w:rPr>
                <w:rFonts w:cs="Arial"/>
                <w:lang w:val="ro-RO"/>
              </w:rPr>
            </w:pPr>
            <w:r>
              <w:rPr>
                <w:rFonts w:cs="Arial"/>
                <w:lang w:val="ro-RO"/>
              </w:rPr>
              <w:t xml:space="preserve">0,1 sau </w:t>
            </w:r>
            <w:r w:rsidR="00490896">
              <w:rPr>
                <w:rFonts w:cs="Arial"/>
                <w:lang w:val="ro-RO"/>
              </w:rPr>
              <w:t xml:space="preserve">3 </w:t>
            </w:r>
            <w:r>
              <w:rPr>
                <w:rFonts w:cs="Arial"/>
                <w:lang w:val="ro-RO"/>
              </w:rPr>
              <w:t>puncte.</w:t>
            </w: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1.certificatul de urbanism;</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B11CDE" w:rsidRPr="00B11CDE" w:rsidRDefault="00B11CDE" w:rsidP="00B11CDE">
            <w:pPr>
              <w:spacing w:before="60" w:after="60"/>
              <w:jc w:val="both"/>
              <w:rPr>
                <w:rFonts w:ascii="Trebuchet MS" w:hAnsi="Trebuchet MS" w:cs="Arial"/>
                <w:sz w:val="20"/>
                <w:szCs w:val="20"/>
                <w:lang w:val="ro-RO"/>
              </w:rPr>
            </w:pPr>
            <w:r>
              <w:rPr>
                <w:rFonts w:ascii="Trebuchet MS" w:hAnsi="Trebuchet MS" w:cs="Arial"/>
                <w:sz w:val="20"/>
                <w:szCs w:val="20"/>
                <w:lang w:val="ro-RO"/>
              </w:rPr>
              <w:t>2.</w:t>
            </w:r>
            <w:r w:rsidRPr="00B11CDE">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p w:rsidR="005C52CF" w:rsidRPr="0054675E" w:rsidRDefault="005C52CF" w:rsidP="0054675E">
            <w:pPr>
              <w:jc w:val="both"/>
              <w:rPr>
                <w:rFonts w:cs="Arial"/>
                <w:lang w:val="ro-RO"/>
              </w:rPr>
            </w:pPr>
          </w:p>
        </w:tc>
        <w:tc>
          <w:tcPr>
            <w:tcW w:w="2025" w:type="dxa"/>
            <w:shd w:val="clear" w:color="auto" w:fill="F2F2F2" w:themeFill="background1" w:themeFillShade="F2"/>
          </w:tcPr>
          <w:p w:rsidR="005C52CF" w:rsidRDefault="005C52CF" w:rsidP="00732E91">
            <w:pPr>
              <w:jc w:val="both"/>
              <w:rPr>
                <w:rFonts w:cs="Arial"/>
                <w:lang w:val="ro-RO"/>
              </w:rPr>
            </w:pPr>
          </w:p>
        </w:tc>
        <w:tc>
          <w:tcPr>
            <w:tcW w:w="1620" w:type="dxa"/>
            <w:shd w:val="clear" w:color="auto" w:fill="F2F2F2" w:themeFill="background1" w:themeFillShade="F2"/>
          </w:tcPr>
          <w:p w:rsidR="005C52CF"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3.</w:t>
            </w:r>
            <w:r>
              <w:rPr>
                <w:rFonts w:cs="Arial"/>
                <w:lang w:val="ro-RO"/>
              </w:rPr>
              <w:t>actul administrativ al autorităţii competente pentru protecţia mediului</w:t>
            </w:r>
            <w:r w:rsidRPr="00E34897">
              <w:rPr>
                <w:rFonts w:cs="Arial"/>
                <w:lang w:val="ro-RO"/>
              </w:rPr>
              <w:t>;</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Pr>
                <w:rFonts w:cs="Arial"/>
                <w:b/>
                <w:lang w:val="ro-RO"/>
              </w:rPr>
              <w:t>7</w:t>
            </w:r>
          </w:p>
        </w:tc>
        <w:tc>
          <w:tcPr>
            <w:tcW w:w="5881" w:type="dxa"/>
          </w:tcPr>
          <w:p w:rsidR="005C52CF" w:rsidRPr="00E34897" w:rsidRDefault="005C52CF" w:rsidP="00732E91">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rsidR="005C52CF" w:rsidRPr="00E34897" w:rsidRDefault="005C52CF" w:rsidP="00732E91">
            <w:pPr>
              <w:jc w:val="both"/>
              <w:rPr>
                <w:rFonts w:cs="Arial"/>
                <w:lang w:val="ro-RO"/>
              </w:rPr>
            </w:pPr>
            <w:r>
              <w:rPr>
                <w:rFonts w:cs="Arial"/>
                <w:lang w:val="ro-RO"/>
              </w:rPr>
              <w:t>0,1 sau 2 puncte.</w:t>
            </w:r>
          </w:p>
        </w:tc>
        <w:tc>
          <w:tcPr>
            <w:tcW w:w="1620" w:type="dxa"/>
          </w:tcPr>
          <w:p w:rsidR="005C52CF" w:rsidRPr="00E34897" w:rsidRDefault="005C52CF" w:rsidP="00732E91">
            <w:pPr>
              <w:jc w:val="both"/>
              <w:rPr>
                <w:rFonts w:cs="Arial"/>
                <w:lang w:val="ro-RO"/>
              </w:rPr>
            </w:pPr>
          </w:p>
        </w:tc>
      </w:tr>
      <w:tr w:rsidR="005C52CF" w:rsidRPr="00E34897" w:rsidTr="005C52CF">
        <w:trPr>
          <w:trHeight w:val="197"/>
        </w:trPr>
        <w:tc>
          <w:tcPr>
            <w:tcW w:w="710" w:type="dxa"/>
          </w:tcPr>
          <w:p w:rsidR="005C52CF" w:rsidRPr="00E34897" w:rsidRDefault="005C52CF" w:rsidP="00732E91">
            <w:pPr>
              <w:jc w:val="center"/>
              <w:rPr>
                <w:rFonts w:cs="Arial"/>
                <w:b/>
                <w:lang w:val="ro-RO"/>
              </w:rPr>
            </w:pPr>
            <w:r>
              <w:rPr>
                <w:rFonts w:cs="Arial"/>
                <w:b/>
                <w:lang w:val="ro-RO"/>
              </w:rPr>
              <w:t>8</w:t>
            </w:r>
          </w:p>
        </w:tc>
        <w:tc>
          <w:tcPr>
            <w:tcW w:w="5881" w:type="dxa"/>
          </w:tcPr>
          <w:p w:rsidR="005C52CF" w:rsidRPr="00E34897" w:rsidRDefault="005C52CF" w:rsidP="00732E91">
            <w:pPr>
              <w:jc w:val="both"/>
              <w:rPr>
                <w:rFonts w:cs="Arial"/>
                <w:lang w:val="ro-RO"/>
              </w:rPr>
            </w:pPr>
            <w:r>
              <w:rPr>
                <w:rFonts w:cs="Arial"/>
                <w:lang w:val="ro-RO"/>
              </w:rPr>
              <w:t>La SF/DALI partea scrisă este corelată cu partea desenată ?</w:t>
            </w:r>
          </w:p>
        </w:tc>
        <w:tc>
          <w:tcPr>
            <w:tcW w:w="2025" w:type="dxa"/>
          </w:tcPr>
          <w:p w:rsidR="005C52CF" w:rsidRPr="00E34897" w:rsidRDefault="005C52CF" w:rsidP="006D4034">
            <w:pPr>
              <w:jc w:val="both"/>
              <w:rPr>
                <w:rFonts w:cs="Arial"/>
                <w:lang w:val="ro-RO"/>
              </w:rPr>
            </w:pPr>
            <w:r>
              <w:rPr>
                <w:rFonts w:cs="Arial"/>
                <w:lang w:val="ro-RO"/>
              </w:rPr>
              <w:t xml:space="preserve">0,1 sau </w:t>
            </w:r>
            <w:r w:rsidR="006D4034">
              <w:rPr>
                <w:rFonts w:cs="Arial"/>
                <w:lang w:val="ro-RO"/>
              </w:rPr>
              <w:t>2</w:t>
            </w:r>
            <w:r>
              <w:rPr>
                <w:rFonts w:cs="Arial"/>
                <w:lang w:val="ro-RO"/>
              </w:rPr>
              <w:t xml:space="preserve"> puncte.</w:t>
            </w:r>
          </w:p>
        </w:tc>
        <w:tc>
          <w:tcPr>
            <w:tcW w:w="1620" w:type="dxa"/>
          </w:tcPr>
          <w:p w:rsidR="005C52CF" w:rsidRPr="00E34897" w:rsidRDefault="005C52CF" w:rsidP="00732E91">
            <w:pPr>
              <w:jc w:val="both"/>
              <w:rPr>
                <w:rFonts w:cs="Arial"/>
                <w:lang w:val="ro-RO"/>
              </w:rPr>
            </w:pPr>
          </w:p>
        </w:tc>
      </w:tr>
      <w:tr w:rsidR="005C52CF" w:rsidRPr="007462FD" w:rsidTr="005C52CF">
        <w:trPr>
          <w:trHeight w:val="185"/>
        </w:trPr>
        <w:tc>
          <w:tcPr>
            <w:tcW w:w="710" w:type="dxa"/>
            <w:shd w:val="clear" w:color="auto" w:fill="FFFFFF" w:themeFill="background1"/>
          </w:tcPr>
          <w:p w:rsidR="005C52CF" w:rsidRPr="007462FD" w:rsidRDefault="005C52CF" w:rsidP="00732E91">
            <w:pPr>
              <w:jc w:val="center"/>
              <w:rPr>
                <w:rFonts w:cs="Arial"/>
                <w:b/>
                <w:lang w:val="ro-RO"/>
              </w:rPr>
            </w:pPr>
            <w:r>
              <w:rPr>
                <w:rFonts w:cs="Arial"/>
                <w:b/>
                <w:lang w:val="ro-RO"/>
              </w:rPr>
              <w:t>9</w:t>
            </w:r>
          </w:p>
        </w:tc>
        <w:tc>
          <w:tcPr>
            <w:tcW w:w="5881" w:type="dxa"/>
            <w:shd w:val="clear" w:color="auto" w:fill="FFFFFF" w:themeFill="background1"/>
          </w:tcPr>
          <w:p w:rsidR="005C52CF" w:rsidRPr="007462FD" w:rsidRDefault="005C52CF" w:rsidP="00732E91">
            <w:pPr>
              <w:jc w:val="both"/>
              <w:rPr>
                <w:rFonts w:cs="Arial"/>
                <w:lang w:val="ro-RO"/>
              </w:rPr>
            </w:pPr>
            <w:r w:rsidRPr="007462FD">
              <w:rPr>
                <w:rFonts w:cs="Arial"/>
                <w:lang w:val="ro-RO"/>
              </w:rPr>
              <w:t>Există corelare între Devizul general si Devizele pe obiecte?</w:t>
            </w:r>
          </w:p>
        </w:tc>
        <w:tc>
          <w:tcPr>
            <w:tcW w:w="2025" w:type="dxa"/>
            <w:shd w:val="clear" w:color="auto" w:fill="FFFFFF" w:themeFill="background1"/>
          </w:tcPr>
          <w:p w:rsidR="005C52CF" w:rsidRPr="007462FD" w:rsidRDefault="005C52CF" w:rsidP="00732E91">
            <w:pPr>
              <w:jc w:val="both"/>
              <w:rPr>
                <w:rFonts w:cs="Arial"/>
                <w:lang w:val="ro-RO"/>
              </w:rPr>
            </w:pPr>
            <w:r>
              <w:rPr>
                <w:rFonts w:cs="Arial"/>
                <w:lang w:val="ro-RO"/>
              </w:rPr>
              <w:t>0,1 sau 2 puncte.</w:t>
            </w:r>
          </w:p>
        </w:tc>
        <w:tc>
          <w:tcPr>
            <w:tcW w:w="1620" w:type="dxa"/>
            <w:shd w:val="clear" w:color="auto" w:fill="FFFFFF" w:themeFill="background1"/>
          </w:tcPr>
          <w:p w:rsidR="005C52CF" w:rsidRPr="007462FD" w:rsidRDefault="005C52CF" w:rsidP="00732E91">
            <w:pPr>
              <w:jc w:val="both"/>
              <w:rPr>
                <w:rFonts w:cs="Arial"/>
                <w:lang w:val="ro-RO"/>
              </w:rPr>
            </w:pPr>
          </w:p>
        </w:tc>
      </w:tr>
    </w:tbl>
    <w:p w:rsidR="001D4D63" w:rsidRDefault="001D4D63" w:rsidP="00576BFF">
      <w:pPr>
        <w:spacing w:before="60" w:afterLines="60" w:after="144"/>
        <w:jc w:val="both"/>
        <w:rPr>
          <w:rFonts w:ascii="Trebuchet MS" w:eastAsia="Times New Roman" w:hAnsi="Trebuchet MS" w:cs="Arial"/>
          <w:b/>
          <w:color w:val="FF0000"/>
          <w:sz w:val="20"/>
          <w:szCs w:val="20"/>
          <w:lang w:val="ro-RO"/>
        </w:rPr>
      </w:pPr>
    </w:p>
    <w:p w:rsidR="00576BFF" w:rsidRDefault="00576BFF" w:rsidP="00576BFF">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a o</w:t>
      </w:r>
      <w:r w:rsidR="00CA192D">
        <w:rPr>
          <w:rFonts w:ascii="Trebuchet MS" w:eastAsia="Calibri" w:hAnsi="Trebuchet MS" w:cs="Arial"/>
          <w:sz w:val="20"/>
          <w:szCs w:val="20"/>
          <w:lang w:val="ro-RO"/>
        </w:rPr>
        <w:t>ricare din punctele sectiunii I</w:t>
      </w:r>
      <w:r>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00CA192D" w:rsidRPr="00CA192D">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w:t>
      </w:r>
      <w:r w:rsidR="00CA192D">
        <w:rPr>
          <w:rFonts w:ascii="Trebuchet MS" w:eastAsia="Calibri" w:hAnsi="Trebuchet MS" w:cs="Arial"/>
          <w:sz w:val="20"/>
          <w:szCs w:val="20"/>
          <w:lang w:val="ro-RO"/>
        </w:rPr>
        <w:t>unctele de la cap II, dupa clar</w:t>
      </w:r>
      <w:r>
        <w:rPr>
          <w:rFonts w:ascii="Trebuchet MS" w:eastAsia="Calibri" w:hAnsi="Trebuchet MS" w:cs="Arial"/>
          <w:sz w:val="20"/>
          <w:szCs w:val="20"/>
          <w:lang w:val="ro-RO"/>
        </w:rPr>
        <w:t>ificari/completari, proiectul va fi respins, insa este obligatoriu sa</w:t>
      </w:r>
      <w:r w:rsidR="00CA192D">
        <w:rPr>
          <w:rFonts w:ascii="Trebuchet MS" w:eastAsia="Calibri" w:hAnsi="Trebuchet MS" w:cs="Arial"/>
          <w:sz w:val="20"/>
          <w:szCs w:val="20"/>
          <w:lang w:val="ro-RO"/>
        </w:rPr>
        <w:t xml:space="preserve"> fie mentionate detaliat motive</w:t>
      </w:r>
      <w:r>
        <w:rPr>
          <w:rFonts w:ascii="Trebuchet MS" w:eastAsia="Calibri" w:hAnsi="Trebuchet MS" w:cs="Arial"/>
          <w:sz w:val="20"/>
          <w:szCs w:val="20"/>
          <w:lang w:val="ro-RO"/>
        </w:rPr>
        <w:t>le respingerii si</w:t>
      </w:r>
      <w:r w:rsidR="00CA192D">
        <w:rPr>
          <w:rFonts w:ascii="Trebuchet MS" w:eastAsia="Calibri" w:hAnsi="Trebuchet MS" w:cs="Arial"/>
          <w:sz w:val="20"/>
          <w:szCs w:val="20"/>
          <w:lang w:val="ro-RO"/>
        </w:rPr>
        <w:t xml:space="preserve"> recomandarile pentru </w:t>
      </w:r>
      <w:r>
        <w:rPr>
          <w:rFonts w:ascii="Trebuchet MS" w:eastAsia="Calibri" w:hAnsi="Trebuchet MS" w:cs="Arial"/>
          <w:sz w:val="20"/>
          <w:szCs w:val="20"/>
          <w:lang w:val="ro-RO"/>
        </w:rPr>
        <w:t>redepunere.</w:t>
      </w:r>
    </w:p>
    <w:p w:rsidR="00576BFF" w:rsidRDefault="00576BFF" w:rsidP="00576BFF">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2:</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w:t>
      </w:r>
      <w:r>
        <w:rPr>
          <w:rFonts w:ascii="Trebuchet MS" w:eastAsia="Calibri" w:hAnsi="Trebuchet MS" w:cs="Arial"/>
          <w:sz w:val="20"/>
          <w:szCs w:val="20"/>
          <w:lang w:val="ro-RO"/>
        </w:rPr>
        <w:lastRenderedPageBreak/>
        <w:t>puncte. In caz contrar, daca se asigura doar completarea/respectarea partiala se acorda 1 punct si se mentioneaza la observatii motivele acordarii unui punctaj redus</w:t>
      </w:r>
      <w:r w:rsidR="00CA192D">
        <w:rPr>
          <w:rFonts w:ascii="Trebuchet MS" w:eastAsia="Calibri" w:hAnsi="Trebuchet MS" w:cs="Arial"/>
          <w:sz w:val="20"/>
          <w:szCs w:val="20"/>
          <w:lang w:val="ro-RO"/>
        </w:rPr>
        <w:t xml:space="preserve"> acolo unde este indicat ca se poate acorda 1 punct</w:t>
      </w:r>
      <w:r>
        <w:rPr>
          <w:rFonts w:ascii="Trebuchet MS" w:eastAsia="Calibri" w:hAnsi="Trebuchet MS" w:cs="Arial"/>
          <w:sz w:val="20"/>
          <w:szCs w:val="20"/>
          <w:lang w:val="ro-RO"/>
        </w:rPr>
        <w:t xml:space="preserve"> (respectiv recomandari pentru solicitant). Daca nu se raspunde deloc cerintelor si/sau raspunsurile nu sunt de natura sa raspunda cerintelor minime de calitate a continutului (in functie de criteriu) e acorda 0 puncte, caz in care proiectul va fi respins. In situatia acordarii de punctaj 0 se vor mentiona in detaliu cerinta/cerintele nerespectata/e</w:t>
      </w:r>
      <w:r w:rsidR="00CA192D">
        <w:rPr>
          <w:rFonts w:ascii="Trebuchet MS" w:eastAsia="Calibri" w:hAnsi="Trebuchet MS" w:cs="Arial"/>
          <w:sz w:val="20"/>
          <w:szCs w:val="20"/>
          <w:lang w:val="ro-RO"/>
        </w:rPr>
        <w:t xml:space="preserve"> in perspectiva refacerii si redepunerii proiectului</w:t>
      </w:r>
      <w:r>
        <w:rPr>
          <w:rFonts w:ascii="Trebuchet MS" w:eastAsia="Calibri" w:hAnsi="Trebuchet MS" w:cs="Arial"/>
          <w:sz w:val="20"/>
          <w:szCs w:val="20"/>
          <w:lang w:val="ro-RO"/>
        </w:rPr>
        <w:t xml:space="preserve">. </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w:t>
      </w:r>
      <w:r w:rsidR="00CA192D">
        <w:rPr>
          <w:rFonts w:ascii="Trebuchet MS" w:eastAsia="Calibri" w:hAnsi="Trebuchet MS" w:cs="Arial"/>
          <w:sz w:val="20"/>
          <w:szCs w:val="20"/>
          <w:lang w:val="ro-RO"/>
        </w:rPr>
        <w:t xml:space="preserve"> In aceasta etapa nu </w:t>
      </w:r>
      <w:r>
        <w:rPr>
          <w:rFonts w:ascii="Trebuchet MS" w:eastAsia="Calibri" w:hAnsi="Trebuchet MS" w:cs="Arial"/>
          <w:sz w:val="20"/>
          <w:szCs w:val="20"/>
          <w:lang w:val="ro-RO"/>
        </w:rPr>
        <w:t xml:space="preserve">se poate respinge un proiect fara formularea </w:t>
      </w:r>
      <w:r w:rsidR="00F914E2">
        <w:rPr>
          <w:rFonts w:ascii="Trebuchet MS" w:eastAsia="Calibri" w:hAnsi="Trebuchet MS" w:cs="Arial"/>
          <w:sz w:val="20"/>
          <w:szCs w:val="20"/>
          <w:lang w:val="ro-RO"/>
        </w:rPr>
        <w:t xml:space="preserve">in prealabil </w:t>
      </w:r>
      <w:r>
        <w:rPr>
          <w:rFonts w:ascii="Trebuchet MS" w:eastAsia="Calibri" w:hAnsi="Trebuchet MS" w:cs="Arial"/>
          <w:sz w:val="20"/>
          <w:szCs w:val="20"/>
          <w:lang w:val="ro-RO"/>
        </w:rPr>
        <w:t xml:space="preserve">a doua solicitari de clarificari/completari. Solicitarile de clarificari/completari </w:t>
      </w:r>
      <w:r w:rsidR="00F914E2">
        <w:rPr>
          <w:rFonts w:ascii="Trebuchet MS" w:eastAsia="Calibri" w:hAnsi="Trebuchet MS" w:cs="Arial"/>
          <w:sz w:val="20"/>
          <w:szCs w:val="20"/>
          <w:lang w:val="ro-RO"/>
        </w:rPr>
        <w:t xml:space="preserve">care vizeaza sectiunea II </w:t>
      </w:r>
      <w:r>
        <w:rPr>
          <w:rFonts w:ascii="Trebuchet MS" w:eastAsia="Calibri" w:hAnsi="Trebuchet MS" w:cs="Arial"/>
          <w:sz w:val="20"/>
          <w:szCs w:val="20"/>
          <w:lang w:val="ro-RO"/>
        </w:rPr>
        <w:t xml:space="preserve">vor fi formulate cat mai </w:t>
      </w:r>
      <w:r w:rsidR="00F914E2">
        <w:rPr>
          <w:rFonts w:ascii="Trebuchet MS" w:eastAsia="Calibri" w:hAnsi="Trebuchet MS" w:cs="Arial"/>
          <w:sz w:val="20"/>
          <w:szCs w:val="20"/>
          <w:lang w:val="ro-RO"/>
        </w:rPr>
        <w:t>detaliat, cu mentionarea cat mai clara a problemelor identificate si a cerintelor evaluatorului.</w:t>
      </w:r>
    </w:p>
    <w:p w:rsidR="00576BFF" w:rsidRPr="002948B1" w:rsidRDefault="00F914E2"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2 puncte </w:t>
      </w:r>
      <w:r w:rsidR="0054675E">
        <w:rPr>
          <w:rFonts w:ascii="Trebuchet MS" w:eastAsia="Calibri" w:hAnsi="Trebuchet MS" w:cs="Arial"/>
          <w:sz w:val="20"/>
          <w:szCs w:val="20"/>
          <w:lang w:val="ro-RO"/>
        </w:rPr>
        <w:t>la criterii</w:t>
      </w:r>
      <w:r w:rsidR="007E40F2">
        <w:rPr>
          <w:rFonts w:ascii="Trebuchet MS" w:eastAsia="Calibri" w:hAnsi="Trebuchet MS" w:cs="Arial"/>
          <w:sz w:val="20"/>
          <w:szCs w:val="20"/>
          <w:lang w:val="ro-RO"/>
        </w:rPr>
        <w:t>le</w:t>
      </w:r>
      <w:r w:rsidR="006F2399">
        <w:rPr>
          <w:rFonts w:ascii="Trebuchet MS" w:eastAsia="Calibri" w:hAnsi="Trebuchet MS" w:cs="Arial"/>
          <w:sz w:val="20"/>
          <w:szCs w:val="20"/>
          <w:lang w:val="ro-RO"/>
        </w:rPr>
        <w:t xml:space="preserve"> 2,3</w:t>
      </w:r>
      <w:r w:rsidR="007E40F2">
        <w:rPr>
          <w:rFonts w:ascii="Trebuchet MS" w:eastAsia="Calibri" w:hAnsi="Trebuchet MS" w:cs="Arial"/>
          <w:sz w:val="20"/>
          <w:szCs w:val="20"/>
          <w:lang w:val="ro-RO"/>
        </w:rPr>
        <w:t>,7,8 sau 9</w:t>
      </w:r>
      <w:r w:rsidR="006F2399">
        <w:rPr>
          <w:rFonts w:ascii="Trebuchet MS" w:eastAsia="Calibri" w:hAnsi="Trebuchet MS" w:cs="Arial"/>
          <w:sz w:val="20"/>
          <w:szCs w:val="20"/>
          <w:lang w:val="ro-RO"/>
        </w:rPr>
        <w:t xml:space="preserve"> sau a unui punctaj mai mic de 3 puncte la criteriu 6</w:t>
      </w:r>
      <w:r w:rsidR="00CA192D">
        <w:rPr>
          <w:rFonts w:ascii="Trebuchet MS" w:eastAsia="Calibri" w:hAnsi="Trebuchet MS" w:cs="Arial"/>
          <w:sz w:val="20"/>
          <w:szCs w:val="20"/>
          <w:lang w:val="ro-RO"/>
        </w:rPr>
        <w:t xml:space="preserve"> de la Sectiunea II</w:t>
      </w:r>
      <w:r w:rsidR="0054675E">
        <w:rPr>
          <w:rFonts w:ascii="Trebuchet MS" w:eastAsia="Calibri" w:hAnsi="Trebuchet MS" w:cs="Arial"/>
          <w:sz w:val="20"/>
          <w:szCs w:val="20"/>
          <w:lang w:val="ro-RO"/>
        </w:rPr>
        <w:t xml:space="preserve"> se vor indica motivele pentru care evaluatorul a acordat punctajul respectiv precum si recomandari</w:t>
      </w:r>
      <w:r w:rsidR="007E40F2">
        <w:rPr>
          <w:rFonts w:ascii="Trebuchet MS" w:eastAsia="Calibri" w:hAnsi="Trebuchet MS" w:cs="Arial"/>
          <w:sz w:val="20"/>
          <w:szCs w:val="20"/>
          <w:lang w:val="ro-RO"/>
        </w:rPr>
        <w:t>le</w:t>
      </w:r>
      <w:r w:rsidR="0054675E">
        <w:rPr>
          <w:rFonts w:ascii="Trebuchet MS" w:eastAsia="Calibri" w:hAnsi="Trebuchet MS" w:cs="Arial"/>
          <w:sz w:val="20"/>
          <w:szCs w:val="20"/>
          <w:lang w:val="ro-RO"/>
        </w:rPr>
        <w:t xml:space="preserve"> pentru etape ulterioare,</w:t>
      </w:r>
      <w:r w:rsidR="007E40F2">
        <w:rPr>
          <w:rFonts w:ascii="Trebuchet MS" w:eastAsia="Calibri" w:hAnsi="Trebuchet MS" w:cs="Arial"/>
          <w:sz w:val="20"/>
          <w:szCs w:val="20"/>
          <w:lang w:val="ro-RO"/>
        </w:rPr>
        <w:t>cu mentiunea ca daca se considera ca neindeplinirea recomandarilor poate afecta major calitatea documentatiei NU se poate acorda 1 punct la aceste criterii</w:t>
      </w:r>
      <w:r w:rsidR="0054675E">
        <w:rPr>
          <w:rFonts w:ascii="Trebuchet MS" w:eastAsia="Calibri" w:hAnsi="Trebuchet MS" w:cs="Arial"/>
          <w:sz w:val="20"/>
          <w:szCs w:val="20"/>
          <w:lang w:val="ro-RO"/>
        </w:rPr>
        <w:t>. Nu se poate acorda 1 punct pentru</w:t>
      </w:r>
      <w:r w:rsidR="006F2399">
        <w:rPr>
          <w:rFonts w:ascii="Trebuchet MS" w:eastAsia="Calibri" w:hAnsi="Trebuchet MS" w:cs="Arial"/>
          <w:sz w:val="20"/>
          <w:szCs w:val="20"/>
          <w:lang w:val="ro-RO"/>
        </w:rPr>
        <w:t xml:space="preserve"> criteriile 1</w:t>
      </w:r>
      <w:r w:rsidR="0000512D">
        <w:rPr>
          <w:rFonts w:ascii="Trebuchet MS" w:eastAsia="Calibri" w:hAnsi="Trebuchet MS" w:cs="Arial"/>
          <w:sz w:val="20"/>
          <w:szCs w:val="20"/>
          <w:lang w:val="ro-RO"/>
        </w:rPr>
        <w:t xml:space="preserve"> </w:t>
      </w:r>
      <w:r w:rsidR="006F2399">
        <w:rPr>
          <w:rFonts w:ascii="Trebuchet MS" w:eastAsia="Calibri" w:hAnsi="Trebuchet MS" w:cs="Arial"/>
          <w:sz w:val="20"/>
          <w:szCs w:val="20"/>
          <w:lang w:val="ro-RO"/>
        </w:rPr>
        <w:t>si 4 sau</w:t>
      </w:r>
      <w:r w:rsidR="007E40F2">
        <w:rPr>
          <w:rFonts w:ascii="Trebuchet MS" w:eastAsia="Calibri" w:hAnsi="Trebuchet MS" w:cs="Arial"/>
          <w:sz w:val="20"/>
          <w:szCs w:val="20"/>
          <w:lang w:val="ro-RO"/>
        </w:rPr>
        <w:t xml:space="preserve"> 5</w:t>
      </w:r>
      <w:r w:rsidR="006F2399">
        <w:rPr>
          <w:rFonts w:ascii="Trebuchet MS" w:eastAsia="Calibri" w:hAnsi="Trebuchet MS" w:cs="Arial"/>
          <w:sz w:val="20"/>
          <w:szCs w:val="20"/>
          <w:lang w:val="ro-RO"/>
        </w:rPr>
        <w:t xml:space="preserve"> (dupa caz) </w:t>
      </w:r>
      <w:r w:rsidR="00CA192D">
        <w:rPr>
          <w:rFonts w:ascii="Trebuchet MS" w:eastAsia="Calibri" w:hAnsi="Trebuchet MS" w:cs="Arial"/>
          <w:sz w:val="20"/>
          <w:szCs w:val="20"/>
          <w:lang w:val="ro-RO"/>
        </w:rPr>
        <w:t xml:space="preserve"> de la Sectiunea II</w:t>
      </w:r>
      <w:r w:rsidR="007E40F2">
        <w:rPr>
          <w:rFonts w:ascii="Trebuchet MS" w:eastAsia="Calibri" w:hAnsi="Trebuchet MS" w:cs="Arial"/>
          <w:sz w:val="20"/>
          <w:szCs w:val="20"/>
          <w:lang w:val="ro-RO"/>
        </w:rPr>
        <w:t>.</w:t>
      </w:r>
      <w:r w:rsidR="0054675E">
        <w:rPr>
          <w:rFonts w:ascii="Trebuchet MS" w:eastAsia="Calibri" w:hAnsi="Trebuchet MS" w:cs="Arial"/>
          <w:sz w:val="20"/>
          <w:szCs w:val="20"/>
          <w:lang w:val="ro-RO"/>
        </w:rPr>
        <w:t xml:space="preserve">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sidR="00CA192D">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rsidR="007E40F2"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rsidR="002948B1" w:rsidRPr="002948B1"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rsidR="002948B1" w:rsidRDefault="002948B1"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r w:rsidR="0054675E">
        <w:rPr>
          <w:rFonts w:ascii="Trebuchet MS" w:eastAsia="Calibri" w:hAnsi="Trebuchet MS" w:cs="Arial"/>
          <w:b/>
          <w:sz w:val="20"/>
          <w:szCs w:val="20"/>
          <w:lang w:val="ro-RO"/>
        </w:rPr>
        <w:t xml:space="preserve"> si</w:t>
      </w:r>
      <w:r w:rsidR="007E40F2">
        <w:rPr>
          <w:rFonts w:ascii="Trebuchet MS" w:eastAsia="Calibri" w:hAnsi="Trebuchet MS" w:cs="Arial"/>
          <w:b/>
          <w:sz w:val="20"/>
          <w:szCs w:val="20"/>
          <w:lang w:val="ro-RO"/>
        </w:rPr>
        <w:t xml:space="preserve"> (in cazul in care este conform) </w:t>
      </w:r>
      <w:r w:rsidR="0054675E">
        <w:rPr>
          <w:rFonts w:ascii="Trebuchet MS" w:eastAsia="Calibri" w:hAnsi="Trebuchet MS" w:cs="Arial"/>
          <w:b/>
          <w:sz w:val="20"/>
          <w:szCs w:val="20"/>
          <w:lang w:val="ro-RO"/>
        </w:rPr>
        <w:t>a</w:t>
      </w:r>
      <w:r w:rsidR="007E40F2">
        <w:rPr>
          <w:rFonts w:ascii="Trebuchet MS" w:eastAsia="Calibri" w:hAnsi="Trebuchet MS" w:cs="Arial"/>
          <w:b/>
          <w:sz w:val="20"/>
          <w:szCs w:val="20"/>
          <w:lang w:val="ro-RO"/>
        </w:rPr>
        <w:t xml:space="preserve"> </w:t>
      </w:r>
      <w:r w:rsidR="0054675E">
        <w:rPr>
          <w:rFonts w:ascii="Trebuchet MS" w:eastAsia="Calibri" w:hAnsi="Trebuchet MS" w:cs="Arial"/>
          <w:b/>
          <w:sz w:val="20"/>
          <w:szCs w:val="20"/>
          <w:lang w:val="ro-RO"/>
        </w:rPr>
        <w:t xml:space="preserve">obtinut... puncte la sectiunea II. </w:t>
      </w:r>
    </w:p>
    <w:p w:rsidR="007E40F2" w:rsidRPr="002948B1" w:rsidRDefault="007E40F2"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w:t>
      </w:r>
      <w:r w:rsidR="004E4FB9">
        <w:rPr>
          <w:rFonts w:ascii="Trebuchet MS" w:eastAsia="Calibri" w:hAnsi="Trebuchet MS" w:cs="Arial"/>
          <w:b/>
          <w:sz w:val="20"/>
          <w:szCs w:val="20"/>
          <w:lang w:val="ro-RO"/>
        </w:rPr>
        <w:t>eluat in grila ETF la capitolul 2.1.1</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after="0" w:line="240" w:lineRule="auto"/>
        <w:rPr>
          <w:rFonts w:ascii="Trebuchet MS" w:eastAsia="Times New Roman" w:hAnsi="Trebuchet MS" w:cs="Times New Roman"/>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lastRenderedPageBreak/>
        <w:br/>
      </w:r>
    </w:p>
    <w:sectPr w:rsidR="00DF31F4" w:rsidRPr="00DF31F4"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F7D" w:rsidRDefault="00EA4F7D" w:rsidP="002164BC">
      <w:pPr>
        <w:spacing w:after="0" w:line="240" w:lineRule="auto"/>
      </w:pPr>
      <w:r>
        <w:separator/>
      </w:r>
    </w:p>
  </w:endnote>
  <w:endnote w:type="continuationSeparator" w:id="0">
    <w:p w:rsidR="00EA4F7D" w:rsidRDefault="00EA4F7D"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F7D" w:rsidRDefault="00EA4F7D" w:rsidP="002164BC">
      <w:pPr>
        <w:spacing w:after="0" w:line="240" w:lineRule="auto"/>
      </w:pPr>
      <w:r>
        <w:separator/>
      </w:r>
    </w:p>
  </w:footnote>
  <w:footnote w:type="continuationSeparator" w:id="0">
    <w:p w:rsidR="00EA4F7D" w:rsidRDefault="00EA4F7D"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F05E2" w:rsidRPr="00AF05E2" w:rsidTr="00EC0392">
      <w:tc>
        <w:tcPr>
          <w:tcW w:w="8041" w:type="dxa"/>
          <w:tcBorders>
            <w:bottom w:val="single" w:sz="4" w:space="0" w:color="333333"/>
          </w:tcBorders>
        </w:tcPr>
        <w:p w:rsidR="00AF05E2" w:rsidRPr="00AF05E2" w:rsidRDefault="00AF05E2" w:rsidP="00AF05E2">
          <w:pPr>
            <w:tabs>
              <w:tab w:val="left" w:pos="5295"/>
            </w:tabs>
            <w:spacing w:after="0" w:line="240" w:lineRule="auto"/>
            <w:rPr>
              <w:rFonts w:ascii="Trebuchet MS" w:eastAsia="Times New Roman" w:hAnsi="Trebuchet MS" w:cs="Arial"/>
              <w:color w:val="333333"/>
              <w:sz w:val="14"/>
              <w:szCs w:val="24"/>
              <w:lang w:val="ro-RO"/>
            </w:rPr>
          </w:pPr>
          <w:r w:rsidRPr="00AF05E2">
            <w:rPr>
              <w:rFonts w:ascii="Trebuchet MS" w:eastAsia="Times New Roman" w:hAnsi="Trebuchet MS" w:cs="Arial"/>
              <w:color w:val="333333"/>
              <w:sz w:val="14"/>
              <w:szCs w:val="24"/>
              <w:lang w:val="ro-RO"/>
            </w:rPr>
            <w:t>Programul Operaţional Regional 2014-2020</w:t>
          </w:r>
          <w:r w:rsidRPr="00AF05E2">
            <w:rPr>
              <w:rFonts w:ascii="Trebuchet MS" w:eastAsia="Times New Roman" w:hAnsi="Trebuchet MS" w:cs="Arial"/>
              <w:color w:val="333333"/>
              <w:sz w:val="14"/>
              <w:szCs w:val="24"/>
              <w:lang w:val="ro-RO"/>
            </w:rPr>
            <w:tab/>
          </w:r>
        </w:p>
        <w:p w:rsidR="00AF05E2" w:rsidRPr="00AF05E2" w:rsidRDefault="00AF05E2" w:rsidP="00AF05E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rsidR="00AF05E2" w:rsidRPr="00AF05E2" w:rsidRDefault="00AF05E2" w:rsidP="00AF05E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AF05E2" w:rsidRPr="00AF05E2" w:rsidTr="00EC0392">
      <w:trPr>
        <w:cantSplit/>
      </w:trPr>
      <w:tc>
        <w:tcPr>
          <w:tcW w:w="9197" w:type="dxa"/>
          <w:gridSpan w:val="2"/>
          <w:tcBorders>
            <w:top w:val="single" w:sz="4" w:space="0" w:color="333333"/>
            <w:bottom w:val="nil"/>
          </w:tcBorders>
        </w:tcPr>
        <w:p w:rsidR="00AF05E2" w:rsidRPr="00AF05E2" w:rsidRDefault="00AF05E2" w:rsidP="004E4FB9">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AF05E2">
            <w:rPr>
              <w:rFonts w:ascii="Trebuchet MS" w:eastAsia="Times New Roman" w:hAnsi="Trebuchet MS" w:cs="Times New Roman"/>
              <w:b/>
              <w:bCs/>
              <w:color w:val="808080"/>
              <w:sz w:val="14"/>
              <w:szCs w:val="24"/>
              <w:lang w:val="ro-RO"/>
            </w:rPr>
            <w:t xml:space="preserve">  Ghidul Solicitantului – Condițíi specifice de accesare a fondurilor în cadrul apelului de</w:t>
          </w:r>
          <w:r w:rsidR="004E4FB9">
            <w:rPr>
              <w:rFonts w:ascii="Trebuchet MS" w:eastAsia="Times New Roman" w:hAnsi="Trebuchet MS" w:cs="Times New Roman"/>
              <w:b/>
              <w:bCs/>
              <w:color w:val="808080"/>
              <w:sz w:val="14"/>
              <w:szCs w:val="24"/>
              <w:lang w:val="ro-RO"/>
            </w:rPr>
            <w:t xml:space="preserve"> proiecte cu  numărul POR/2017/4</w:t>
          </w:r>
          <w:r w:rsidRPr="00AF05E2">
            <w:rPr>
              <w:rFonts w:ascii="Trebuchet MS" w:eastAsia="Times New Roman" w:hAnsi="Trebuchet MS" w:cs="Times New Roman"/>
              <w:b/>
              <w:bCs/>
              <w:color w:val="808080"/>
              <w:sz w:val="14"/>
              <w:szCs w:val="24"/>
              <w:lang w:val="ro-RO"/>
            </w:rPr>
            <w:t>/</w:t>
          </w:r>
          <w:r w:rsidR="004E4FB9">
            <w:rPr>
              <w:rFonts w:ascii="Trebuchet MS" w:eastAsia="Times New Roman" w:hAnsi="Trebuchet MS" w:cs="Times New Roman"/>
              <w:b/>
              <w:bCs/>
              <w:color w:val="808080"/>
              <w:sz w:val="14"/>
              <w:szCs w:val="24"/>
              <w:lang w:val="ro-RO"/>
            </w:rPr>
            <w:t>4.2/1</w:t>
          </w:r>
          <w:r w:rsidRPr="00AF05E2">
            <w:rPr>
              <w:rFonts w:ascii="Trebuchet MS" w:eastAsia="Times New Roman" w:hAnsi="Trebuchet MS" w:cs="Times New Roman"/>
              <w:b/>
              <w:bCs/>
              <w:color w:val="808080"/>
              <w:sz w:val="14"/>
              <w:szCs w:val="24"/>
              <w:lang w:val="ro-RO"/>
            </w:rPr>
            <w:t xml:space="preserve"> </w:t>
          </w:r>
        </w:p>
      </w:tc>
    </w:tr>
    <w:tr w:rsidR="00AF05E2" w:rsidRPr="00AF05E2" w:rsidTr="00EC0392">
      <w:trPr>
        <w:cantSplit/>
      </w:trPr>
      <w:tc>
        <w:tcPr>
          <w:tcW w:w="9197" w:type="dxa"/>
          <w:gridSpan w:val="2"/>
          <w:tcBorders>
            <w:top w:val="nil"/>
            <w:bottom w:val="nil"/>
          </w:tcBorders>
        </w:tcPr>
        <w:p w:rsidR="00AF05E2" w:rsidRPr="00AF05E2" w:rsidRDefault="004E4FB9"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w:t>
          </w:r>
          <w:r w:rsidR="00AF05E2" w:rsidRPr="00AF05E2">
            <w:rPr>
              <w:rFonts w:ascii="Trebuchet MS" w:eastAsia="Times New Roman" w:hAnsi="Trebuchet MS" w:cs="Arial"/>
              <w:b/>
              <w:bCs/>
              <w:color w:val="333333"/>
              <w:sz w:val="14"/>
              <w:szCs w:val="24"/>
              <w:lang w:val="ro-RO"/>
            </w:rPr>
            <w:t>.2.</w:t>
          </w:r>
          <w:r>
            <w:rPr>
              <w:rFonts w:ascii="Trebuchet MS" w:eastAsia="Times New Roman" w:hAnsi="Trebuchet MS" w:cs="Arial"/>
              <w:b/>
              <w:bCs/>
              <w:color w:val="333333"/>
              <w:sz w:val="14"/>
              <w:szCs w:val="24"/>
              <w:lang w:val="ro-RO"/>
            </w:rPr>
            <w:t>2</w:t>
          </w:r>
          <w:r w:rsidR="00AF05E2">
            <w:rPr>
              <w:rFonts w:ascii="Trebuchet MS" w:eastAsia="Times New Roman" w:hAnsi="Trebuchet MS" w:cs="Arial"/>
              <w:b/>
              <w:bCs/>
              <w:color w:val="333333"/>
              <w:sz w:val="14"/>
              <w:szCs w:val="24"/>
              <w:lang w:val="ro-RO"/>
            </w:rPr>
            <w:t>.a</w:t>
          </w:r>
          <w:r w:rsidR="00AF05E2" w:rsidRPr="00AF05E2">
            <w:rPr>
              <w:rFonts w:ascii="Trebuchet MS" w:eastAsia="Times New Roman" w:hAnsi="Trebuchet MS" w:cs="Arial"/>
              <w:b/>
              <w:bCs/>
              <w:color w:val="333333"/>
              <w:sz w:val="14"/>
              <w:szCs w:val="24"/>
              <w:lang w:val="ro-RO"/>
            </w:rPr>
            <w:t>.</w:t>
          </w:r>
        </w:p>
        <w:p w:rsidR="00AF05E2" w:rsidRPr="00AF05E2" w:rsidRDefault="00AF05E2"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rsidR="00AF05E2" w:rsidRDefault="00AF0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512D"/>
    <w:rsid w:val="00006C9E"/>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5B8E"/>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97A3E"/>
    <w:rsid w:val="001A01C3"/>
    <w:rsid w:val="001A27D7"/>
    <w:rsid w:val="001A6064"/>
    <w:rsid w:val="001B3062"/>
    <w:rsid w:val="001B5441"/>
    <w:rsid w:val="001B73F4"/>
    <w:rsid w:val="001D3C71"/>
    <w:rsid w:val="001D4D63"/>
    <w:rsid w:val="001D7946"/>
    <w:rsid w:val="001E176E"/>
    <w:rsid w:val="001E223A"/>
    <w:rsid w:val="001E31CD"/>
    <w:rsid w:val="001F1036"/>
    <w:rsid w:val="001F4AED"/>
    <w:rsid w:val="001F4DEF"/>
    <w:rsid w:val="00207D09"/>
    <w:rsid w:val="00210608"/>
    <w:rsid w:val="002164BC"/>
    <w:rsid w:val="00234FCE"/>
    <w:rsid w:val="0023726C"/>
    <w:rsid w:val="002418C2"/>
    <w:rsid w:val="00243D07"/>
    <w:rsid w:val="002458F3"/>
    <w:rsid w:val="00246CC4"/>
    <w:rsid w:val="002517E4"/>
    <w:rsid w:val="00252688"/>
    <w:rsid w:val="002562E2"/>
    <w:rsid w:val="0026035C"/>
    <w:rsid w:val="00265715"/>
    <w:rsid w:val="00266461"/>
    <w:rsid w:val="0026675C"/>
    <w:rsid w:val="002723BB"/>
    <w:rsid w:val="00281A1A"/>
    <w:rsid w:val="0029293D"/>
    <w:rsid w:val="002948B1"/>
    <w:rsid w:val="00295EAB"/>
    <w:rsid w:val="002A50CB"/>
    <w:rsid w:val="002A79F0"/>
    <w:rsid w:val="002B2AA5"/>
    <w:rsid w:val="002C16A7"/>
    <w:rsid w:val="002C7765"/>
    <w:rsid w:val="002D2E6A"/>
    <w:rsid w:val="002D6EE1"/>
    <w:rsid w:val="002E1734"/>
    <w:rsid w:val="002E4CEF"/>
    <w:rsid w:val="002F30CB"/>
    <w:rsid w:val="002F603D"/>
    <w:rsid w:val="002F6A36"/>
    <w:rsid w:val="003039BB"/>
    <w:rsid w:val="00304B9B"/>
    <w:rsid w:val="00315EA7"/>
    <w:rsid w:val="0031616C"/>
    <w:rsid w:val="0032018D"/>
    <w:rsid w:val="003201C2"/>
    <w:rsid w:val="00323215"/>
    <w:rsid w:val="00324D86"/>
    <w:rsid w:val="00326DA9"/>
    <w:rsid w:val="0032739E"/>
    <w:rsid w:val="00332B80"/>
    <w:rsid w:val="00342BF5"/>
    <w:rsid w:val="00346AD9"/>
    <w:rsid w:val="0035259B"/>
    <w:rsid w:val="003550A6"/>
    <w:rsid w:val="0036126A"/>
    <w:rsid w:val="00362FBD"/>
    <w:rsid w:val="00370366"/>
    <w:rsid w:val="003716A9"/>
    <w:rsid w:val="003740DD"/>
    <w:rsid w:val="003767E2"/>
    <w:rsid w:val="00380337"/>
    <w:rsid w:val="003834BA"/>
    <w:rsid w:val="00386E89"/>
    <w:rsid w:val="00395E0E"/>
    <w:rsid w:val="003A0D91"/>
    <w:rsid w:val="003A2509"/>
    <w:rsid w:val="003A2788"/>
    <w:rsid w:val="003A6565"/>
    <w:rsid w:val="003A7280"/>
    <w:rsid w:val="003B374C"/>
    <w:rsid w:val="003B4525"/>
    <w:rsid w:val="003B54B6"/>
    <w:rsid w:val="003B54BD"/>
    <w:rsid w:val="003B7F4A"/>
    <w:rsid w:val="003C0AF8"/>
    <w:rsid w:val="003C7F21"/>
    <w:rsid w:val="003D4817"/>
    <w:rsid w:val="003D4F48"/>
    <w:rsid w:val="003D59D6"/>
    <w:rsid w:val="003D5E19"/>
    <w:rsid w:val="003D60BB"/>
    <w:rsid w:val="003E109A"/>
    <w:rsid w:val="003E1194"/>
    <w:rsid w:val="003E5AE0"/>
    <w:rsid w:val="003F7868"/>
    <w:rsid w:val="003F7A86"/>
    <w:rsid w:val="00414BB5"/>
    <w:rsid w:val="00425F59"/>
    <w:rsid w:val="00426B97"/>
    <w:rsid w:val="004372DA"/>
    <w:rsid w:val="00451AEB"/>
    <w:rsid w:val="00454128"/>
    <w:rsid w:val="00455748"/>
    <w:rsid w:val="00456432"/>
    <w:rsid w:val="004802BA"/>
    <w:rsid w:val="004873B1"/>
    <w:rsid w:val="00490896"/>
    <w:rsid w:val="0049124E"/>
    <w:rsid w:val="004912A7"/>
    <w:rsid w:val="004A0B2C"/>
    <w:rsid w:val="004A53E7"/>
    <w:rsid w:val="004A57FD"/>
    <w:rsid w:val="004B3728"/>
    <w:rsid w:val="004C034F"/>
    <w:rsid w:val="004D4CCB"/>
    <w:rsid w:val="004D78A0"/>
    <w:rsid w:val="004E2EC2"/>
    <w:rsid w:val="004E3399"/>
    <w:rsid w:val="004E42AA"/>
    <w:rsid w:val="004E4E52"/>
    <w:rsid w:val="004E4FB9"/>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4675E"/>
    <w:rsid w:val="0055148D"/>
    <w:rsid w:val="0055440C"/>
    <w:rsid w:val="00554ADE"/>
    <w:rsid w:val="00563AF8"/>
    <w:rsid w:val="0056416B"/>
    <w:rsid w:val="005646B1"/>
    <w:rsid w:val="005673B6"/>
    <w:rsid w:val="0057164E"/>
    <w:rsid w:val="00572377"/>
    <w:rsid w:val="00576BFF"/>
    <w:rsid w:val="0058234D"/>
    <w:rsid w:val="005829AE"/>
    <w:rsid w:val="00586A89"/>
    <w:rsid w:val="00592DB7"/>
    <w:rsid w:val="005A2A3C"/>
    <w:rsid w:val="005A795C"/>
    <w:rsid w:val="005B0DF0"/>
    <w:rsid w:val="005C093C"/>
    <w:rsid w:val="005C22C2"/>
    <w:rsid w:val="005C476E"/>
    <w:rsid w:val="005C4BA2"/>
    <w:rsid w:val="005C52CF"/>
    <w:rsid w:val="005C585C"/>
    <w:rsid w:val="005C76D3"/>
    <w:rsid w:val="005D4B00"/>
    <w:rsid w:val="005E23CB"/>
    <w:rsid w:val="005E789D"/>
    <w:rsid w:val="005F52A3"/>
    <w:rsid w:val="005F5565"/>
    <w:rsid w:val="005F5814"/>
    <w:rsid w:val="006073F0"/>
    <w:rsid w:val="00612F6D"/>
    <w:rsid w:val="00617CC8"/>
    <w:rsid w:val="006210B3"/>
    <w:rsid w:val="006221D2"/>
    <w:rsid w:val="00626F0F"/>
    <w:rsid w:val="0063741F"/>
    <w:rsid w:val="006377B1"/>
    <w:rsid w:val="00651385"/>
    <w:rsid w:val="0065333A"/>
    <w:rsid w:val="00653744"/>
    <w:rsid w:val="006811C1"/>
    <w:rsid w:val="00682D5F"/>
    <w:rsid w:val="006870EF"/>
    <w:rsid w:val="006B4A4E"/>
    <w:rsid w:val="006C3A1E"/>
    <w:rsid w:val="006C67FE"/>
    <w:rsid w:val="006C77FA"/>
    <w:rsid w:val="006D24E6"/>
    <w:rsid w:val="006D3CD8"/>
    <w:rsid w:val="006D3D67"/>
    <w:rsid w:val="006D4034"/>
    <w:rsid w:val="006D5074"/>
    <w:rsid w:val="006D652F"/>
    <w:rsid w:val="006E040C"/>
    <w:rsid w:val="006E7CBC"/>
    <w:rsid w:val="006F0272"/>
    <w:rsid w:val="006F16E8"/>
    <w:rsid w:val="006F2399"/>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7B7E"/>
    <w:rsid w:val="00872845"/>
    <w:rsid w:val="00875A79"/>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9032F1"/>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A64FC"/>
    <w:rsid w:val="009C0CE7"/>
    <w:rsid w:val="009C301F"/>
    <w:rsid w:val="009C6DDF"/>
    <w:rsid w:val="009D0590"/>
    <w:rsid w:val="009D0E48"/>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1BD0"/>
    <w:rsid w:val="00AC2355"/>
    <w:rsid w:val="00AC7107"/>
    <w:rsid w:val="00AC7D98"/>
    <w:rsid w:val="00AD2213"/>
    <w:rsid w:val="00AD3BF4"/>
    <w:rsid w:val="00AE433D"/>
    <w:rsid w:val="00AF05E2"/>
    <w:rsid w:val="00AF35B2"/>
    <w:rsid w:val="00AF473A"/>
    <w:rsid w:val="00AF4CF0"/>
    <w:rsid w:val="00AF553F"/>
    <w:rsid w:val="00AF7541"/>
    <w:rsid w:val="00B06105"/>
    <w:rsid w:val="00B101A9"/>
    <w:rsid w:val="00B11CDE"/>
    <w:rsid w:val="00B13359"/>
    <w:rsid w:val="00B23B2E"/>
    <w:rsid w:val="00B30413"/>
    <w:rsid w:val="00B33844"/>
    <w:rsid w:val="00B34209"/>
    <w:rsid w:val="00B50EFF"/>
    <w:rsid w:val="00B53D32"/>
    <w:rsid w:val="00B53DA4"/>
    <w:rsid w:val="00B549D4"/>
    <w:rsid w:val="00B61990"/>
    <w:rsid w:val="00B67F6D"/>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36A4"/>
    <w:rsid w:val="00C64C04"/>
    <w:rsid w:val="00C70EAF"/>
    <w:rsid w:val="00C740F9"/>
    <w:rsid w:val="00C80D42"/>
    <w:rsid w:val="00C84CC0"/>
    <w:rsid w:val="00CA192D"/>
    <w:rsid w:val="00CA55E9"/>
    <w:rsid w:val="00CB0C42"/>
    <w:rsid w:val="00CB1BF0"/>
    <w:rsid w:val="00CB465F"/>
    <w:rsid w:val="00CC654F"/>
    <w:rsid w:val="00CD30AB"/>
    <w:rsid w:val="00CD539F"/>
    <w:rsid w:val="00CE13FA"/>
    <w:rsid w:val="00CF1B49"/>
    <w:rsid w:val="00D03E3C"/>
    <w:rsid w:val="00D1545C"/>
    <w:rsid w:val="00D16A28"/>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DF74FE"/>
    <w:rsid w:val="00E04795"/>
    <w:rsid w:val="00E104FE"/>
    <w:rsid w:val="00E16A0A"/>
    <w:rsid w:val="00E24435"/>
    <w:rsid w:val="00E26355"/>
    <w:rsid w:val="00E26B6E"/>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A4F7D"/>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678D2"/>
    <w:rsid w:val="00F726E6"/>
    <w:rsid w:val="00F81DED"/>
    <w:rsid w:val="00F830EB"/>
    <w:rsid w:val="00F914E2"/>
    <w:rsid w:val="00F94FC1"/>
    <w:rsid w:val="00F975EB"/>
    <w:rsid w:val="00FC2294"/>
    <w:rsid w:val="00FC33B8"/>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23665E-5AE8-4090-A08F-9851B024C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8</Pages>
  <Words>2516</Words>
  <Characters>14597</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Rodica Popa</cp:lastModifiedBy>
  <cp:revision>65</cp:revision>
  <cp:lastPrinted>2017-06-16T11:23:00Z</cp:lastPrinted>
  <dcterms:created xsi:type="dcterms:W3CDTF">2016-03-28T21:22:00Z</dcterms:created>
  <dcterms:modified xsi:type="dcterms:W3CDTF">2018-11-07T11:51:00Z</dcterms:modified>
</cp:coreProperties>
</file>